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36D1FABD" w14:textId="77777777" w:rsidR="003C3B7C" w:rsidRPr="00F913D8" w:rsidRDefault="0045623B" w:rsidP="0045623B">
      <w:pPr>
        <w:pStyle w:val="Title"/>
        <w:rPr>
          <w:sz w:val="31"/>
          <w:szCs w:val="31"/>
        </w:rPr>
      </w:pPr>
      <w:r>
        <w:rPr>
          <w:noProof/>
          <w:lang w:val="en-US" w:eastAsia="en-US"/>
        </w:rPr>
        <w:pict w14:anchorId="605CC80F">
          <v:shapetype id="_x0000_t202" coordsize="21600,21600" o:spt="202" path="m0,0l0,21600,21600,21600,21600,0xe">
            <v:stroke joinstyle="miter"/>
            <v:path gradientshapeok="t" o:connecttype="rect"/>
          </v:shapetype>
          <v:shape id="Text Box 9" o:spid="_x0000_s1026" type="#_x0000_t202" style="position:absolute;left:0;text-align:left;margin-left:67.35pt;margin-top:585.35pt;width:361.25pt;height:59.0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" filled="f" fillcolor="#0c9" stroked="f">
            <v:textbox>
              <w:txbxContent>
                <w:p w14:paraId="1C20C82C" w14:textId="77777777" w:rsidR="00323C58" w:rsidRDefault="00323C58" w:rsidP="006169BE">
                  <w:pPr>
                    <w:autoSpaceDE w:val="0"/>
                    <w:autoSpaceDN w:val="0"/>
                    <w:adjustRightInd w:val="0"/>
                    <w:jc w:val="center"/>
                    <w:rPr>
                      <w:color w:val="000000"/>
                      <w:sz w:val="19"/>
                      <w:szCs w:val="19"/>
                      <w:lang w:val="fr-FR"/>
                    </w:rPr>
                  </w:pPr>
                  <w:r>
                    <w:rPr>
                      <w:color w:val="000000"/>
                      <w:sz w:val="19"/>
                      <w:szCs w:val="19"/>
                      <w:lang w:val="fr-FR"/>
                    </w:rPr>
                    <w:t>10 rue des Gaudines</w:t>
                  </w:r>
                </w:p>
                <w:p w14:paraId="30ABFF00" w14:textId="77777777" w:rsidR="00323C58" w:rsidRPr="00F17A82" w:rsidRDefault="00323C58" w:rsidP="006169BE">
                  <w:pPr>
                    <w:autoSpaceDE w:val="0"/>
                    <w:autoSpaceDN w:val="0"/>
                    <w:adjustRightInd w:val="0"/>
                    <w:jc w:val="center"/>
                    <w:rPr>
                      <w:color w:val="000000"/>
                      <w:sz w:val="19"/>
                      <w:szCs w:val="19"/>
                      <w:lang w:val="fr-FR"/>
                    </w:rPr>
                  </w:pPr>
                  <w:r w:rsidRPr="00F17A82">
                    <w:rPr>
                      <w:color w:val="000000"/>
                      <w:sz w:val="19"/>
                      <w:szCs w:val="19"/>
                      <w:lang w:val="fr-FR"/>
                    </w:rPr>
                    <w:t>78100Saint Germain en Laye, France</w:t>
                  </w:r>
                </w:p>
                <w:p w14:paraId="5162739F" w14:textId="77777777" w:rsidR="00323C58" w:rsidRPr="00F17A82" w:rsidRDefault="00323C58" w:rsidP="001C7DAA">
                  <w:pPr>
                    <w:tabs>
                      <w:tab w:val="left" w:pos="3402"/>
                    </w:tabs>
                    <w:autoSpaceDE w:val="0"/>
                    <w:autoSpaceDN w:val="0"/>
                    <w:adjustRightInd w:val="0"/>
                    <w:jc w:val="center"/>
                    <w:rPr>
                      <w:color w:val="000000"/>
                      <w:sz w:val="19"/>
                      <w:szCs w:val="19"/>
                    </w:rPr>
                  </w:pPr>
                  <w:r w:rsidRPr="00F17A82">
                    <w:rPr>
                      <w:color w:val="000000"/>
                      <w:sz w:val="19"/>
                      <w:szCs w:val="19"/>
                    </w:rPr>
                    <w:t>Telephone: +33 1 34 5</w:t>
                  </w:r>
                  <w:r>
                    <w:rPr>
                      <w:color w:val="000000"/>
                      <w:sz w:val="19"/>
                      <w:szCs w:val="19"/>
                    </w:rPr>
                    <w:t xml:space="preserve">1 70 </w:t>
                  </w:r>
                  <w:proofErr w:type="gramStart"/>
                  <w:r>
                    <w:rPr>
                      <w:color w:val="000000"/>
                      <w:sz w:val="19"/>
                      <w:szCs w:val="19"/>
                    </w:rPr>
                    <w:t>01  Fax</w:t>
                  </w:r>
                  <w:proofErr w:type="gramEnd"/>
                  <w:r>
                    <w:rPr>
                      <w:color w:val="000000"/>
                      <w:sz w:val="19"/>
                      <w:szCs w:val="19"/>
                    </w:rPr>
                    <w:t>: +33 1 34 51 82 05</w:t>
                  </w:r>
                </w:p>
                <w:p w14:paraId="48FA85AF" w14:textId="77777777" w:rsidR="00323C58" w:rsidRPr="00365362" w:rsidRDefault="00323C58" w:rsidP="001C7DAA">
                  <w:pPr>
                    <w:tabs>
                      <w:tab w:val="left" w:pos="2977"/>
                    </w:tabs>
                    <w:autoSpaceDE w:val="0"/>
                    <w:autoSpaceDN w:val="0"/>
                    <w:adjustRightInd w:val="0"/>
                    <w:jc w:val="center"/>
                    <w:rPr>
                      <w:color w:val="000000"/>
                      <w:sz w:val="17"/>
                      <w:szCs w:val="17"/>
                    </w:rPr>
                  </w:pPr>
                  <w:r w:rsidRPr="00365362">
                    <w:rPr>
                      <w:color w:val="000000"/>
                      <w:sz w:val="19"/>
                      <w:szCs w:val="19"/>
                    </w:rPr>
                    <w:t xml:space="preserve">E-mail: </w:t>
                  </w:r>
                  <w:hyperlink r:id="rId8" w:history="1">
                    <w:r>
                      <w:rPr>
                        <w:rStyle w:val="Hyperlink"/>
                        <w:sz w:val="19"/>
                        <w:szCs w:val="19"/>
                      </w:rPr>
                      <w:t>contact@iala-aism.org</w:t>
                    </w:r>
                  </w:hyperlink>
                  <w:r w:rsidRPr="00365362">
                    <w:rPr>
                      <w:color w:val="000000"/>
                      <w:sz w:val="19"/>
                      <w:szCs w:val="19"/>
                    </w:rPr>
                    <w:tab/>
                    <w:t>Website</w:t>
                  </w:r>
                  <w:proofErr w:type="gramStart"/>
                  <w:r w:rsidRPr="00365362">
                    <w:rPr>
                      <w:color w:val="000000"/>
                      <w:sz w:val="19"/>
                      <w:szCs w:val="19"/>
                    </w:rPr>
                    <w:t xml:space="preserve">:  </w:t>
                  </w:r>
                  <w:proofErr w:type="gramEnd"/>
                  <w:r w:rsidR="0045623B">
                    <w:fldChar w:fldCharType="begin"/>
                  </w:r>
                  <w:r w:rsidR="0045623B">
                    <w:instrText xml:space="preserve"> HYPERLINK "http://www.iala-aism.org" </w:instrText>
                  </w:r>
                  <w:r w:rsidR="0045623B">
                    <w:fldChar w:fldCharType="separate"/>
                  </w:r>
                  <w:r w:rsidRPr="00365362">
                    <w:rPr>
                      <w:rStyle w:val="Hyperlink"/>
                      <w:sz w:val="19"/>
                      <w:szCs w:val="19"/>
                    </w:rPr>
                    <w:t>http://www.iala-aism.org</w:t>
                  </w:r>
                  <w:r w:rsidR="0045623B">
                    <w:rPr>
                      <w:rStyle w:val="Hyperlink"/>
                      <w:sz w:val="19"/>
                      <w:szCs w:val="19"/>
                    </w:rPr>
                    <w:fldChar w:fldCharType="end"/>
                  </w:r>
                </w:p>
              </w:txbxContent>
            </v:textbox>
          </v:shape>
        </w:pict>
      </w:r>
      <w:bookmarkStart w:id="0" w:name="_Ref228420338"/>
      <w:bookmarkStart w:id="1" w:name="_Ref228535632"/>
      <w:bookmarkEnd w:id="0"/>
      <w:bookmarkEnd w:id="1"/>
      <w:r>
        <w:rPr>
          <w:noProof/>
          <w:lang w:val="en-US" w:eastAsia="en-US"/>
        </w:rPr>
        <w:pict w14:anchorId="6273BE70">
          <v:group id="Group 4" o:spid="_x0000_s1027" style="position:absolute;left:0;text-align:left;margin-left:0;margin-top:-18.7pt;width:48pt;height:692.2pt;z-index:251603968" coordorigin="1800,1330" coordsize="960,1384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">
            <v:shape id="Text Box 5" o:spid="_x0000_s1028" type="#_x0000_t202" style="position:absolute;left:-2537;top:9997;width:9634;height:720;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zoflxAAA&#10;ANwAAAAPAAAAZHJzL2Rvd25yZXYueG1sRI9Pa4NAFMTvgXyH5QV6i2ttaFLrJohFyKEU8gd6fbiv&#10;KnXfiruJ+u27hUKPw8z8hskOk+nEnQbXWlbwGMUgiCurW64VXC/legfCeWSNnWVSMJODw365yDDV&#10;duQT3c++FgHCLkUFjfd9KqWrGjLoItsTB+/LDgZ9kEMt9YBjgJtOJnH8LA22HBYa7KloqPo+34yC&#10;t3je9C1+5np+35b4kt+oMB9KPaym/BWEp8n/h//aR60g2T7B75lwBOT+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4M6H5cQAAADcAAAADwAAAAAAAAAAAAAAAACXAgAAZHJzL2Rv&#10;d25yZXYueG1sUEsFBgAAAAAEAAQA9QAAAIgDAAAAAA==&#10;" filled="f" fillcolor="#0c9" stroked="f">
              <v:textbox style="layout-flow:vertical;mso-layout-flow-alt:bottom-to-top">
                <w:txbxContent>
                  <w:p w14:paraId="422C1ADC" w14:textId="77777777" w:rsidR="00323C58" w:rsidRPr="00F17A82" w:rsidRDefault="00323C58" w:rsidP="006169BE">
                    <w:pPr>
                      <w:autoSpaceDE w:val="0"/>
                      <w:autoSpaceDN w:val="0"/>
                      <w:adjustRightInd w:val="0"/>
                      <w:rPr>
                        <w:i/>
                        <w:iCs/>
                        <w:color w:val="000000"/>
                        <w:sz w:val="46"/>
                        <w:szCs w:val="46"/>
                        <w:lang w:val="fr-FR"/>
                      </w:rPr>
                    </w:pPr>
                    <w:r w:rsidRPr="00F17A82">
                      <w:rPr>
                        <w:b/>
                        <w:bCs/>
                        <w:i/>
                        <w:iCs/>
                        <w:color w:val="000000"/>
                        <w:sz w:val="46"/>
                        <w:szCs w:val="46"/>
                        <w:lang w:val="fr-FR"/>
                      </w:rPr>
                      <w:t>AISM</w:t>
                    </w:r>
                    <w:r w:rsidRPr="00F17A82">
                      <w:rPr>
                        <w:color w:val="000000"/>
                        <w:sz w:val="23"/>
                        <w:szCs w:val="23"/>
                        <w:lang w:val="fr-FR"/>
                      </w:rPr>
                      <w:t xml:space="preserve">Association Internationale de Signalisation Maritime </w:t>
                    </w:r>
                    <w:r w:rsidRPr="00F17A82">
                      <w:rPr>
                        <w:b/>
                        <w:bCs/>
                        <w:i/>
                        <w:iCs/>
                        <w:color w:val="000000"/>
                        <w:sz w:val="46"/>
                        <w:szCs w:val="46"/>
                        <w:lang w:val="fr-FR"/>
                      </w:rPr>
                      <w:t>IALA</w:t>
                    </w:r>
                  </w:p>
                </w:txbxContent>
              </v:textbox>
            </v:shape>
            <v:shape id="Text Box 6" o:spid="_x0000_s1029" type="#_x0000_t202" style="position:absolute;left:-253;top:3450;width:4982;height:742;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Jx+RwgAA&#10;ANwAAAAPAAAAZHJzL2Rvd25yZXYueG1sRI9Bi8IwFITvgv8hPMGbpoqsWo1SFMGDLFgFr4/m2Rab&#10;l9JEbf+9WVjwOMzMN8x625pKvKhxpWUFk3EEgjizuuRcwfVyGC1AOI+ssbJMCjpysN30e2uMtX3z&#10;mV6pz0WAsItRQeF9HUvpsoIMurGtiYN3t41BH2STS93gO8BNJadR9CMNlhwWCqxpV1D2SJ9GwT7q&#10;ZnWJt0R3p/kBl8mTduZXqeGgTVYgPLX+G/5vH7WC6XwGf2fCEZCb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8nH5HCAAAA3AAAAA8AAAAAAAAAAAAAAAAAlwIAAGRycy9kb3du&#10;cmV2LnhtbFBLBQYAAAAABAAEAPUAAACGAwAAAAA=&#10;" filled="f" fillcolor="#0c9" stroked="f">
              <v:textbox style="layout-flow:vertical;mso-layout-flow-alt:bottom-to-top">
                <w:txbxContent>
                  <w:p w14:paraId="3137468E" w14:textId="77777777" w:rsidR="00323C58" w:rsidRPr="00F17A82" w:rsidRDefault="00323C58" w:rsidP="006169BE">
                    <w:pPr>
                      <w:autoSpaceDE w:val="0"/>
                      <w:autoSpaceDN w:val="0"/>
                      <w:adjustRightInd w:val="0"/>
                      <w:rPr>
                        <w:color w:val="000000"/>
                        <w:sz w:val="23"/>
                        <w:szCs w:val="23"/>
                      </w:rPr>
                    </w:pPr>
                    <w:r w:rsidRPr="00F17A82">
                      <w:rPr>
                        <w:color w:val="000000"/>
                        <w:sz w:val="23"/>
                        <w:szCs w:val="23"/>
                      </w:rPr>
                      <w:t>International Association of Marine Aids to Navigation and Lighthouse Authorities</w:t>
                    </w:r>
                  </w:p>
                </w:txbxContent>
              </v:textbox>
            </v:shape>
            <v:line id="Line 7" o:spid="_x0000_s1030" style="position:absolute;flip:y;visibility:visible;mso-wrap-style:square" from="2760,1506" to="2760,148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IkwOMcAAADcAAAADwAAAGRycy9kb3ducmV2LnhtbESPT0vDQBTE74LfYXmCF2k3Fv/UmE0p&#10;guChl1ZJ6O2ZfWZDsm/j7trGb+8WCh6HmfkNU6wmO4gD+dA5VnA7z0AQN0533Cr4eH+dLUGEiKxx&#10;cEwKfinAqry8KDDX7shbOuxiKxKEQ44KTIxjLmVoDFkMczcSJ+/LeYsxSd9K7fGY4HaQiyx7kBY7&#10;TgsGR3ox1PS7H6tALjc33379eddXfV0/maqpxv1Gqeuraf0MItIU/8Pn9ptWsHi8h9OZdARk+Qc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DciTA4xwAAANwAAAAPAAAAAAAA&#10;AAAAAAAAAKECAABkcnMvZG93bnJldi54bWxQSwUGAAAAAAQABAD5AAAAlQMAAAAA&#10;"/>
            <v:line id="Line 8" o:spid="_x0000_s1031" style="position:absolute;visibility:visible;mso-wrap-style:square" from="1800,1560" to="1800,1485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X8vMMYAAADcAAAADwAAAGRycy9kb3ducmV2LnhtbESPQWvCQBSE7wX/w/IEb3VThbREVxFL&#10;QT2Uagt6fGafSWr2bdhdk/TfdwtCj8PMfMPMl72pRUvOV5YVPI0TEMS51RUXCr4+3x5fQPiArLG2&#10;TAp+yMNyMXiYY6Ztx3tqD6EQEcI+QwVlCE0mpc9LMujHtiGO3sU6gyFKV0jtsItwU8tJkqTSYMVx&#10;ocSG1iXl18PNKHiffqTtarvb9Mdtes5f9+fTd+eUGg371QxEoD78h+/tjVYweU7h70w8AnLxC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PV/LzDGAAAA3AAAAA8AAAAAAAAA&#10;AAAAAAAAoQIAAGRycy9kb3ducmV2LnhtbFBLBQYAAAAABAAEAPkAAACUAwAAAAA=&#10;"/>
          </v:group>
        </w:pict>
      </w:r>
      <w:r w:rsidR="001754E5">
        <w:rPr>
          <w:noProof/>
          <w:lang w:val="en-US" w:eastAsia="en-US"/>
        </w:rPr>
        <w:drawing>
          <wp:anchor distT="0" distB="0" distL="114300" distR="114300" simplePos="0" relativeHeight="251653632" behindDoc="0" locked="0" layoutInCell="1" allowOverlap="1" wp14:anchorId="0D5DCA79" wp14:editId="622D3A21">
            <wp:simplePos x="0" y="0"/>
            <wp:positionH relativeFrom="column">
              <wp:posOffset>2514600</wp:posOffset>
            </wp:positionH>
            <wp:positionV relativeFrom="paragraph">
              <wp:posOffset>4611370</wp:posOffset>
            </wp:positionV>
            <wp:extent cx="898525" cy="1236980"/>
            <wp:effectExtent l="0" t="0" r="0" b="1270"/>
            <wp:wrapNone/>
            <wp:docPr id="243" name="Picture 3"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pic:spPr>
                </pic:pic>
              </a:graphicData>
            </a:graphic>
          </wp:anchor>
        </w:drawing>
      </w:r>
      <w:r>
        <w:rPr>
          <w:noProof/>
          <w:lang w:val="en-US" w:eastAsia="en-US"/>
        </w:rPr>
        <w:pict w14:anchorId="7C1BEA56">
          <v:shape id="Text Box 2" o:spid="_x0000_s1032" type="#_x0000_t202" style="position:absolute;left:0;text-align:left;margin-left:84pt;margin-top:39.1pt;width:4in;height:258.8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" filled="f" fillcolor="#0c9" stroked="f">
            <v:textbox>
              <w:txbxContent>
                <w:p w14:paraId="3582AE80" w14:textId="77777777" w:rsidR="00323C58" w:rsidRPr="00F17A82" w:rsidRDefault="00323C58" w:rsidP="006169BE">
                  <w:pPr>
                    <w:autoSpaceDE w:val="0"/>
                    <w:autoSpaceDN w:val="0"/>
                    <w:adjustRightInd w:val="0"/>
                    <w:jc w:val="center"/>
                    <w:rPr>
                      <w:b/>
                      <w:bCs/>
                      <w:color w:val="000000"/>
                      <w:sz w:val="35"/>
                      <w:szCs w:val="35"/>
                    </w:rPr>
                  </w:pPr>
                  <w:r w:rsidRPr="00F17A82">
                    <w:rPr>
                      <w:b/>
                      <w:bCs/>
                      <w:color w:val="000000"/>
                      <w:sz w:val="35"/>
                      <w:szCs w:val="35"/>
                    </w:rPr>
                    <w:t>IALA Guideline 1018</w:t>
                  </w:r>
                </w:p>
                <w:p w14:paraId="716D4681" w14:textId="77777777" w:rsidR="00323C58" w:rsidRPr="00F17A82" w:rsidRDefault="00323C58" w:rsidP="006169BE">
                  <w:pPr>
                    <w:autoSpaceDE w:val="0"/>
                    <w:autoSpaceDN w:val="0"/>
                    <w:adjustRightInd w:val="0"/>
                    <w:jc w:val="center"/>
                    <w:rPr>
                      <w:b/>
                      <w:bCs/>
                      <w:color w:val="000000"/>
                      <w:sz w:val="35"/>
                      <w:szCs w:val="35"/>
                    </w:rPr>
                  </w:pPr>
                </w:p>
                <w:p w14:paraId="0836B32F" w14:textId="77777777" w:rsidR="00323C58" w:rsidRPr="0093105C" w:rsidRDefault="00323C58" w:rsidP="006169BE">
                  <w:pPr>
                    <w:autoSpaceDE w:val="0"/>
                    <w:autoSpaceDN w:val="0"/>
                    <w:adjustRightInd w:val="0"/>
                    <w:jc w:val="center"/>
                    <w:rPr>
                      <w:b/>
                      <w:bCs/>
                      <w:color w:val="000000"/>
                      <w:sz w:val="35"/>
                      <w:szCs w:val="35"/>
                    </w:rPr>
                  </w:pPr>
                  <w:r w:rsidRPr="0093105C">
                    <w:rPr>
                      <w:b/>
                      <w:color w:val="000000"/>
                      <w:sz w:val="35"/>
                      <w:szCs w:val="35"/>
                    </w:rPr>
                    <w:t>On</w:t>
                  </w:r>
                </w:p>
                <w:p w14:paraId="3584D057" w14:textId="77777777" w:rsidR="00323C58" w:rsidRPr="0093105C" w:rsidRDefault="00323C58" w:rsidP="006169BE">
                  <w:pPr>
                    <w:autoSpaceDE w:val="0"/>
                    <w:autoSpaceDN w:val="0"/>
                    <w:adjustRightInd w:val="0"/>
                    <w:jc w:val="center"/>
                    <w:rPr>
                      <w:b/>
                      <w:bCs/>
                      <w:color w:val="000000"/>
                      <w:sz w:val="35"/>
                      <w:szCs w:val="35"/>
                    </w:rPr>
                  </w:pPr>
                </w:p>
                <w:p w14:paraId="43397146" w14:textId="77777777" w:rsidR="00323C58" w:rsidRPr="00F17A82" w:rsidRDefault="00323C58" w:rsidP="006169BE">
                  <w:pPr>
                    <w:autoSpaceDE w:val="0"/>
                    <w:autoSpaceDN w:val="0"/>
                    <w:adjustRightInd w:val="0"/>
                    <w:jc w:val="center"/>
                    <w:rPr>
                      <w:b/>
                      <w:bCs/>
                      <w:color w:val="000000"/>
                      <w:sz w:val="35"/>
                      <w:szCs w:val="35"/>
                    </w:rPr>
                  </w:pPr>
                  <w:r w:rsidRPr="0093105C">
                    <w:rPr>
                      <w:b/>
                      <w:color w:val="000000"/>
                      <w:sz w:val="35"/>
                      <w:szCs w:val="35"/>
                    </w:rPr>
                    <w:t>Risk Management</w:t>
                  </w:r>
                </w:p>
                <w:p w14:paraId="0DBB51D7" w14:textId="77777777" w:rsidR="00323C58" w:rsidRPr="00F17A82" w:rsidRDefault="00323C58" w:rsidP="006169BE">
                  <w:pPr>
                    <w:autoSpaceDE w:val="0"/>
                    <w:autoSpaceDN w:val="0"/>
                    <w:adjustRightInd w:val="0"/>
                    <w:jc w:val="center"/>
                    <w:rPr>
                      <w:b/>
                      <w:bCs/>
                      <w:color w:val="000000"/>
                      <w:sz w:val="35"/>
                      <w:szCs w:val="35"/>
                    </w:rPr>
                  </w:pPr>
                </w:p>
                <w:p w14:paraId="663F5C8D" w14:textId="77777777" w:rsidR="00323C58" w:rsidRPr="003E67B4" w:rsidRDefault="00323C58" w:rsidP="006169BE">
                  <w:pPr>
                    <w:autoSpaceDE w:val="0"/>
                    <w:autoSpaceDN w:val="0"/>
                    <w:adjustRightInd w:val="0"/>
                    <w:jc w:val="center"/>
                    <w:rPr>
                      <w:b/>
                      <w:bCs/>
                      <w:color w:val="000000"/>
                      <w:sz w:val="35"/>
                      <w:szCs w:val="35"/>
                    </w:rPr>
                  </w:pPr>
                  <w:r w:rsidRPr="003E67B4">
                    <w:rPr>
                      <w:b/>
                      <w:bCs/>
                      <w:color w:val="000000"/>
                      <w:sz w:val="35"/>
                      <w:szCs w:val="35"/>
                    </w:rPr>
                    <w:t xml:space="preserve">Edition </w:t>
                  </w:r>
                  <w:r w:rsidRPr="0093105C">
                    <w:rPr>
                      <w:b/>
                      <w:bCs/>
                      <w:color w:val="000000"/>
                      <w:sz w:val="35"/>
                      <w:szCs w:val="35"/>
                      <w:highlight w:val="yellow"/>
                    </w:rPr>
                    <w:t>3</w:t>
                  </w:r>
                </w:p>
                <w:p w14:paraId="27CE76F3" w14:textId="77777777" w:rsidR="00323C58" w:rsidRPr="00F17A82" w:rsidRDefault="00323C58" w:rsidP="006169BE">
                  <w:pPr>
                    <w:autoSpaceDE w:val="0"/>
                    <w:autoSpaceDN w:val="0"/>
                    <w:adjustRightInd w:val="0"/>
                    <w:jc w:val="center"/>
                    <w:rPr>
                      <w:b/>
                      <w:bCs/>
                      <w:color w:val="000000"/>
                      <w:sz w:val="35"/>
                      <w:szCs w:val="35"/>
                    </w:rPr>
                  </w:pPr>
                  <w:r w:rsidRPr="0093105C">
                    <w:rPr>
                      <w:b/>
                      <w:bCs/>
                      <w:color w:val="000000"/>
                      <w:sz w:val="35"/>
                      <w:szCs w:val="35"/>
                      <w:highlight w:val="yellow"/>
                    </w:rPr>
                    <w:t>May 2013</w:t>
                  </w:r>
                </w:p>
                <w:p w14:paraId="36B60711" w14:textId="77777777" w:rsidR="00323C58" w:rsidRPr="00F17A82" w:rsidRDefault="00323C58" w:rsidP="006169BE">
                  <w:pPr>
                    <w:autoSpaceDE w:val="0"/>
                    <w:autoSpaceDN w:val="0"/>
                    <w:adjustRightInd w:val="0"/>
                    <w:jc w:val="center"/>
                    <w:rPr>
                      <w:b/>
                      <w:bCs/>
                      <w:color w:val="000000"/>
                      <w:sz w:val="35"/>
                      <w:szCs w:val="35"/>
                    </w:rPr>
                  </w:pPr>
                </w:p>
                <w:p w14:paraId="4B1C29E6" w14:textId="77777777" w:rsidR="00323C58" w:rsidRDefault="00323C58"/>
              </w:txbxContent>
            </v:textbox>
          </v:shape>
        </w:pict>
      </w:r>
      <w:r w:rsidR="003C3B7C" w:rsidRPr="00F913D8">
        <w:rPr>
          <w:sz w:val="31"/>
          <w:szCs w:val="31"/>
        </w:rPr>
        <w:br w:type="page"/>
      </w:r>
      <w:bookmarkStart w:id="2" w:name="_Toc228439074"/>
      <w:bookmarkStart w:id="3" w:name="_GoBack"/>
      <w:bookmarkEnd w:id="3"/>
      <w:r w:rsidR="003C3B7C" w:rsidRPr="00F913D8">
        <w:rPr>
          <w:sz w:val="31"/>
          <w:szCs w:val="31"/>
        </w:rPr>
        <w:lastRenderedPageBreak/>
        <w:t>Document Revisions</w:t>
      </w:r>
      <w:bookmarkEnd w:id="2"/>
    </w:p>
    <w:p w14:paraId="308D00E6" w14:textId="77777777" w:rsidR="003C3B7C" w:rsidRPr="00F913D8" w:rsidRDefault="003C3B7C" w:rsidP="00397D5B">
      <w:pPr>
        <w:pStyle w:val="BodyText"/>
      </w:pPr>
      <w:r w:rsidRPr="00F913D8">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C3B7C" w:rsidRPr="0057789F" w14:paraId="61F08101" w14:textId="77777777" w:rsidTr="006E3B46">
        <w:tc>
          <w:tcPr>
            <w:tcW w:w="1908" w:type="dxa"/>
          </w:tcPr>
          <w:p w14:paraId="2C684209" w14:textId="77777777" w:rsidR="003C3B7C" w:rsidRPr="0057789F" w:rsidRDefault="003C3B7C" w:rsidP="00397D5B">
            <w:pPr>
              <w:pStyle w:val="BodyText"/>
            </w:pPr>
            <w:r w:rsidRPr="0057789F">
              <w:t>Date</w:t>
            </w:r>
          </w:p>
        </w:tc>
        <w:tc>
          <w:tcPr>
            <w:tcW w:w="3360" w:type="dxa"/>
          </w:tcPr>
          <w:p w14:paraId="36BA1BE0" w14:textId="77777777" w:rsidR="003C3B7C" w:rsidRPr="0057789F" w:rsidRDefault="003C3B7C" w:rsidP="00397D5B">
            <w:pPr>
              <w:pStyle w:val="BodyText"/>
            </w:pPr>
            <w:r w:rsidRPr="0057789F">
              <w:t>Page / Section Revised</w:t>
            </w:r>
          </w:p>
        </w:tc>
        <w:tc>
          <w:tcPr>
            <w:tcW w:w="4161" w:type="dxa"/>
          </w:tcPr>
          <w:p w14:paraId="1CCC3A97" w14:textId="77777777" w:rsidR="003C3B7C" w:rsidRPr="0057789F" w:rsidRDefault="003C3B7C" w:rsidP="00397D5B">
            <w:pPr>
              <w:pStyle w:val="BodyText"/>
            </w:pPr>
            <w:r w:rsidRPr="0057789F">
              <w:t>Requirement for Revision</w:t>
            </w:r>
          </w:p>
        </w:tc>
      </w:tr>
      <w:tr w:rsidR="003C3B7C" w:rsidRPr="0057789F" w14:paraId="738F8C74" w14:textId="77777777" w:rsidTr="006E3B46">
        <w:trPr>
          <w:trHeight w:val="851"/>
        </w:trPr>
        <w:tc>
          <w:tcPr>
            <w:tcW w:w="1908" w:type="dxa"/>
          </w:tcPr>
          <w:p w14:paraId="6291EE82" w14:textId="77777777" w:rsidR="003C3B7C" w:rsidRPr="0057789F" w:rsidRDefault="003C3B7C" w:rsidP="00397D5B">
            <w:pPr>
              <w:pStyle w:val="BodyText"/>
              <w:rPr>
                <w:highlight w:val="yellow"/>
              </w:rPr>
            </w:pPr>
            <w:r w:rsidRPr="0057789F">
              <w:t>December 2005</w:t>
            </w:r>
          </w:p>
        </w:tc>
        <w:tc>
          <w:tcPr>
            <w:tcW w:w="3360" w:type="dxa"/>
          </w:tcPr>
          <w:p w14:paraId="1377E7B1" w14:textId="77777777" w:rsidR="003C3B7C" w:rsidRPr="0057789F" w:rsidRDefault="003C3B7C" w:rsidP="00397D5B">
            <w:pPr>
              <w:pStyle w:val="BodyText"/>
              <w:rPr>
                <w:highlight w:val="yellow"/>
              </w:rPr>
            </w:pPr>
            <w:r w:rsidRPr="0057789F">
              <w:t>Entire document</w:t>
            </w:r>
          </w:p>
        </w:tc>
        <w:tc>
          <w:tcPr>
            <w:tcW w:w="4161" w:type="dxa"/>
          </w:tcPr>
          <w:p w14:paraId="7A002B71" w14:textId="77777777" w:rsidR="003C3B7C" w:rsidRPr="0057789F" w:rsidRDefault="003C3B7C" w:rsidP="00397D5B">
            <w:pPr>
              <w:pStyle w:val="BodyText"/>
            </w:pPr>
            <w:r w:rsidRPr="0057789F">
              <w:t xml:space="preserve">Reformatted to reflect </w:t>
            </w:r>
            <w:r>
              <w:t xml:space="preserve">the </w:t>
            </w:r>
            <w:r w:rsidRPr="0057789F">
              <w:t>IALA Documentation Hierarchy</w:t>
            </w:r>
          </w:p>
        </w:tc>
      </w:tr>
      <w:tr w:rsidR="003C3B7C" w:rsidRPr="0057789F" w14:paraId="1146D32A" w14:textId="77777777" w:rsidTr="006E3B46">
        <w:trPr>
          <w:trHeight w:val="851"/>
        </w:trPr>
        <w:tc>
          <w:tcPr>
            <w:tcW w:w="1908" w:type="dxa"/>
          </w:tcPr>
          <w:p w14:paraId="650C2876" w14:textId="77777777" w:rsidR="003C3B7C" w:rsidRPr="0057789F" w:rsidRDefault="003C3B7C" w:rsidP="00397D5B">
            <w:pPr>
              <w:pStyle w:val="BodyText"/>
            </w:pPr>
            <w:r w:rsidRPr="0057789F">
              <w:t>October 2008</w:t>
            </w:r>
          </w:p>
        </w:tc>
        <w:tc>
          <w:tcPr>
            <w:tcW w:w="3360" w:type="dxa"/>
          </w:tcPr>
          <w:p w14:paraId="1E792D7B" w14:textId="77777777" w:rsidR="003C3B7C" w:rsidRPr="0057789F" w:rsidRDefault="003C3B7C" w:rsidP="00397D5B">
            <w:pPr>
              <w:pStyle w:val="BodyText"/>
            </w:pPr>
            <w:r w:rsidRPr="0057789F">
              <w:t>Entire document</w:t>
            </w:r>
          </w:p>
        </w:tc>
        <w:tc>
          <w:tcPr>
            <w:tcW w:w="4161" w:type="dxa"/>
          </w:tcPr>
          <w:p w14:paraId="29D28FC4" w14:textId="77777777" w:rsidR="003C3B7C" w:rsidRPr="0057789F" w:rsidRDefault="003C3B7C" w:rsidP="00397D5B">
            <w:pPr>
              <w:pStyle w:val="BodyText"/>
            </w:pPr>
            <w:r w:rsidRPr="0057789F">
              <w:t>Editorial and layout changes.</w:t>
            </w:r>
          </w:p>
          <w:p w14:paraId="0DE22201" w14:textId="77777777" w:rsidR="003C3B7C" w:rsidRPr="0057789F" w:rsidRDefault="003C3B7C" w:rsidP="00397D5B">
            <w:pPr>
              <w:pStyle w:val="BodyText"/>
            </w:pPr>
            <w:r w:rsidRPr="0057789F">
              <w:t>New chapter on human factors.</w:t>
            </w:r>
          </w:p>
          <w:p w14:paraId="373F4500" w14:textId="77777777" w:rsidR="003C3B7C" w:rsidRPr="0057789F" w:rsidRDefault="003C3B7C" w:rsidP="00397D5B">
            <w:pPr>
              <w:pStyle w:val="BodyText"/>
            </w:pPr>
            <w:r>
              <w:t>Further</w:t>
            </w:r>
            <w:r w:rsidRPr="0057789F">
              <w:t xml:space="preserve"> detail in the introduction.</w:t>
            </w:r>
          </w:p>
        </w:tc>
      </w:tr>
      <w:tr w:rsidR="003C3B7C" w:rsidRPr="003E67B4" w14:paraId="4760AB9D" w14:textId="77777777" w:rsidTr="006E3B46">
        <w:trPr>
          <w:trHeight w:val="851"/>
        </w:trPr>
        <w:tc>
          <w:tcPr>
            <w:tcW w:w="1908" w:type="dxa"/>
          </w:tcPr>
          <w:p w14:paraId="651FB4A4" w14:textId="77777777" w:rsidR="003C3B7C" w:rsidRPr="003E67B4" w:rsidRDefault="0093105C" w:rsidP="00397D5B">
            <w:pPr>
              <w:pStyle w:val="BodyText"/>
            </w:pPr>
            <w:r>
              <w:t>May</w:t>
            </w:r>
            <w:r w:rsidR="008C0176">
              <w:t xml:space="preserve"> 2013</w:t>
            </w:r>
          </w:p>
        </w:tc>
        <w:tc>
          <w:tcPr>
            <w:tcW w:w="3360" w:type="dxa"/>
          </w:tcPr>
          <w:p w14:paraId="0C61F53D" w14:textId="77777777" w:rsidR="003C3B7C" w:rsidRPr="003E67B4" w:rsidRDefault="003C3B7C" w:rsidP="00397D5B">
            <w:pPr>
              <w:pStyle w:val="BodyText"/>
            </w:pPr>
            <w:r w:rsidRPr="003E67B4">
              <w:t>Entire Document</w:t>
            </w:r>
          </w:p>
        </w:tc>
        <w:tc>
          <w:tcPr>
            <w:tcW w:w="4161" w:type="dxa"/>
          </w:tcPr>
          <w:p w14:paraId="2509C9BA" w14:textId="77777777" w:rsidR="003C3B7C" w:rsidRPr="003E67B4" w:rsidRDefault="003C3B7C" w:rsidP="00397D5B">
            <w:pPr>
              <w:pStyle w:val="BodyText"/>
            </w:pPr>
            <w:r w:rsidRPr="003E67B4">
              <w:t>Editorial and layout changes.</w:t>
            </w:r>
          </w:p>
          <w:p w14:paraId="038CB0A0" w14:textId="77777777" w:rsidR="003C3B7C" w:rsidRPr="003E67B4" w:rsidRDefault="003C3B7C" w:rsidP="00397D5B">
            <w:pPr>
              <w:pStyle w:val="BodyText"/>
            </w:pPr>
            <w:r w:rsidRPr="003E67B4">
              <w:t xml:space="preserve">Addresses impacts of electronic Navigation improvements on risk and risk control measures and the need for continued physical </w:t>
            </w:r>
            <w:r w:rsidR="004162D4" w:rsidRPr="003E67B4">
              <w:t xml:space="preserve">AtoN </w:t>
            </w:r>
            <w:r w:rsidRPr="003E67B4">
              <w:t>to meet the navigational requirements for all users.</w:t>
            </w:r>
          </w:p>
        </w:tc>
      </w:tr>
      <w:tr w:rsidR="003C3B7C" w:rsidRPr="0057789F" w14:paraId="0D5B416E" w14:textId="77777777" w:rsidTr="006E3B46">
        <w:trPr>
          <w:trHeight w:val="851"/>
        </w:trPr>
        <w:tc>
          <w:tcPr>
            <w:tcW w:w="1908" w:type="dxa"/>
          </w:tcPr>
          <w:p w14:paraId="62A4766E" w14:textId="77777777" w:rsidR="003C3B7C" w:rsidRPr="0057789F" w:rsidRDefault="003C3B7C" w:rsidP="00397D5B">
            <w:pPr>
              <w:pStyle w:val="BodyText"/>
            </w:pPr>
          </w:p>
        </w:tc>
        <w:tc>
          <w:tcPr>
            <w:tcW w:w="3360" w:type="dxa"/>
          </w:tcPr>
          <w:p w14:paraId="5A605657" w14:textId="77777777" w:rsidR="003C3B7C" w:rsidRPr="0057789F" w:rsidRDefault="003C3B7C" w:rsidP="00397D5B">
            <w:pPr>
              <w:pStyle w:val="BodyText"/>
            </w:pPr>
          </w:p>
        </w:tc>
        <w:tc>
          <w:tcPr>
            <w:tcW w:w="4161" w:type="dxa"/>
          </w:tcPr>
          <w:p w14:paraId="3CDD3587" w14:textId="77777777" w:rsidR="003C3B7C" w:rsidRPr="0057789F" w:rsidRDefault="003C3B7C" w:rsidP="00397D5B">
            <w:pPr>
              <w:pStyle w:val="BodyText"/>
            </w:pPr>
          </w:p>
        </w:tc>
      </w:tr>
      <w:tr w:rsidR="003C3B7C" w:rsidRPr="0057789F" w14:paraId="132DB9F9" w14:textId="77777777" w:rsidTr="006E3B46">
        <w:trPr>
          <w:trHeight w:val="851"/>
        </w:trPr>
        <w:tc>
          <w:tcPr>
            <w:tcW w:w="1908" w:type="dxa"/>
          </w:tcPr>
          <w:p w14:paraId="00E9D415" w14:textId="77777777" w:rsidR="003C3B7C" w:rsidRPr="0057789F" w:rsidRDefault="003C3B7C" w:rsidP="00397D5B">
            <w:pPr>
              <w:pStyle w:val="BodyText"/>
            </w:pPr>
          </w:p>
        </w:tc>
        <w:tc>
          <w:tcPr>
            <w:tcW w:w="3360" w:type="dxa"/>
          </w:tcPr>
          <w:p w14:paraId="2579E92C" w14:textId="77777777" w:rsidR="003C3B7C" w:rsidRPr="0057789F" w:rsidRDefault="003C3B7C" w:rsidP="00397D5B">
            <w:pPr>
              <w:pStyle w:val="BodyText"/>
            </w:pPr>
          </w:p>
        </w:tc>
        <w:tc>
          <w:tcPr>
            <w:tcW w:w="4161" w:type="dxa"/>
          </w:tcPr>
          <w:p w14:paraId="50F2F1A9" w14:textId="77777777" w:rsidR="003C3B7C" w:rsidRPr="0057789F" w:rsidRDefault="003C3B7C" w:rsidP="00397D5B">
            <w:pPr>
              <w:pStyle w:val="BodyText"/>
            </w:pPr>
          </w:p>
        </w:tc>
      </w:tr>
      <w:tr w:rsidR="003C3B7C" w:rsidRPr="0057789F" w14:paraId="5B3E63CA" w14:textId="77777777" w:rsidTr="006E3B46">
        <w:trPr>
          <w:trHeight w:val="851"/>
        </w:trPr>
        <w:tc>
          <w:tcPr>
            <w:tcW w:w="1908" w:type="dxa"/>
          </w:tcPr>
          <w:p w14:paraId="5C4451E2" w14:textId="77777777" w:rsidR="003C3B7C" w:rsidRPr="0057789F" w:rsidRDefault="003C3B7C" w:rsidP="00397D5B">
            <w:pPr>
              <w:pStyle w:val="BodyText"/>
            </w:pPr>
          </w:p>
        </w:tc>
        <w:tc>
          <w:tcPr>
            <w:tcW w:w="3360" w:type="dxa"/>
          </w:tcPr>
          <w:p w14:paraId="44062F6E" w14:textId="77777777" w:rsidR="003C3B7C" w:rsidRPr="0057789F" w:rsidRDefault="003C3B7C" w:rsidP="00397D5B">
            <w:pPr>
              <w:pStyle w:val="BodyText"/>
            </w:pPr>
          </w:p>
        </w:tc>
        <w:tc>
          <w:tcPr>
            <w:tcW w:w="4161" w:type="dxa"/>
          </w:tcPr>
          <w:p w14:paraId="3C56711E" w14:textId="77777777" w:rsidR="003C3B7C" w:rsidRPr="0057789F" w:rsidRDefault="003C3B7C" w:rsidP="00397D5B">
            <w:pPr>
              <w:pStyle w:val="BodyText"/>
            </w:pPr>
          </w:p>
        </w:tc>
      </w:tr>
    </w:tbl>
    <w:p w14:paraId="038718B3" w14:textId="77777777" w:rsidR="003C3B7C" w:rsidRPr="00F913D8" w:rsidRDefault="003C3B7C" w:rsidP="006E3B46">
      <w:pPr>
        <w:pStyle w:val="Subtitle"/>
        <w:ind w:left="720"/>
        <w:rPr>
          <w:sz w:val="23"/>
          <w:szCs w:val="23"/>
        </w:rPr>
      </w:pPr>
      <w:r w:rsidRPr="00F913D8">
        <w:rPr>
          <w:sz w:val="23"/>
          <w:szCs w:val="23"/>
        </w:rPr>
        <w:br w:type="page"/>
      </w:r>
      <w:r>
        <w:rPr>
          <w:sz w:val="23"/>
          <w:szCs w:val="23"/>
        </w:rPr>
        <w:lastRenderedPageBreak/>
        <w:t>Table of Contents</w:t>
      </w:r>
    </w:p>
    <w:p w14:paraId="70CB361C" w14:textId="77777777" w:rsidR="00A14100" w:rsidRDefault="009F4EFB" w:rsidP="00AD64DB">
      <w:pPr>
        <w:pStyle w:val="TOC4"/>
        <w:rPr>
          <w:rFonts w:asciiTheme="minorHAnsi" w:eastAsiaTheme="minorEastAsia" w:hAnsiTheme="minorHAnsi" w:cstheme="minorBidi"/>
          <w:sz w:val="24"/>
          <w:szCs w:val="24"/>
          <w:lang w:val="en-US" w:eastAsia="ja-JP"/>
        </w:rPr>
      </w:pPr>
      <w:r>
        <w:rPr>
          <w:snapToGrid w:val="0"/>
        </w:rPr>
        <w:fldChar w:fldCharType="begin"/>
      </w:r>
      <w:r w:rsidR="00932494">
        <w:rPr>
          <w:snapToGrid w:val="0"/>
        </w:rPr>
        <w:instrText xml:space="preserve"> TOC \o "3-3" \t "Heading 1,1,Heading 2,2,Title,4,Annex,5" </w:instrText>
      </w:r>
      <w:r>
        <w:rPr>
          <w:snapToGrid w:val="0"/>
        </w:rPr>
        <w:fldChar w:fldCharType="separate"/>
      </w:r>
      <w:r w:rsidR="00A14100">
        <w:t>Document Revisions</w:t>
      </w:r>
      <w:r w:rsidR="00A14100">
        <w:tab/>
      </w:r>
      <w:r>
        <w:fldChar w:fldCharType="begin"/>
      </w:r>
      <w:r w:rsidR="00A14100">
        <w:instrText xml:space="preserve"> PAGEREF _Toc228439074 \h </w:instrText>
      </w:r>
      <w:r>
        <w:fldChar w:fldCharType="separate"/>
      </w:r>
      <w:r w:rsidR="00A14100">
        <w:t>2</w:t>
      </w:r>
      <w:r>
        <w:fldChar w:fldCharType="end"/>
      </w:r>
    </w:p>
    <w:p w14:paraId="3EE7BB05" w14:textId="77777777" w:rsidR="00A14100" w:rsidRDefault="00A14100" w:rsidP="00AD64DB">
      <w:pPr>
        <w:pStyle w:val="TOC4"/>
        <w:rPr>
          <w:rFonts w:asciiTheme="minorHAnsi" w:eastAsiaTheme="minorEastAsia" w:hAnsiTheme="minorHAnsi" w:cstheme="minorBidi"/>
          <w:sz w:val="24"/>
          <w:szCs w:val="24"/>
          <w:lang w:val="en-US" w:eastAsia="ja-JP"/>
        </w:rPr>
      </w:pPr>
      <w:r>
        <w:t>Table of Tables</w:t>
      </w:r>
      <w:r>
        <w:tab/>
      </w:r>
      <w:r w:rsidR="009F4EFB">
        <w:fldChar w:fldCharType="begin"/>
      </w:r>
      <w:r>
        <w:instrText xml:space="preserve"> PAGEREF _Toc228439075 \h </w:instrText>
      </w:r>
      <w:r w:rsidR="009F4EFB">
        <w:fldChar w:fldCharType="separate"/>
      </w:r>
      <w:r>
        <w:t>4</w:t>
      </w:r>
      <w:r w:rsidR="009F4EFB">
        <w:fldChar w:fldCharType="end"/>
      </w:r>
    </w:p>
    <w:p w14:paraId="5AFE898E" w14:textId="77777777" w:rsidR="00A14100" w:rsidRDefault="00A14100" w:rsidP="00AD64DB">
      <w:pPr>
        <w:pStyle w:val="TOC4"/>
        <w:rPr>
          <w:rFonts w:asciiTheme="minorHAnsi" w:eastAsiaTheme="minorEastAsia" w:hAnsiTheme="minorHAnsi" w:cstheme="minorBidi"/>
          <w:sz w:val="24"/>
          <w:szCs w:val="24"/>
          <w:lang w:val="en-US" w:eastAsia="ja-JP"/>
        </w:rPr>
      </w:pPr>
      <w:r>
        <w:t>Table of Figures</w:t>
      </w:r>
      <w:r>
        <w:tab/>
      </w:r>
      <w:r w:rsidR="009F4EFB">
        <w:fldChar w:fldCharType="begin"/>
      </w:r>
      <w:r>
        <w:instrText xml:space="preserve"> PAGEREF _Toc228439076 \h </w:instrText>
      </w:r>
      <w:r w:rsidR="009F4EFB">
        <w:fldChar w:fldCharType="separate"/>
      </w:r>
      <w:r>
        <w:t>4</w:t>
      </w:r>
      <w:r w:rsidR="009F4EFB">
        <w:fldChar w:fldCharType="end"/>
      </w:r>
    </w:p>
    <w:p w14:paraId="71EFE526" w14:textId="77777777" w:rsidR="00A14100" w:rsidRDefault="00A14100" w:rsidP="00AD64DB">
      <w:pPr>
        <w:pStyle w:val="TOC4"/>
        <w:rPr>
          <w:rFonts w:asciiTheme="minorHAnsi" w:eastAsiaTheme="minorEastAsia" w:hAnsiTheme="minorHAnsi" w:cstheme="minorBidi"/>
          <w:sz w:val="24"/>
          <w:szCs w:val="24"/>
          <w:lang w:val="en-US" w:eastAsia="ja-JP"/>
        </w:rPr>
      </w:pPr>
      <w:r>
        <w:t>Guideline on Risk Management</w:t>
      </w:r>
      <w:r>
        <w:tab/>
      </w:r>
      <w:r w:rsidR="009F4EFB">
        <w:fldChar w:fldCharType="begin"/>
      </w:r>
      <w:r>
        <w:instrText xml:space="preserve"> PAGEREF _Toc228439077 \h </w:instrText>
      </w:r>
      <w:r w:rsidR="009F4EFB">
        <w:fldChar w:fldCharType="separate"/>
      </w:r>
      <w:r>
        <w:t>5</w:t>
      </w:r>
      <w:r w:rsidR="009F4EFB">
        <w:fldChar w:fldCharType="end"/>
      </w:r>
    </w:p>
    <w:p w14:paraId="1B36D778" w14:textId="77777777" w:rsidR="00A14100" w:rsidRDefault="00A14100">
      <w:pPr>
        <w:pStyle w:val="TOC1"/>
        <w:tabs>
          <w:tab w:val="left" w:pos="362"/>
        </w:tabs>
        <w:rPr>
          <w:rFonts w:asciiTheme="minorHAnsi" w:eastAsiaTheme="minorEastAsia" w:hAnsiTheme="minorHAnsi" w:cstheme="minorBidi"/>
          <w:noProof/>
          <w:sz w:val="24"/>
          <w:szCs w:val="24"/>
          <w:lang w:val="en-US" w:eastAsia="ja-JP"/>
        </w:rPr>
      </w:pPr>
      <w:r>
        <w:rPr>
          <w:noProof/>
        </w:rPr>
        <w:t>1</w:t>
      </w:r>
      <w:r>
        <w:rPr>
          <w:rFonts w:asciiTheme="minorHAnsi" w:eastAsiaTheme="minorEastAsia" w:hAnsiTheme="minorHAnsi" w:cstheme="minorBidi"/>
          <w:noProof/>
          <w:sz w:val="24"/>
          <w:szCs w:val="24"/>
          <w:lang w:val="en-US" w:eastAsia="ja-JP"/>
        </w:rPr>
        <w:tab/>
      </w:r>
      <w:r>
        <w:rPr>
          <w:noProof/>
        </w:rPr>
        <w:t>Introduction</w:t>
      </w:r>
      <w:r>
        <w:rPr>
          <w:noProof/>
        </w:rPr>
        <w:tab/>
      </w:r>
      <w:r w:rsidR="009F4EFB">
        <w:rPr>
          <w:noProof/>
        </w:rPr>
        <w:fldChar w:fldCharType="begin"/>
      </w:r>
      <w:r>
        <w:rPr>
          <w:noProof/>
        </w:rPr>
        <w:instrText xml:space="preserve"> PAGEREF _Toc228439078 \h </w:instrText>
      </w:r>
      <w:r w:rsidR="009F4EFB">
        <w:rPr>
          <w:noProof/>
        </w:rPr>
      </w:r>
      <w:r w:rsidR="009F4EFB">
        <w:rPr>
          <w:noProof/>
        </w:rPr>
        <w:fldChar w:fldCharType="separate"/>
      </w:r>
      <w:r>
        <w:rPr>
          <w:noProof/>
        </w:rPr>
        <w:t>5</w:t>
      </w:r>
      <w:r w:rsidR="009F4EFB">
        <w:rPr>
          <w:noProof/>
        </w:rPr>
        <w:fldChar w:fldCharType="end"/>
      </w:r>
    </w:p>
    <w:p w14:paraId="21F4E964" w14:textId="77777777" w:rsidR="00A14100" w:rsidRDefault="00A14100">
      <w:pPr>
        <w:pStyle w:val="TOC1"/>
        <w:tabs>
          <w:tab w:val="left" w:pos="362"/>
        </w:tabs>
        <w:rPr>
          <w:rFonts w:asciiTheme="minorHAnsi" w:eastAsiaTheme="minorEastAsia" w:hAnsiTheme="minorHAnsi" w:cstheme="minorBidi"/>
          <w:noProof/>
          <w:sz w:val="24"/>
          <w:szCs w:val="24"/>
          <w:lang w:val="en-US" w:eastAsia="ja-JP"/>
        </w:rPr>
      </w:pPr>
      <w:r>
        <w:rPr>
          <w:noProof/>
        </w:rPr>
        <w:t>2</w:t>
      </w:r>
      <w:r>
        <w:rPr>
          <w:rFonts w:asciiTheme="minorHAnsi" w:eastAsiaTheme="minorEastAsia" w:hAnsiTheme="minorHAnsi" w:cstheme="minorBidi"/>
          <w:noProof/>
          <w:sz w:val="24"/>
          <w:szCs w:val="24"/>
          <w:lang w:val="en-US" w:eastAsia="ja-JP"/>
        </w:rPr>
        <w:tab/>
      </w:r>
      <w:r>
        <w:rPr>
          <w:noProof/>
        </w:rPr>
        <w:t>The risk management process</w:t>
      </w:r>
      <w:r>
        <w:rPr>
          <w:noProof/>
        </w:rPr>
        <w:tab/>
      </w:r>
      <w:r w:rsidR="009F4EFB">
        <w:rPr>
          <w:noProof/>
        </w:rPr>
        <w:fldChar w:fldCharType="begin"/>
      </w:r>
      <w:r>
        <w:rPr>
          <w:noProof/>
        </w:rPr>
        <w:instrText xml:space="preserve"> PAGEREF _Toc228439079 \h </w:instrText>
      </w:r>
      <w:r w:rsidR="009F4EFB">
        <w:rPr>
          <w:noProof/>
        </w:rPr>
      </w:r>
      <w:r w:rsidR="009F4EFB">
        <w:rPr>
          <w:noProof/>
        </w:rPr>
        <w:fldChar w:fldCharType="separate"/>
      </w:r>
      <w:r>
        <w:rPr>
          <w:noProof/>
        </w:rPr>
        <w:t>6</w:t>
      </w:r>
      <w:r w:rsidR="009F4EFB">
        <w:rPr>
          <w:noProof/>
        </w:rPr>
        <w:fldChar w:fldCharType="end"/>
      </w:r>
    </w:p>
    <w:p w14:paraId="4BAA7027" w14:textId="77777777" w:rsidR="00A14100" w:rsidRDefault="00A14100">
      <w:pPr>
        <w:pStyle w:val="TOC2"/>
        <w:tabs>
          <w:tab w:val="left" w:pos="546"/>
        </w:tabs>
        <w:rPr>
          <w:rFonts w:asciiTheme="minorHAnsi" w:eastAsiaTheme="minorEastAsia" w:hAnsiTheme="minorHAnsi" w:cstheme="minorBidi"/>
          <w:bCs w:val="0"/>
          <w:noProof/>
          <w:sz w:val="24"/>
          <w:szCs w:val="24"/>
          <w:lang w:val="en-US" w:eastAsia="ja-JP"/>
        </w:rPr>
      </w:pPr>
      <w:r>
        <w:rPr>
          <w:noProof/>
        </w:rPr>
        <w:t>2.1</w:t>
      </w:r>
      <w:r>
        <w:rPr>
          <w:rFonts w:asciiTheme="minorHAnsi" w:eastAsiaTheme="minorEastAsia" w:hAnsiTheme="minorHAnsi" w:cstheme="minorBidi"/>
          <w:bCs w:val="0"/>
          <w:noProof/>
          <w:sz w:val="24"/>
          <w:szCs w:val="24"/>
          <w:lang w:val="en-US" w:eastAsia="ja-JP"/>
        </w:rPr>
        <w:tab/>
      </w:r>
      <w:r>
        <w:rPr>
          <w:noProof/>
        </w:rPr>
        <w:t>Stakeholder Consultation and Report</w:t>
      </w:r>
      <w:r>
        <w:rPr>
          <w:noProof/>
        </w:rPr>
        <w:tab/>
      </w:r>
      <w:r w:rsidR="009F4EFB">
        <w:rPr>
          <w:noProof/>
        </w:rPr>
        <w:fldChar w:fldCharType="begin"/>
      </w:r>
      <w:r>
        <w:rPr>
          <w:noProof/>
        </w:rPr>
        <w:instrText xml:space="preserve"> PAGEREF _Toc228439080 \h </w:instrText>
      </w:r>
      <w:r w:rsidR="009F4EFB">
        <w:rPr>
          <w:noProof/>
        </w:rPr>
      </w:r>
      <w:r w:rsidR="009F4EFB">
        <w:rPr>
          <w:noProof/>
        </w:rPr>
        <w:fldChar w:fldCharType="separate"/>
      </w:r>
      <w:r>
        <w:rPr>
          <w:noProof/>
        </w:rPr>
        <w:t>7</w:t>
      </w:r>
      <w:r w:rsidR="009F4EFB">
        <w:rPr>
          <w:noProof/>
        </w:rPr>
        <w:fldChar w:fldCharType="end"/>
      </w:r>
    </w:p>
    <w:p w14:paraId="649D654D" w14:textId="77777777" w:rsidR="00A14100" w:rsidRDefault="00A14100">
      <w:pPr>
        <w:pStyle w:val="TOC2"/>
        <w:tabs>
          <w:tab w:val="left" w:pos="546"/>
        </w:tabs>
        <w:rPr>
          <w:rFonts w:asciiTheme="minorHAnsi" w:eastAsiaTheme="minorEastAsia" w:hAnsiTheme="minorHAnsi" w:cstheme="minorBidi"/>
          <w:bCs w:val="0"/>
          <w:noProof/>
          <w:sz w:val="24"/>
          <w:szCs w:val="24"/>
          <w:lang w:val="en-US" w:eastAsia="ja-JP"/>
        </w:rPr>
      </w:pPr>
      <w:r>
        <w:rPr>
          <w:noProof/>
        </w:rPr>
        <w:t>2.2</w:t>
      </w:r>
      <w:r>
        <w:rPr>
          <w:rFonts w:asciiTheme="minorHAnsi" w:eastAsiaTheme="minorEastAsia" w:hAnsiTheme="minorHAnsi" w:cstheme="minorBidi"/>
          <w:bCs w:val="0"/>
          <w:noProof/>
          <w:sz w:val="24"/>
          <w:szCs w:val="24"/>
          <w:lang w:val="en-US" w:eastAsia="ja-JP"/>
        </w:rPr>
        <w:tab/>
      </w:r>
      <w:r>
        <w:rPr>
          <w:noProof/>
        </w:rPr>
        <w:t>Step 1 - Identify Hazards</w:t>
      </w:r>
      <w:r>
        <w:rPr>
          <w:noProof/>
        </w:rPr>
        <w:tab/>
      </w:r>
      <w:r w:rsidR="009F4EFB">
        <w:rPr>
          <w:noProof/>
        </w:rPr>
        <w:fldChar w:fldCharType="begin"/>
      </w:r>
      <w:r>
        <w:rPr>
          <w:noProof/>
        </w:rPr>
        <w:instrText xml:space="preserve"> PAGEREF _Toc228439081 \h </w:instrText>
      </w:r>
      <w:r w:rsidR="009F4EFB">
        <w:rPr>
          <w:noProof/>
        </w:rPr>
      </w:r>
      <w:r w:rsidR="009F4EFB">
        <w:rPr>
          <w:noProof/>
        </w:rPr>
        <w:fldChar w:fldCharType="separate"/>
      </w:r>
      <w:r>
        <w:rPr>
          <w:noProof/>
        </w:rPr>
        <w:t>7</w:t>
      </w:r>
      <w:r w:rsidR="009F4EFB">
        <w:rPr>
          <w:noProof/>
        </w:rPr>
        <w:fldChar w:fldCharType="end"/>
      </w:r>
    </w:p>
    <w:p w14:paraId="054432B6"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2.2.1</w:t>
      </w:r>
      <w:r>
        <w:rPr>
          <w:rFonts w:asciiTheme="minorHAnsi" w:eastAsiaTheme="minorEastAsia" w:hAnsiTheme="minorHAnsi" w:cstheme="minorBidi"/>
          <w:noProof/>
          <w:sz w:val="24"/>
          <w:szCs w:val="24"/>
          <w:lang w:val="en-US" w:eastAsia="ja-JP"/>
        </w:rPr>
        <w:tab/>
      </w:r>
      <w:r>
        <w:rPr>
          <w:noProof/>
        </w:rPr>
        <w:t>Scope</w:t>
      </w:r>
      <w:r>
        <w:rPr>
          <w:noProof/>
        </w:rPr>
        <w:tab/>
      </w:r>
      <w:r w:rsidR="009F4EFB">
        <w:rPr>
          <w:noProof/>
        </w:rPr>
        <w:fldChar w:fldCharType="begin"/>
      </w:r>
      <w:r>
        <w:rPr>
          <w:noProof/>
        </w:rPr>
        <w:instrText xml:space="preserve"> PAGEREF _Toc228439082 \h </w:instrText>
      </w:r>
      <w:r w:rsidR="009F4EFB">
        <w:rPr>
          <w:noProof/>
        </w:rPr>
      </w:r>
      <w:r w:rsidR="009F4EFB">
        <w:rPr>
          <w:noProof/>
        </w:rPr>
        <w:fldChar w:fldCharType="separate"/>
      </w:r>
      <w:r>
        <w:rPr>
          <w:noProof/>
        </w:rPr>
        <w:t>7</w:t>
      </w:r>
      <w:r w:rsidR="009F4EFB">
        <w:rPr>
          <w:noProof/>
        </w:rPr>
        <w:fldChar w:fldCharType="end"/>
      </w:r>
    </w:p>
    <w:p w14:paraId="245A2DA3"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2.2.2</w:t>
      </w:r>
      <w:r>
        <w:rPr>
          <w:rFonts w:asciiTheme="minorHAnsi" w:eastAsiaTheme="minorEastAsia" w:hAnsiTheme="minorHAnsi" w:cstheme="minorBidi"/>
          <w:noProof/>
          <w:sz w:val="24"/>
          <w:szCs w:val="24"/>
          <w:lang w:val="en-US" w:eastAsia="ja-JP"/>
        </w:rPr>
        <w:tab/>
      </w:r>
      <w:r>
        <w:rPr>
          <w:noProof/>
        </w:rPr>
        <w:t>Define Problem/Trigger</w:t>
      </w:r>
      <w:r>
        <w:rPr>
          <w:noProof/>
        </w:rPr>
        <w:tab/>
      </w:r>
      <w:r w:rsidR="009F4EFB">
        <w:rPr>
          <w:noProof/>
        </w:rPr>
        <w:fldChar w:fldCharType="begin"/>
      </w:r>
      <w:r>
        <w:rPr>
          <w:noProof/>
        </w:rPr>
        <w:instrText xml:space="preserve"> PAGEREF _Toc228439083 \h </w:instrText>
      </w:r>
      <w:r w:rsidR="009F4EFB">
        <w:rPr>
          <w:noProof/>
        </w:rPr>
      </w:r>
      <w:r w:rsidR="009F4EFB">
        <w:rPr>
          <w:noProof/>
        </w:rPr>
        <w:fldChar w:fldCharType="separate"/>
      </w:r>
      <w:r>
        <w:rPr>
          <w:noProof/>
        </w:rPr>
        <w:t>7</w:t>
      </w:r>
      <w:r w:rsidR="009F4EFB">
        <w:rPr>
          <w:noProof/>
        </w:rPr>
        <w:fldChar w:fldCharType="end"/>
      </w:r>
    </w:p>
    <w:p w14:paraId="32957E90"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2.2.3</w:t>
      </w:r>
      <w:r>
        <w:rPr>
          <w:rFonts w:asciiTheme="minorHAnsi" w:eastAsiaTheme="minorEastAsia" w:hAnsiTheme="minorHAnsi" w:cstheme="minorBidi"/>
          <w:noProof/>
          <w:sz w:val="24"/>
          <w:szCs w:val="24"/>
          <w:lang w:val="en-US" w:eastAsia="ja-JP"/>
        </w:rPr>
        <w:tab/>
      </w:r>
      <w:r>
        <w:rPr>
          <w:noProof/>
        </w:rPr>
        <w:t>Hazard Identification Methodology</w:t>
      </w:r>
      <w:r>
        <w:rPr>
          <w:noProof/>
        </w:rPr>
        <w:tab/>
      </w:r>
      <w:r w:rsidR="009F4EFB">
        <w:rPr>
          <w:noProof/>
        </w:rPr>
        <w:fldChar w:fldCharType="begin"/>
      </w:r>
      <w:r>
        <w:rPr>
          <w:noProof/>
        </w:rPr>
        <w:instrText xml:space="preserve"> PAGEREF _Toc228439084 \h </w:instrText>
      </w:r>
      <w:r w:rsidR="009F4EFB">
        <w:rPr>
          <w:noProof/>
        </w:rPr>
      </w:r>
      <w:r w:rsidR="009F4EFB">
        <w:rPr>
          <w:noProof/>
        </w:rPr>
        <w:fldChar w:fldCharType="separate"/>
      </w:r>
      <w:r>
        <w:rPr>
          <w:noProof/>
        </w:rPr>
        <w:t>8</w:t>
      </w:r>
      <w:r w:rsidR="009F4EFB">
        <w:rPr>
          <w:noProof/>
        </w:rPr>
        <w:fldChar w:fldCharType="end"/>
      </w:r>
    </w:p>
    <w:p w14:paraId="2C252491"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2.2.4</w:t>
      </w:r>
      <w:r>
        <w:rPr>
          <w:rFonts w:asciiTheme="minorHAnsi" w:eastAsiaTheme="minorEastAsia" w:hAnsiTheme="minorHAnsi" w:cstheme="minorBidi"/>
          <w:noProof/>
          <w:sz w:val="24"/>
          <w:szCs w:val="24"/>
          <w:lang w:val="en-US" w:eastAsia="ja-JP"/>
        </w:rPr>
        <w:tab/>
      </w:r>
      <w:r>
        <w:rPr>
          <w:noProof/>
        </w:rPr>
        <w:t>Results</w:t>
      </w:r>
      <w:r>
        <w:rPr>
          <w:noProof/>
        </w:rPr>
        <w:tab/>
      </w:r>
      <w:r w:rsidR="009F4EFB">
        <w:rPr>
          <w:noProof/>
        </w:rPr>
        <w:fldChar w:fldCharType="begin"/>
      </w:r>
      <w:r>
        <w:rPr>
          <w:noProof/>
        </w:rPr>
        <w:instrText xml:space="preserve"> PAGEREF _Toc228439085 \h </w:instrText>
      </w:r>
      <w:r w:rsidR="009F4EFB">
        <w:rPr>
          <w:noProof/>
        </w:rPr>
      </w:r>
      <w:r w:rsidR="009F4EFB">
        <w:rPr>
          <w:noProof/>
        </w:rPr>
        <w:fldChar w:fldCharType="separate"/>
      </w:r>
      <w:r>
        <w:rPr>
          <w:noProof/>
        </w:rPr>
        <w:t>10</w:t>
      </w:r>
      <w:r w:rsidR="009F4EFB">
        <w:rPr>
          <w:noProof/>
        </w:rPr>
        <w:fldChar w:fldCharType="end"/>
      </w:r>
    </w:p>
    <w:p w14:paraId="27F8A8BE" w14:textId="77777777" w:rsidR="00A14100" w:rsidRDefault="00A14100">
      <w:pPr>
        <w:pStyle w:val="TOC2"/>
        <w:tabs>
          <w:tab w:val="left" w:pos="546"/>
        </w:tabs>
        <w:rPr>
          <w:rFonts w:asciiTheme="minorHAnsi" w:eastAsiaTheme="minorEastAsia" w:hAnsiTheme="minorHAnsi" w:cstheme="minorBidi"/>
          <w:bCs w:val="0"/>
          <w:noProof/>
          <w:sz w:val="24"/>
          <w:szCs w:val="24"/>
          <w:lang w:val="en-US" w:eastAsia="ja-JP"/>
        </w:rPr>
      </w:pPr>
      <w:r>
        <w:rPr>
          <w:noProof/>
        </w:rPr>
        <w:t>2.3</w:t>
      </w:r>
      <w:r>
        <w:rPr>
          <w:rFonts w:asciiTheme="minorHAnsi" w:eastAsiaTheme="minorEastAsia" w:hAnsiTheme="minorHAnsi" w:cstheme="minorBidi"/>
          <w:bCs w:val="0"/>
          <w:noProof/>
          <w:sz w:val="24"/>
          <w:szCs w:val="24"/>
          <w:lang w:val="en-US" w:eastAsia="ja-JP"/>
        </w:rPr>
        <w:tab/>
      </w:r>
      <w:r>
        <w:rPr>
          <w:noProof/>
        </w:rPr>
        <w:t>Step 2 – Assess Risks</w:t>
      </w:r>
      <w:r>
        <w:rPr>
          <w:noProof/>
        </w:rPr>
        <w:tab/>
      </w:r>
      <w:r w:rsidR="009F4EFB">
        <w:rPr>
          <w:noProof/>
        </w:rPr>
        <w:fldChar w:fldCharType="begin"/>
      </w:r>
      <w:r>
        <w:rPr>
          <w:noProof/>
        </w:rPr>
        <w:instrText xml:space="preserve"> PAGEREF _Toc228439086 \h </w:instrText>
      </w:r>
      <w:r w:rsidR="009F4EFB">
        <w:rPr>
          <w:noProof/>
        </w:rPr>
      </w:r>
      <w:r w:rsidR="009F4EFB">
        <w:rPr>
          <w:noProof/>
        </w:rPr>
        <w:fldChar w:fldCharType="separate"/>
      </w:r>
      <w:r>
        <w:rPr>
          <w:noProof/>
        </w:rPr>
        <w:t>10</w:t>
      </w:r>
      <w:r w:rsidR="009F4EFB">
        <w:rPr>
          <w:noProof/>
        </w:rPr>
        <w:fldChar w:fldCharType="end"/>
      </w:r>
    </w:p>
    <w:p w14:paraId="096E413E"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2.3.1</w:t>
      </w:r>
      <w:r>
        <w:rPr>
          <w:rFonts w:asciiTheme="minorHAnsi" w:eastAsiaTheme="minorEastAsia" w:hAnsiTheme="minorHAnsi" w:cstheme="minorBidi"/>
          <w:noProof/>
          <w:sz w:val="24"/>
          <w:szCs w:val="24"/>
          <w:lang w:val="en-US" w:eastAsia="ja-JP"/>
        </w:rPr>
        <w:tab/>
      </w:r>
      <w:r>
        <w:rPr>
          <w:noProof/>
        </w:rPr>
        <w:t>Step 2a – Risk Estimation</w:t>
      </w:r>
      <w:r>
        <w:rPr>
          <w:noProof/>
        </w:rPr>
        <w:tab/>
      </w:r>
      <w:r w:rsidR="009F4EFB">
        <w:rPr>
          <w:noProof/>
        </w:rPr>
        <w:fldChar w:fldCharType="begin"/>
      </w:r>
      <w:r>
        <w:rPr>
          <w:noProof/>
        </w:rPr>
        <w:instrText xml:space="preserve"> PAGEREF _Toc228439087 \h </w:instrText>
      </w:r>
      <w:r w:rsidR="009F4EFB">
        <w:rPr>
          <w:noProof/>
        </w:rPr>
      </w:r>
      <w:r w:rsidR="009F4EFB">
        <w:rPr>
          <w:noProof/>
        </w:rPr>
        <w:fldChar w:fldCharType="separate"/>
      </w:r>
      <w:r>
        <w:rPr>
          <w:noProof/>
        </w:rPr>
        <w:t>10</w:t>
      </w:r>
      <w:r w:rsidR="009F4EFB">
        <w:rPr>
          <w:noProof/>
        </w:rPr>
        <w:fldChar w:fldCharType="end"/>
      </w:r>
    </w:p>
    <w:p w14:paraId="65C98E2F"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2.3.2</w:t>
      </w:r>
      <w:r>
        <w:rPr>
          <w:rFonts w:asciiTheme="minorHAnsi" w:eastAsiaTheme="minorEastAsia" w:hAnsiTheme="minorHAnsi" w:cstheme="minorBidi"/>
          <w:noProof/>
          <w:sz w:val="24"/>
          <w:szCs w:val="24"/>
          <w:lang w:val="en-US" w:eastAsia="ja-JP"/>
        </w:rPr>
        <w:tab/>
      </w:r>
      <w:r>
        <w:rPr>
          <w:noProof/>
        </w:rPr>
        <w:t>Step 2b - Risk Evaluation</w:t>
      </w:r>
      <w:r>
        <w:rPr>
          <w:noProof/>
        </w:rPr>
        <w:tab/>
      </w:r>
      <w:r w:rsidR="009F4EFB">
        <w:rPr>
          <w:noProof/>
        </w:rPr>
        <w:fldChar w:fldCharType="begin"/>
      </w:r>
      <w:r>
        <w:rPr>
          <w:noProof/>
        </w:rPr>
        <w:instrText xml:space="preserve"> PAGEREF _Toc228439088 \h </w:instrText>
      </w:r>
      <w:r w:rsidR="009F4EFB">
        <w:rPr>
          <w:noProof/>
        </w:rPr>
      </w:r>
      <w:r w:rsidR="009F4EFB">
        <w:rPr>
          <w:noProof/>
        </w:rPr>
        <w:fldChar w:fldCharType="separate"/>
      </w:r>
      <w:r>
        <w:rPr>
          <w:noProof/>
        </w:rPr>
        <w:t>13</w:t>
      </w:r>
      <w:r w:rsidR="009F4EFB">
        <w:rPr>
          <w:noProof/>
        </w:rPr>
        <w:fldChar w:fldCharType="end"/>
      </w:r>
    </w:p>
    <w:p w14:paraId="006096CA" w14:textId="77777777" w:rsidR="00A14100" w:rsidRDefault="00A14100">
      <w:pPr>
        <w:pStyle w:val="TOC2"/>
        <w:tabs>
          <w:tab w:val="left" w:pos="546"/>
        </w:tabs>
        <w:rPr>
          <w:rFonts w:asciiTheme="minorHAnsi" w:eastAsiaTheme="minorEastAsia" w:hAnsiTheme="minorHAnsi" w:cstheme="minorBidi"/>
          <w:bCs w:val="0"/>
          <w:noProof/>
          <w:sz w:val="24"/>
          <w:szCs w:val="24"/>
          <w:lang w:val="en-US" w:eastAsia="ja-JP"/>
        </w:rPr>
      </w:pPr>
      <w:r>
        <w:rPr>
          <w:noProof/>
        </w:rPr>
        <w:t>2.4</w:t>
      </w:r>
      <w:r>
        <w:rPr>
          <w:rFonts w:asciiTheme="minorHAnsi" w:eastAsiaTheme="minorEastAsia" w:hAnsiTheme="minorHAnsi" w:cstheme="minorBidi"/>
          <w:bCs w:val="0"/>
          <w:noProof/>
          <w:sz w:val="24"/>
          <w:szCs w:val="24"/>
          <w:lang w:val="en-US" w:eastAsia="ja-JP"/>
        </w:rPr>
        <w:tab/>
      </w:r>
      <w:r>
        <w:rPr>
          <w:noProof/>
        </w:rPr>
        <w:t>Step 3 – Specify Risk Control Options</w:t>
      </w:r>
      <w:r>
        <w:rPr>
          <w:noProof/>
        </w:rPr>
        <w:tab/>
      </w:r>
      <w:r w:rsidR="009F4EFB">
        <w:rPr>
          <w:noProof/>
        </w:rPr>
        <w:fldChar w:fldCharType="begin"/>
      </w:r>
      <w:r>
        <w:rPr>
          <w:noProof/>
        </w:rPr>
        <w:instrText xml:space="preserve"> PAGEREF _Toc228439089 \h </w:instrText>
      </w:r>
      <w:r w:rsidR="009F4EFB">
        <w:rPr>
          <w:noProof/>
        </w:rPr>
      </w:r>
      <w:r w:rsidR="009F4EFB">
        <w:rPr>
          <w:noProof/>
        </w:rPr>
        <w:fldChar w:fldCharType="separate"/>
      </w:r>
      <w:r>
        <w:rPr>
          <w:noProof/>
        </w:rPr>
        <w:t>16</w:t>
      </w:r>
      <w:r w:rsidR="009F4EFB">
        <w:rPr>
          <w:noProof/>
        </w:rPr>
        <w:fldChar w:fldCharType="end"/>
      </w:r>
    </w:p>
    <w:p w14:paraId="14858493"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2.4.1</w:t>
      </w:r>
      <w:r>
        <w:rPr>
          <w:rFonts w:asciiTheme="minorHAnsi" w:eastAsiaTheme="minorEastAsia" w:hAnsiTheme="minorHAnsi" w:cstheme="minorBidi"/>
          <w:noProof/>
          <w:sz w:val="24"/>
          <w:szCs w:val="24"/>
          <w:lang w:val="en-US" w:eastAsia="ja-JP"/>
        </w:rPr>
        <w:tab/>
      </w:r>
      <w:r>
        <w:rPr>
          <w:noProof/>
        </w:rPr>
        <w:t>Scope</w:t>
      </w:r>
      <w:r>
        <w:rPr>
          <w:noProof/>
        </w:rPr>
        <w:tab/>
      </w:r>
      <w:r w:rsidR="009F4EFB">
        <w:rPr>
          <w:noProof/>
        </w:rPr>
        <w:fldChar w:fldCharType="begin"/>
      </w:r>
      <w:r>
        <w:rPr>
          <w:noProof/>
        </w:rPr>
        <w:instrText xml:space="preserve"> PAGEREF _Toc228439090 \h </w:instrText>
      </w:r>
      <w:r w:rsidR="009F4EFB">
        <w:rPr>
          <w:noProof/>
        </w:rPr>
      </w:r>
      <w:r w:rsidR="009F4EFB">
        <w:rPr>
          <w:noProof/>
        </w:rPr>
        <w:fldChar w:fldCharType="separate"/>
      </w:r>
      <w:r>
        <w:rPr>
          <w:noProof/>
        </w:rPr>
        <w:t>16</w:t>
      </w:r>
      <w:r w:rsidR="009F4EFB">
        <w:rPr>
          <w:noProof/>
        </w:rPr>
        <w:fldChar w:fldCharType="end"/>
      </w:r>
    </w:p>
    <w:p w14:paraId="613BAFED"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2.4.2</w:t>
      </w:r>
      <w:r>
        <w:rPr>
          <w:rFonts w:asciiTheme="minorHAnsi" w:eastAsiaTheme="minorEastAsia" w:hAnsiTheme="minorHAnsi" w:cstheme="minorBidi"/>
          <w:noProof/>
          <w:sz w:val="24"/>
          <w:szCs w:val="24"/>
          <w:lang w:val="en-US" w:eastAsia="ja-JP"/>
        </w:rPr>
        <w:tab/>
      </w:r>
      <w:r>
        <w:rPr>
          <w:noProof/>
        </w:rPr>
        <w:t>Areas Needing Control</w:t>
      </w:r>
      <w:r>
        <w:rPr>
          <w:noProof/>
        </w:rPr>
        <w:tab/>
      </w:r>
      <w:r w:rsidR="009F4EFB">
        <w:rPr>
          <w:noProof/>
        </w:rPr>
        <w:fldChar w:fldCharType="begin"/>
      </w:r>
      <w:r>
        <w:rPr>
          <w:noProof/>
        </w:rPr>
        <w:instrText xml:space="preserve"> PAGEREF _Toc228439091 \h </w:instrText>
      </w:r>
      <w:r w:rsidR="009F4EFB">
        <w:rPr>
          <w:noProof/>
        </w:rPr>
      </w:r>
      <w:r w:rsidR="009F4EFB">
        <w:rPr>
          <w:noProof/>
        </w:rPr>
        <w:fldChar w:fldCharType="separate"/>
      </w:r>
      <w:r>
        <w:rPr>
          <w:noProof/>
        </w:rPr>
        <w:t>16</w:t>
      </w:r>
      <w:r w:rsidR="009F4EFB">
        <w:rPr>
          <w:noProof/>
        </w:rPr>
        <w:fldChar w:fldCharType="end"/>
      </w:r>
    </w:p>
    <w:p w14:paraId="49D90BF7"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2.4.3</w:t>
      </w:r>
      <w:r>
        <w:rPr>
          <w:rFonts w:asciiTheme="minorHAnsi" w:eastAsiaTheme="minorEastAsia" w:hAnsiTheme="minorHAnsi" w:cstheme="minorBidi"/>
          <w:noProof/>
          <w:sz w:val="24"/>
          <w:szCs w:val="24"/>
          <w:lang w:val="en-US" w:eastAsia="ja-JP"/>
        </w:rPr>
        <w:tab/>
      </w:r>
      <w:r>
        <w:rPr>
          <w:noProof/>
        </w:rPr>
        <w:t>Identifying Risk Control Options</w:t>
      </w:r>
      <w:r>
        <w:rPr>
          <w:noProof/>
        </w:rPr>
        <w:tab/>
      </w:r>
      <w:r w:rsidR="009F4EFB">
        <w:rPr>
          <w:noProof/>
        </w:rPr>
        <w:fldChar w:fldCharType="begin"/>
      </w:r>
      <w:r>
        <w:rPr>
          <w:noProof/>
        </w:rPr>
        <w:instrText xml:space="preserve"> PAGEREF _Toc228439092 \h </w:instrText>
      </w:r>
      <w:r w:rsidR="009F4EFB">
        <w:rPr>
          <w:noProof/>
        </w:rPr>
      </w:r>
      <w:r w:rsidR="009F4EFB">
        <w:rPr>
          <w:noProof/>
        </w:rPr>
        <w:fldChar w:fldCharType="separate"/>
      </w:r>
      <w:r>
        <w:rPr>
          <w:noProof/>
        </w:rPr>
        <w:t>16</w:t>
      </w:r>
      <w:r w:rsidR="009F4EFB">
        <w:rPr>
          <w:noProof/>
        </w:rPr>
        <w:fldChar w:fldCharType="end"/>
      </w:r>
    </w:p>
    <w:p w14:paraId="26ACF23A"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2.4.4</w:t>
      </w:r>
      <w:r>
        <w:rPr>
          <w:rFonts w:asciiTheme="minorHAnsi" w:eastAsiaTheme="minorEastAsia" w:hAnsiTheme="minorHAnsi" w:cstheme="minorBidi"/>
          <w:noProof/>
          <w:sz w:val="24"/>
          <w:szCs w:val="24"/>
          <w:lang w:val="en-US" w:eastAsia="ja-JP"/>
        </w:rPr>
        <w:tab/>
      </w:r>
      <w:r>
        <w:rPr>
          <w:noProof/>
        </w:rPr>
        <w:t>Evaluating Risk Control Options</w:t>
      </w:r>
      <w:r>
        <w:rPr>
          <w:noProof/>
        </w:rPr>
        <w:tab/>
      </w:r>
      <w:r w:rsidR="009F4EFB">
        <w:rPr>
          <w:noProof/>
        </w:rPr>
        <w:fldChar w:fldCharType="begin"/>
      </w:r>
      <w:r>
        <w:rPr>
          <w:noProof/>
        </w:rPr>
        <w:instrText xml:space="preserve"> PAGEREF _Toc228439093 \h </w:instrText>
      </w:r>
      <w:r w:rsidR="009F4EFB">
        <w:rPr>
          <w:noProof/>
        </w:rPr>
      </w:r>
      <w:r w:rsidR="009F4EFB">
        <w:rPr>
          <w:noProof/>
        </w:rPr>
        <w:fldChar w:fldCharType="separate"/>
      </w:r>
      <w:r>
        <w:rPr>
          <w:noProof/>
        </w:rPr>
        <w:t>17</w:t>
      </w:r>
      <w:r w:rsidR="009F4EFB">
        <w:rPr>
          <w:noProof/>
        </w:rPr>
        <w:fldChar w:fldCharType="end"/>
      </w:r>
    </w:p>
    <w:p w14:paraId="53D55956"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2.4.5</w:t>
      </w:r>
      <w:r>
        <w:rPr>
          <w:rFonts w:asciiTheme="minorHAnsi" w:eastAsiaTheme="minorEastAsia" w:hAnsiTheme="minorHAnsi" w:cstheme="minorBidi"/>
          <w:noProof/>
          <w:sz w:val="24"/>
          <w:szCs w:val="24"/>
          <w:lang w:val="en-US" w:eastAsia="ja-JP"/>
        </w:rPr>
        <w:tab/>
      </w:r>
      <w:r>
        <w:rPr>
          <w:noProof/>
        </w:rPr>
        <w:t>Costing Risk Control Options</w:t>
      </w:r>
      <w:r>
        <w:rPr>
          <w:noProof/>
        </w:rPr>
        <w:tab/>
      </w:r>
      <w:r w:rsidR="009F4EFB">
        <w:rPr>
          <w:noProof/>
        </w:rPr>
        <w:fldChar w:fldCharType="begin"/>
      </w:r>
      <w:r>
        <w:rPr>
          <w:noProof/>
        </w:rPr>
        <w:instrText xml:space="preserve"> PAGEREF _Toc228439094 \h </w:instrText>
      </w:r>
      <w:r w:rsidR="009F4EFB">
        <w:rPr>
          <w:noProof/>
        </w:rPr>
      </w:r>
      <w:r w:rsidR="009F4EFB">
        <w:rPr>
          <w:noProof/>
        </w:rPr>
        <w:fldChar w:fldCharType="separate"/>
      </w:r>
      <w:r>
        <w:rPr>
          <w:noProof/>
        </w:rPr>
        <w:t>18</w:t>
      </w:r>
      <w:r w:rsidR="009F4EFB">
        <w:rPr>
          <w:noProof/>
        </w:rPr>
        <w:fldChar w:fldCharType="end"/>
      </w:r>
    </w:p>
    <w:p w14:paraId="3AD10FE9"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2.4.6</w:t>
      </w:r>
      <w:r>
        <w:rPr>
          <w:rFonts w:asciiTheme="minorHAnsi" w:eastAsiaTheme="minorEastAsia" w:hAnsiTheme="minorHAnsi" w:cstheme="minorBidi"/>
          <w:noProof/>
          <w:sz w:val="24"/>
          <w:szCs w:val="24"/>
          <w:lang w:val="en-US" w:eastAsia="ja-JP"/>
        </w:rPr>
        <w:tab/>
      </w:r>
      <w:r>
        <w:rPr>
          <w:noProof/>
        </w:rPr>
        <w:t>Assessing Stakeholder Acceptance</w:t>
      </w:r>
      <w:r>
        <w:rPr>
          <w:noProof/>
        </w:rPr>
        <w:tab/>
      </w:r>
      <w:r w:rsidR="009F4EFB">
        <w:rPr>
          <w:noProof/>
        </w:rPr>
        <w:fldChar w:fldCharType="begin"/>
      </w:r>
      <w:r>
        <w:rPr>
          <w:noProof/>
        </w:rPr>
        <w:instrText xml:space="preserve"> PAGEREF _Toc228439095 \h </w:instrText>
      </w:r>
      <w:r w:rsidR="009F4EFB">
        <w:rPr>
          <w:noProof/>
        </w:rPr>
      </w:r>
      <w:r w:rsidR="009F4EFB">
        <w:rPr>
          <w:noProof/>
        </w:rPr>
        <w:fldChar w:fldCharType="separate"/>
      </w:r>
      <w:r>
        <w:rPr>
          <w:noProof/>
        </w:rPr>
        <w:t>19</w:t>
      </w:r>
      <w:r w:rsidR="009F4EFB">
        <w:rPr>
          <w:noProof/>
        </w:rPr>
        <w:fldChar w:fldCharType="end"/>
      </w:r>
    </w:p>
    <w:p w14:paraId="015C250E"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2.4.7</w:t>
      </w:r>
      <w:r>
        <w:rPr>
          <w:rFonts w:asciiTheme="minorHAnsi" w:eastAsiaTheme="minorEastAsia" w:hAnsiTheme="minorHAnsi" w:cstheme="minorBidi"/>
          <w:noProof/>
          <w:sz w:val="24"/>
          <w:szCs w:val="24"/>
          <w:lang w:val="en-US" w:eastAsia="ja-JP"/>
        </w:rPr>
        <w:tab/>
      </w:r>
      <w:r>
        <w:rPr>
          <w:noProof/>
        </w:rPr>
        <w:t>Residual Risk</w:t>
      </w:r>
      <w:r>
        <w:rPr>
          <w:noProof/>
        </w:rPr>
        <w:tab/>
      </w:r>
      <w:r w:rsidR="009F4EFB">
        <w:rPr>
          <w:noProof/>
        </w:rPr>
        <w:fldChar w:fldCharType="begin"/>
      </w:r>
      <w:r>
        <w:rPr>
          <w:noProof/>
        </w:rPr>
        <w:instrText xml:space="preserve"> PAGEREF _Toc228439096 \h </w:instrText>
      </w:r>
      <w:r w:rsidR="009F4EFB">
        <w:rPr>
          <w:noProof/>
        </w:rPr>
      </w:r>
      <w:r w:rsidR="009F4EFB">
        <w:rPr>
          <w:noProof/>
        </w:rPr>
        <w:fldChar w:fldCharType="separate"/>
      </w:r>
      <w:r>
        <w:rPr>
          <w:noProof/>
        </w:rPr>
        <w:t>19</w:t>
      </w:r>
      <w:r w:rsidR="009F4EFB">
        <w:rPr>
          <w:noProof/>
        </w:rPr>
        <w:fldChar w:fldCharType="end"/>
      </w:r>
    </w:p>
    <w:p w14:paraId="47064188"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2.4.8</w:t>
      </w:r>
      <w:r>
        <w:rPr>
          <w:rFonts w:asciiTheme="minorHAnsi" w:eastAsiaTheme="minorEastAsia" w:hAnsiTheme="minorHAnsi" w:cstheme="minorBidi"/>
          <w:noProof/>
          <w:sz w:val="24"/>
          <w:szCs w:val="24"/>
          <w:lang w:val="en-US" w:eastAsia="ja-JP"/>
        </w:rPr>
        <w:tab/>
      </w:r>
      <w:r>
        <w:rPr>
          <w:noProof/>
        </w:rPr>
        <w:t>Results</w:t>
      </w:r>
      <w:r>
        <w:rPr>
          <w:noProof/>
        </w:rPr>
        <w:tab/>
      </w:r>
      <w:r w:rsidR="009F4EFB">
        <w:rPr>
          <w:noProof/>
        </w:rPr>
        <w:fldChar w:fldCharType="begin"/>
      </w:r>
      <w:r>
        <w:rPr>
          <w:noProof/>
        </w:rPr>
        <w:instrText xml:space="preserve"> PAGEREF _Toc228439097 \h </w:instrText>
      </w:r>
      <w:r w:rsidR="009F4EFB">
        <w:rPr>
          <w:noProof/>
        </w:rPr>
      </w:r>
      <w:r w:rsidR="009F4EFB">
        <w:rPr>
          <w:noProof/>
        </w:rPr>
        <w:fldChar w:fldCharType="separate"/>
      </w:r>
      <w:r>
        <w:rPr>
          <w:noProof/>
        </w:rPr>
        <w:t>19</w:t>
      </w:r>
      <w:r w:rsidR="009F4EFB">
        <w:rPr>
          <w:noProof/>
        </w:rPr>
        <w:fldChar w:fldCharType="end"/>
      </w:r>
    </w:p>
    <w:p w14:paraId="560CE821" w14:textId="77777777" w:rsidR="00A14100" w:rsidRDefault="00A14100">
      <w:pPr>
        <w:pStyle w:val="TOC2"/>
        <w:tabs>
          <w:tab w:val="left" w:pos="546"/>
        </w:tabs>
        <w:rPr>
          <w:rFonts w:asciiTheme="minorHAnsi" w:eastAsiaTheme="minorEastAsia" w:hAnsiTheme="minorHAnsi" w:cstheme="minorBidi"/>
          <w:bCs w:val="0"/>
          <w:noProof/>
          <w:sz w:val="24"/>
          <w:szCs w:val="24"/>
          <w:lang w:val="en-US" w:eastAsia="ja-JP"/>
        </w:rPr>
      </w:pPr>
      <w:r>
        <w:rPr>
          <w:noProof/>
        </w:rPr>
        <w:t>2.5</w:t>
      </w:r>
      <w:r>
        <w:rPr>
          <w:rFonts w:asciiTheme="minorHAnsi" w:eastAsiaTheme="minorEastAsia" w:hAnsiTheme="minorHAnsi" w:cstheme="minorBidi"/>
          <w:bCs w:val="0"/>
          <w:noProof/>
          <w:sz w:val="24"/>
          <w:szCs w:val="24"/>
          <w:lang w:val="en-US" w:eastAsia="ja-JP"/>
        </w:rPr>
        <w:tab/>
      </w:r>
      <w:r>
        <w:rPr>
          <w:noProof/>
        </w:rPr>
        <w:t>Step 4 – Make a Decision</w:t>
      </w:r>
      <w:r>
        <w:rPr>
          <w:noProof/>
        </w:rPr>
        <w:tab/>
      </w:r>
      <w:r w:rsidR="009F4EFB">
        <w:rPr>
          <w:noProof/>
        </w:rPr>
        <w:fldChar w:fldCharType="begin"/>
      </w:r>
      <w:r>
        <w:rPr>
          <w:noProof/>
        </w:rPr>
        <w:instrText xml:space="preserve"> PAGEREF _Toc228439098 \h </w:instrText>
      </w:r>
      <w:r w:rsidR="009F4EFB">
        <w:rPr>
          <w:noProof/>
        </w:rPr>
      </w:r>
      <w:r w:rsidR="009F4EFB">
        <w:rPr>
          <w:noProof/>
        </w:rPr>
        <w:fldChar w:fldCharType="separate"/>
      </w:r>
      <w:r>
        <w:rPr>
          <w:noProof/>
        </w:rPr>
        <w:t>19</w:t>
      </w:r>
      <w:r w:rsidR="009F4EFB">
        <w:rPr>
          <w:noProof/>
        </w:rPr>
        <w:fldChar w:fldCharType="end"/>
      </w:r>
    </w:p>
    <w:p w14:paraId="48322A9B"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2.5.1</w:t>
      </w:r>
      <w:r>
        <w:rPr>
          <w:rFonts w:asciiTheme="minorHAnsi" w:eastAsiaTheme="minorEastAsia" w:hAnsiTheme="minorHAnsi" w:cstheme="minorBidi"/>
          <w:noProof/>
          <w:sz w:val="24"/>
          <w:szCs w:val="24"/>
          <w:lang w:val="en-US" w:eastAsia="ja-JP"/>
        </w:rPr>
        <w:tab/>
      </w:r>
      <w:r>
        <w:rPr>
          <w:noProof/>
        </w:rPr>
        <w:t>Scope</w:t>
      </w:r>
      <w:r>
        <w:rPr>
          <w:noProof/>
        </w:rPr>
        <w:tab/>
      </w:r>
      <w:r w:rsidR="009F4EFB">
        <w:rPr>
          <w:noProof/>
        </w:rPr>
        <w:fldChar w:fldCharType="begin"/>
      </w:r>
      <w:r>
        <w:rPr>
          <w:noProof/>
        </w:rPr>
        <w:instrText xml:space="preserve"> PAGEREF _Toc228439099 \h </w:instrText>
      </w:r>
      <w:r w:rsidR="009F4EFB">
        <w:rPr>
          <w:noProof/>
        </w:rPr>
      </w:r>
      <w:r w:rsidR="009F4EFB">
        <w:rPr>
          <w:noProof/>
        </w:rPr>
        <w:fldChar w:fldCharType="separate"/>
      </w:r>
      <w:r>
        <w:rPr>
          <w:noProof/>
        </w:rPr>
        <w:t>19</w:t>
      </w:r>
      <w:r w:rsidR="009F4EFB">
        <w:rPr>
          <w:noProof/>
        </w:rPr>
        <w:fldChar w:fldCharType="end"/>
      </w:r>
    </w:p>
    <w:p w14:paraId="4799565F"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2.5.2</w:t>
      </w:r>
      <w:r>
        <w:rPr>
          <w:rFonts w:asciiTheme="minorHAnsi" w:eastAsiaTheme="minorEastAsia" w:hAnsiTheme="minorHAnsi" w:cstheme="minorBidi"/>
          <w:noProof/>
          <w:sz w:val="24"/>
          <w:szCs w:val="24"/>
          <w:lang w:val="en-US" w:eastAsia="ja-JP"/>
        </w:rPr>
        <w:tab/>
      </w:r>
      <w:r>
        <w:rPr>
          <w:noProof/>
        </w:rPr>
        <w:t>Estimate Option Benefits</w:t>
      </w:r>
      <w:r>
        <w:rPr>
          <w:noProof/>
        </w:rPr>
        <w:tab/>
      </w:r>
      <w:r w:rsidR="009F4EFB">
        <w:rPr>
          <w:noProof/>
        </w:rPr>
        <w:fldChar w:fldCharType="begin"/>
      </w:r>
      <w:r>
        <w:rPr>
          <w:noProof/>
        </w:rPr>
        <w:instrText xml:space="preserve"> PAGEREF _Toc228439100 \h </w:instrText>
      </w:r>
      <w:r w:rsidR="009F4EFB">
        <w:rPr>
          <w:noProof/>
        </w:rPr>
      </w:r>
      <w:r w:rsidR="009F4EFB">
        <w:rPr>
          <w:noProof/>
        </w:rPr>
        <w:fldChar w:fldCharType="separate"/>
      </w:r>
      <w:r>
        <w:rPr>
          <w:noProof/>
        </w:rPr>
        <w:t>19</w:t>
      </w:r>
      <w:r w:rsidR="009F4EFB">
        <w:rPr>
          <w:noProof/>
        </w:rPr>
        <w:fldChar w:fldCharType="end"/>
      </w:r>
    </w:p>
    <w:p w14:paraId="60936116"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2.5.3</w:t>
      </w:r>
      <w:r>
        <w:rPr>
          <w:rFonts w:asciiTheme="minorHAnsi" w:eastAsiaTheme="minorEastAsia" w:hAnsiTheme="minorHAnsi" w:cstheme="minorBidi"/>
          <w:noProof/>
          <w:sz w:val="24"/>
          <w:szCs w:val="24"/>
          <w:lang w:val="en-US" w:eastAsia="ja-JP"/>
        </w:rPr>
        <w:tab/>
      </w:r>
      <w:r>
        <w:rPr>
          <w:noProof/>
        </w:rPr>
        <w:t>Compare Costs to Benefits and Make a Decision</w:t>
      </w:r>
      <w:r>
        <w:rPr>
          <w:noProof/>
        </w:rPr>
        <w:tab/>
      </w:r>
      <w:r w:rsidR="009F4EFB">
        <w:rPr>
          <w:noProof/>
        </w:rPr>
        <w:fldChar w:fldCharType="begin"/>
      </w:r>
      <w:r>
        <w:rPr>
          <w:noProof/>
        </w:rPr>
        <w:instrText xml:space="preserve"> PAGEREF _Toc228439101 \h </w:instrText>
      </w:r>
      <w:r w:rsidR="009F4EFB">
        <w:rPr>
          <w:noProof/>
        </w:rPr>
      </w:r>
      <w:r w:rsidR="009F4EFB">
        <w:rPr>
          <w:noProof/>
        </w:rPr>
        <w:fldChar w:fldCharType="separate"/>
      </w:r>
      <w:r>
        <w:rPr>
          <w:noProof/>
        </w:rPr>
        <w:t>20</w:t>
      </w:r>
      <w:r w:rsidR="009F4EFB">
        <w:rPr>
          <w:noProof/>
        </w:rPr>
        <w:fldChar w:fldCharType="end"/>
      </w:r>
    </w:p>
    <w:p w14:paraId="11007C63"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2.5.4</w:t>
      </w:r>
      <w:r>
        <w:rPr>
          <w:rFonts w:asciiTheme="minorHAnsi" w:eastAsiaTheme="minorEastAsia" w:hAnsiTheme="minorHAnsi" w:cstheme="minorBidi"/>
          <w:noProof/>
          <w:sz w:val="24"/>
          <w:szCs w:val="24"/>
          <w:lang w:val="en-US" w:eastAsia="ja-JP"/>
        </w:rPr>
        <w:tab/>
      </w:r>
      <w:r>
        <w:rPr>
          <w:noProof/>
        </w:rPr>
        <w:t>Results</w:t>
      </w:r>
      <w:r>
        <w:rPr>
          <w:noProof/>
        </w:rPr>
        <w:tab/>
      </w:r>
      <w:r w:rsidR="009F4EFB">
        <w:rPr>
          <w:noProof/>
        </w:rPr>
        <w:fldChar w:fldCharType="begin"/>
      </w:r>
      <w:r>
        <w:rPr>
          <w:noProof/>
        </w:rPr>
        <w:instrText xml:space="preserve"> PAGEREF _Toc228439102 \h </w:instrText>
      </w:r>
      <w:r w:rsidR="009F4EFB">
        <w:rPr>
          <w:noProof/>
        </w:rPr>
      </w:r>
      <w:r w:rsidR="009F4EFB">
        <w:rPr>
          <w:noProof/>
        </w:rPr>
        <w:fldChar w:fldCharType="separate"/>
      </w:r>
      <w:r>
        <w:rPr>
          <w:noProof/>
        </w:rPr>
        <w:t>21</w:t>
      </w:r>
      <w:r w:rsidR="009F4EFB">
        <w:rPr>
          <w:noProof/>
        </w:rPr>
        <w:fldChar w:fldCharType="end"/>
      </w:r>
    </w:p>
    <w:p w14:paraId="5AB08AF3" w14:textId="77777777" w:rsidR="00A14100" w:rsidRDefault="00A14100">
      <w:pPr>
        <w:pStyle w:val="TOC2"/>
        <w:tabs>
          <w:tab w:val="left" w:pos="546"/>
        </w:tabs>
        <w:rPr>
          <w:rFonts w:asciiTheme="minorHAnsi" w:eastAsiaTheme="minorEastAsia" w:hAnsiTheme="minorHAnsi" w:cstheme="minorBidi"/>
          <w:bCs w:val="0"/>
          <w:noProof/>
          <w:sz w:val="24"/>
          <w:szCs w:val="24"/>
          <w:lang w:val="en-US" w:eastAsia="ja-JP"/>
        </w:rPr>
      </w:pPr>
      <w:r>
        <w:rPr>
          <w:noProof/>
        </w:rPr>
        <w:t>2.6</w:t>
      </w:r>
      <w:r>
        <w:rPr>
          <w:rFonts w:asciiTheme="minorHAnsi" w:eastAsiaTheme="minorEastAsia" w:hAnsiTheme="minorHAnsi" w:cstheme="minorBidi"/>
          <w:bCs w:val="0"/>
          <w:noProof/>
          <w:sz w:val="24"/>
          <w:szCs w:val="24"/>
          <w:lang w:val="en-US" w:eastAsia="ja-JP"/>
        </w:rPr>
        <w:tab/>
      </w:r>
      <w:r>
        <w:rPr>
          <w:noProof/>
        </w:rPr>
        <w:t>Step 5 – Take Action</w:t>
      </w:r>
      <w:r>
        <w:rPr>
          <w:noProof/>
        </w:rPr>
        <w:tab/>
      </w:r>
      <w:r w:rsidR="009F4EFB">
        <w:rPr>
          <w:noProof/>
        </w:rPr>
        <w:fldChar w:fldCharType="begin"/>
      </w:r>
      <w:r>
        <w:rPr>
          <w:noProof/>
        </w:rPr>
        <w:instrText xml:space="preserve"> PAGEREF _Toc228439103 \h </w:instrText>
      </w:r>
      <w:r w:rsidR="009F4EFB">
        <w:rPr>
          <w:noProof/>
        </w:rPr>
      </w:r>
      <w:r w:rsidR="009F4EFB">
        <w:rPr>
          <w:noProof/>
        </w:rPr>
        <w:fldChar w:fldCharType="separate"/>
      </w:r>
      <w:r>
        <w:rPr>
          <w:noProof/>
        </w:rPr>
        <w:t>21</w:t>
      </w:r>
      <w:r w:rsidR="009F4EFB">
        <w:rPr>
          <w:noProof/>
        </w:rPr>
        <w:fldChar w:fldCharType="end"/>
      </w:r>
    </w:p>
    <w:p w14:paraId="41CF73D4"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2.6.1</w:t>
      </w:r>
      <w:r>
        <w:rPr>
          <w:rFonts w:asciiTheme="minorHAnsi" w:eastAsiaTheme="minorEastAsia" w:hAnsiTheme="minorHAnsi" w:cstheme="minorBidi"/>
          <w:noProof/>
          <w:sz w:val="24"/>
          <w:szCs w:val="24"/>
          <w:lang w:val="en-US" w:eastAsia="ja-JP"/>
        </w:rPr>
        <w:tab/>
      </w:r>
      <w:r>
        <w:rPr>
          <w:noProof/>
        </w:rPr>
        <w:t>Scope</w:t>
      </w:r>
      <w:r>
        <w:rPr>
          <w:noProof/>
        </w:rPr>
        <w:tab/>
      </w:r>
      <w:r w:rsidR="009F4EFB">
        <w:rPr>
          <w:noProof/>
        </w:rPr>
        <w:fldChar w:fldCharType="begin"/>
      </w:r>
      <w:r>
        <w:rPr>
          <w:noProof/>
        </w:rPr>
        <w:instrText xml:space="preserve"> PAGEREF _Toc228439104 \h </w:instrText>
      </w:r>
      <w:r w:rsidR="009F4EFB">
        <w:rPr>
          <w:noProof/>
        </w:rPr>
      </w:r>
      <w:r w:rsidR="009F4EFB">
        <w:rPr>
          <w:noProof/>
        </w:rPr>
        <w:fldChar w:fldCharType="separate"/>
      </w:r>
      <w:r>
        <w:rPr>
          <w:noProof/>
        </w:rPr>
        <w:t>21</w:t>
      </w:r>
      <w:r w:rsidR="009F4EFB">
        <w:rPr>
          <w:noProof/>
        </w:rPr>
        <w:fldChar w:fldCharType="end"/>
      </w:r>
    </w:p>
    <w:p w14:paraId="4E9B66E7"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2.6.2</w:t>
      </w:r>
      <w:r>
        <w:rPr>
          <w:rFonts w:asciiTheme="minorHAnsi" w:eastAsiaTheme="minorEastAsia" w:hAnsiTheme="minorHAnsi" w:cstheme="minorBidi"/>
          <w:noProof/>
          <w:sz w:val="24"/>
          <w:szCs w:val="24"/>
          <w:lang w:val="en-US" w:eastAsia="ja-JP"/>
        </w:rPr>
        <w:tab/>
      </w:r>
      <w:r>
        <w:rPr>
          <w:noProof/>
        </w:rPr>
        <w:t>Implementation Plan</w:t>
      </w:r>
      <w:r>
        <w:rPr>
          <w:noProof/>
        </w:rPr>
        <w:tab/>
      </w:r>
      <w:r w:rsidR="009F4EFB">
        <w:rPr>
          <w:noProof/>
        </w:rPr>
        <w:fldChar w:fldCharType="begin"/>
      </w:r>
      <w:r>
        <w:rPr>
          <w:noProof/>
        </w:rPr>
        <w:instrText xml:space="preserve"> PAGEREF _Toc228439105 \h </w:instrText>
      </w:r>
      <w:r w:rsidR="009F4EFB">
        <w:rPr>
          <w:noProof/>
        </w:rPr>
      </w:r>
      <w:r w:rsidR="009F4EFB">
        <w:rPr>
          <w:noProof/>
        </w:rPr>
        <w:fldChar w:fldCharType="separate"/>
      </w:r>
      <w:r>
        <w:rPr>
          <w:noProof/>
        </w:rPr>
        <w:t>21</w:t>
      </w:r>
      <w:r w:rsidR="009F4EFB">
        <w:rPr>
          <w:noProof/>
        </w:rPr>
        <w:fldChar w:fldCharType="end"/>
      </w:r>
    </w:p>
    <w:p w14:paraId="3AC7926C"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2.6.3</w:t>
      </w:r>
      <w:r>
        <w:rPr>
          <w:rFonts w:asciiTheme="minorHAnsi" w:eastAsiaTheme="minorEastAsia" w:hAnsiTheme="minorHAnsi" w:cstheme="minorBidi"/>
          <w:noProof/>
          <w:sz w:val="24"/>
          <w:szCs w:val="24"/>
          <w:lang w:val="en-US" w:eastAsia="ja-JP"/>
        </w:rPr>
        <w:tab/>
      </w:r>
      <w:r>
        <w:rPr>
          <w:noProof/>
        </w:rPr>
        <w:t>Implementation</w:t>
      </w:r>
      <w:r>
        <w:rPr>
          <w:noProof/>
        </w:rPr>
        <w:tab/>
      </w:r>
      <w:r w:rsidR="009F4EFB">
        <w:rPr>
          <w:noProof/>
        </w:rPr>
        <w:fldChar w:fldCharType="begin"/>
      </w:r>
      <w:r>
        <w:rPr>
          <w:noProof/>
        </w:rPr>
        <w:instrText xml:space="preserve"> PAGEREF _Toc228439106 \h </w:instrText>
      </w:r>
      <w:r w:rsidR="009F4EFB">
        <w:rPr>
          <w:noProof/>
        </w:rPr>
      </w:r>
      <w:r w:rsidR="009F4EFB">
        <w:rPr>
          <w:noProof/>
        </w:rPr>
        <w:fldChar w:fldCharType="separate"/>
      </w:r>
      <w:r>
        <w:rPr>
          <w:noProof/>
        </w:rPr>
        <w:t>21</w:t>
      </w:r>
      <w:r w:rsidR="009F4EFB">
        <w:rPr>
          <w:noProof/>
        </w:rPr>
        <w:fldChar w:fldCharType="end"/>
      </w:r>
    </w:p>
    <w:p w14:paraId="1548FF4C" w14:textId="77777777" w:rsidR="00A14100" w:rsidRDefault="00A14100">
      <w:pPr>
        <w:pStyle w:val="TOC2"/>
        <w:tabs>
          <w:tab w:val="left" w:pos="546"/>
        </w:tabs>
        <w:rPr>
          <w:rFonts w:asciiTheme="minorHAnsi" w:eastAsiaTheme="minorEastAsia" w:hAnsiTheme="minorHAnsi" w:cstheme="minorBidi"/>
          <w:bCs w:val="0"/>
          <w:noProof/>
          <w:sz w:val="24"/>
          <w:szCs w:val="24"/>
          <w:lang w:val="en-US" w:eastAsia="ja-JP"/>
        </w:rPr>
      </w:pPr>
      <w:r>
        <w:rPr>
          <w:noProof/>
        </w:rPr>
        <w:t>2.7</w:t>
      </w:r>
      <w:r>
        <w:rPr>
          <w:rFonts w:asciiTheme="minorHAnsi" w:eastAsiaTheme="minorEastAsia" w:hAnsiTheme="minorHAnsi" w:cstheme="minorBidi"/>
          <w:bCs w:val="0"/>
          <w:noProof/>
          <w:sz w:val="24"/>
          <w:szCs w:val="24"/>
          <w:lang w:val="en-US" w:eastAsia="ja-JP"/>
        </w:rPr>
        <w:tab/>
      </w:r>
      <w:r>
        <w:rPr>
          <w:noProof/>
        </w:rPr>
        <w:t>Monitoring and review</w:t>
      </w:r>
      <w:r>
        <w:rPr>
          <w:noProof/>
        </w:rPr>
        <w:tab/>
      </w:r>
      <w:r w:rsidR="009F4EFB">
        <w:rPr>
          <w:noProof/>
        </w:rPr>
        <w:fldChar w:fldCharType="begin"/>
      </w:r>
      <w:r>
        <w:rPr>
          <w:noProof/>
        </w:rPr>
        <w:instrText xml:space="preserve"> PAGEREF _Toc228439107 \h </w:instrText>
      </w:r>
      <w:r w:rsidR="009F4EFB">
        <w:rPr>
          <w:noProof/>
        </w:rPr>
      </w:r>
      <w:r w:rsidR="009F4EFB">
        <w:rPr>
          <w:noProof/>
        </w:rPr>
        <w:fldChar w:fldCharType="separate"/>
      </w:r>
      <w:r>
        <w:rPr>
          <w:noProof/>
        </w:rPr>
        <w:t>22</w:t>
      </w:r>
      <w:r w:rsidR="009F4EFB">
        <w:rPr>
          <w:noProof/>
        </w:rPr>
        <w:fldChar w:fldCharType="end"/>
      </w:r>
    </w:p>
    <w:p w14:paraId="2C76B3B8"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2.7.1</w:t>
      </w:r>
      <w:r>
        <w:rPr>
          <w:rFonts w:asciiTheme="minorHAnsi" w:eastAsiaTheme="minorEastAsia" w:hAnsiTheme="minorHAnsi" w:cstheme="minorBidi"/>
          <w:noProof/>
          <w:sz w:val="24"/>
          <w:szCs w:val="24"/>
          <w:lang w:val="en-US" w:eastAsia="ja-JP"/>
        </w:rPr>
        <w:tab/>
      </w:r>
      <w:r>
        <w:rPr>
          <w:noProof/>
        </w:rPr>
        <w:t>Primary Functions</w:t>
      </w:r>
      <w:r>
        <w:rPr>
          <w:noProof/>
        </w:rPr>
        <w:tab/>
      </w:r>
      <w:r w:rsidR="009F4EFB">
        <w:rPr>
          <w:noProof/>
        </w:rPr>
        <w:fldChar w:fldCharType="begin"/>
      </w:r>
      <w:r>
        <w:rPr>
          <w:noProof/>
        </w:rPr>
        <w:instrText xml:space="preserve"> PAGEREF _Toc228439108 \h </w:instrText>
      </w:r>
      <w:r w:rsidR="009F4EFB">
        <w:rPr>
          <w:noProof/>
        </w:rPr>
      </w:r>
      <w:r w:rsidR="009F4EFB">
        <w:rPr>
          <w:noProof/>
        </w:rPr>
        <w:fldChar w:fldCharType="separate"/>
      </w:r>
      <w:r>
        <w:rPr>
          <w:noProof/>
        </w:rPr>
        <w:t>22</w:t>
      </w:r>
      <w:r w:rsidR="009F4EFB">
        <w:rPr>
          <w:noProof/>
        </w:rPr>
        <w:fldChar w:fldCharType="end"/>
      </w:r>
    </w:p>
    <w:p w14:paraId="60D95AA8"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2.7.2</w:t>
      </w:r>
      <w:r>
        <w:rPr>
          <w:rFonts w:asciiTheme="minorHAnsi" w:eastAsiaTheme="minorEastAsia" w:hAnsiTheme="minorHAnsi" w:cstheme="minorBidi"/>
          <w:noProof/>
          <w:sz w:val="24"/>
          <w:szCs w:val="24"/>
          <w:lang w:val="en-US" w:eastAsia="ja-JP"/>
        </w:rPr>
        <w:tab/>
      </w:r>
      <w:r>
        <w:rPr>
          <w:noProof/>
        </w:rPr>
        <w:t>Changing Conditions</w:t>
      </w:r>
      <w:r>
        <w:rPr>
          <w:noProof/>
        </w:rPr>
        <w:tab/>
      </w:r>
      <w:r w:rsidR="009F4EFB">
        <w:rPr>
          <w:noProof/>
        </w:rPr>
        <w:fldChar w:fldCharType="begin"/>
      </w:r>
      <w:r>
        <w:rPr>
          <w:noProof/>
        </w:rPr>
        <w:instrText xml:space="preserve"> PAGEREF _Toc228439109 \h </w:instrText>
      </w:r>
      <w:r w:rsidR="009F4EFB">
        <w:rPr>
          <w:noProof/>
        </w:rPr>
      </w:r>
      <w:r w:rsidR="009F4EFB">
        <w:rPr>
          <w:noProof/>
        </w:rPr>
        <w:fldChar w:fldCharType="separate"/>
      </w:r>
      <w:r>
        <w:rPr>
          <w:noProof/>
        </w:rPr>
        <w:t>22</w:t>
      </w:r>
      <w:r w:rsidR="009F4EFB">
        <w:rPr>
          <w:noProof/>
        </w:rPr>
        <w:fldChar w:fldCharType="end"/>
      </w:r>
    </w:p>
    <w:p w14:paraId="0D77BD72"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2.7.3</w:t>
      </w:r>
      <w:r>
        <w:rPr>
          <w:rFonts w:asciiTheme="minorHAnsi" w:eastAsiaTheme="minorEastAsia" w:hAnsiTheme="minorHAnsi" w:cstheme="minorBidi"/>
          <w:noProof/>
          <w:sz w:val="24"/>
          <w:szCs w:val="24"/>
          <w:lang w:val="en-US" w:eastAsia="ja-JP"/>
        </w:rPr>
        <w:tab/>
      </w:r>
      <w:r>
        <w:rPr>
          <w:noProof/>
        </w:rPr>
        <w:t>Monitoring Performance</w:t>
      </w:r>
      <w:r>
        <w:rPr>
          <w:noProof/>
        </w:rPr>
        <w:tab/>
      </w:r>
      <w:r w:rsidR="009F4EFB">
        <w:rPr>
          <w:noProof/>
        </w:rPr>
        <w:fldChar w:fldCharType="begin"/>
      </w:r>
      <w:r>
        <w:rPr>
          <w:noProof/>
        </w:rPr>
        <w:instrText xml:space="preserve"> PAGEREF _Toc228439110 \h </w:instrText>
      </w:r>
      <w:r w:rsidR="009F4EFB">
        <w:rPr>
          <w:noProof/>
        </w:rPr>
      </w:r>
      <w:r w:rsidR="009F4EFB">
        <w:rPr>
          <w:noProof/>
        </w:rPr>
        <w:fldChar w:fldCharType="separate"/>
      </w:r>
      <w:r>
        <w:rPr>
          <w:noProof/>
        </w:rPr>
        <w:t>22</w:t>
      </w:r>
      <w:r w:rsidR="009F4EFB">
        <w:rPr>
          <w:noProof/>
        </w:rPr>
        <w:fldChar w:fldCharType="end"/>
      </w:r>
    </w:p>
    <w:p w14:paraId="45AB6CCB"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2.7.4</w:t>
      </w:r>
      <w:r>
        <w:rPr>
          <w:rFonts w:asciiTheme="minorHAnsi" w:eastAsiaTheme="minorEastAsia" w:hAnsiTheme="minorHAnsi" w:cstheme="minorBidi"/>
          <w:noProof/>
          <w:sz w:val="24"/>
          <w:szCs w:val="24"/>
          <w:lang w:val="en-US" w:eastAsia="ja-JP"/>
        </w:rPr>
        <w:tab/>
      </w:r>
      <w:r>
        <w:rPr>
          <w:noProof/>
        </w:rPr>
        <w:t>Correctness of Assumptions</w:t>
      </w:r>
      <w:r>
        <w:rPr>
          <w:noProof/>
        </w:rPr>
        <w:tab/>
      </w:r>
      <w:r w:rsidR="009F4EFB">
        <w:rPr>
          <w:noProof/>
        </w:rPr>
        <w:fldChar w:fldCharType="begin"/>
      </w:r>
      <w:r>
        <w:rPr>
          <w:noProof/>
        </w:rPr>
        <w:instrText xml:space="preserve"> PAGEREF _Toc228439111 \h </w:instrText>
      </w:r>
      <w:r w:rsidR="009F4EFB">
        <w:rPr>
          <w:noProof/>
        </w:rPr>
      </w:r>
      <w:r w:rsidR="009F4EFB">
        <w:rPr>
          <w:noProof/>
        </w:rPr>
        <w:fldChar w:fldCharType="separate"/>
      </w:r>
      <w:r>
        <w:rPr>
          <w:noProof/>
        </w:rPr>
        <w:t>23</w:t>
      </w:r>
      <w:r w:rsidR="009F4EFB">
        <w:rPr>
          <w:noProof/>
        </w:rPr>
        <w:fldChar w:fldCharType="end"/>
      </w:r>
    </w:p>
    <w:p w14:paraId="5C79924B"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2.7.5</w:t>
      </w:r>
      <w:r>
        <w:rPr>
          <w:rFonts w:asciiTheme="minorHAnsi" w:eastAsiaTheme="minorEastAsia" w:hAnsiTheme="minorHAnsi" w:cstheme="minorBidi"/>
          <w:noProof/>
          <w:sz w:val="24"/>
          <w:szCs w:val="24"/>
          <w:lang w:val="en-US" w:eastAsia="ja-JP"/>
        </w:rPr>
        <w:tab/>
      </w:r>
      <w:r>
        <w:rPr>
          <w:noProof/>
        </w:rPr>
        <w:t>Timing</w:t>
      </w:r>
      <w:r>
        <w:rPr>
          <w:noProof/>
        </w:rPr>
        <w:tab/>
      </w:r>
      <w:r w:rsidR="009F4EFB">
        <w:rPr>
          <w:noProof/>
        </w:rPr>
        <w:fldChar w:fldCharType="begin"/>
      </w:r>
      <w:r>
        <w:rPr>
          <w:noProof/>
        </w:rPr>
        <w:instrText xml:space="preserve"> PAGEREF _Toc228439112 \h </w:instrText>
      </w:r>
      <w:r w:rsidR="009F4EFB">
        <w:rPr>
          <w:noProof/>
        </w:rPr>
      </w:r>
      <w:r w:rsidR="009F4EFB">
        <w:rPr>
          <w:noProof/>
        </w:rPr>
        <w:fldChar w:fldCharType="separate"/>
      </w:r>
      <w:r>
        <w:rPr>
          <w:noProof/>
        </w:rPr>
        <w:t>23</w:t>
      </w:r>
      <w:r w:rsidR="009F4EFB">
        <w:rPr>
          <w:noProof/>
        </w:rPr>
        <w:fldChar w:fldCharType="end"/>
      </w:r>
    </w:p>
    <w:p w14:paraId="3EEE2C53" w14:textId="77777777" w:rsidR="00A14100" w:rsidRDefault="00A14100">
      <w:pPr>
        <w:pStyle w:val="TOC3"/>
        <w:tabs>
          <w:tab w:val="left" w:pos="1536"/>
        </w:tabs>
        <w:rPr>
          <w:rFonts w:asciiTheme="minorHAnsi" w:eastAsiaTheme="minorEastAsia" w:hAnsiTheme="minorHAnsi" w:cstheme="minorBidi"/>
          <w:noProof/>
          <w:sz w:val="24"/>
          <w:szCs w:val="24"/>
          <w:lang w:val="en-US" w:eastAsia="ja-JP"/>
        </w:rPr>
      </w:pPr>
      <w:r>
        <w:rPr>
          <w:noProof/>
        </w:rPr>
        <w:t>2.7.6</w:t>
      </w:r>
      <w:r>
        <w:rPr>
          <w:rFonts w:asciiTheme="minorHAnsi" w:eastAsiaTheme="minorEastAsia" w:hAnsiTheme="minorHAnsi" w:cstheme="minorBidi"/>
          <w:noProof/>
          <w:sz w:val="24"/>
          <w:szCs w:val="24"/>
          <w:lang w:val="en-US" w:eastAsia="ja-JP"/>
        </w:rPr>
        <w:tab/>
      </w:r>
      <w:r>
        <w:rPr>
          <w:noProof/>
        </w:rPr>
        <w:t>Risk Management Decision Process Evaluation</w:t>
      </w:r>
      <w:r>
        <w:rPr>
          <w:noProof/>
        </w:rPr>
        <w:tab/>
      </w:r>
      <w:r w:rsidR="009F4EFB">
        <w:rPr>
          <w:noProof/>
        </w:rPr>
        <w:fldChar w:fldCharType="begin"/>
      </w:r>
      <w:r>
        <w:rPr>
          <w:noProof/>
        </w:rPr>
        <w:instrText xml:space="preserve"> PAGEREF _Toc228439113 \h </w:instrText>
      </w:r>
      <w:r w:rsidR="009F4EFB">
        <w:rPr>
          <w:noProof/>
        </w:rPr>
      </w:r>
      <w:r w:rsidR="009F4EFB">
        <w:rPr>
          <w:noProof/>
        </w:rPr>
        <w:fldChar w:fldCharType="separate"/>
      </w:r>
      <w:r>
        <w:rPr>
          <w:noProof/>
        </w:rPr>
        <w:t>23</w:t>
      </w:r>
      <w:r w:rsidR="009F4EFB">
        <w:rPr>
          <w:noProof/>
        </w:rPr>
        <w:fldChar w:fldCharType="end"/>
      </w:r>
    </w:p>
    <w:p w14:paraId="52274744" w14:textId="121DDA46" w:rsidR="00A14100" w:rsidRDefault="00A14100">
      <w:pPr>
        <w:pStyle w:val="TOC2"/>
        <w:tabs>
          <w:tab w:val="left" w:pos="546"/>
        </w:tabs>
        <w:rPr>
          <w:rFonts w:asciiTheme="minorHAnsi" w:eastAsiaTheme="minorEastAsia" w:hAnsiTheme="minorHAnsi" w:cstheme="minorBidi"/>
          <w:bCs w:val="0"/>
          <w:noProof/>
          <w:sz w:val="24"/>
          <w:szCs w:val="24"/>
          <w:lang w:val="en-US" w:eastAsia="ja-JP"/>
        </w:rPr>
      </w:pPr>
      <w:r>
        <w:rPr>
          <w:noProof/>
        </w:rPr>
        <w:t>2.8</w:t>
      </w:r>
      <w:r>
        <w:rPr>
          <w:rFonts w:asciiTheme="minorHAnsi" w:eastAsiaTheme="minorEastAsia" w:hAnsiTheme="minorHAnsi" w:cstheme="minorBidi"/>
          <w:bCs w:val="0"/>
          <w:noProof/>
          <w:sz w:val="24"/>
          <w:szCs w:val="24"/>
          <w:lang w:val="en-US" w:eastAsia="ja-JP"/>
        </w:rPr>
        <w:tab/>
      </w:r>
      <w:r w:rsidR="00AD64DB">
        <w:rPr>
          <w:noProof/>
        </w:rPr>
        <w:t xml:space="preserve">Incorporation of </w:t>
      </w:r>
      <w:r>
        <w:rPr>
          <w:noProof/>
        </w:rPr>
        <w:t>Human Factors</w:t>
      </w:r>
      <w:r>
        <w:rPr>
          <w:noProof/>
        </w:rPr>
        <w:tab/>
      </w:r>
      <w:r w:rsidR="009F4EFB">
        <w:rPr>
          <w:noProof/>
        </w:rPr>
        <w:fldChar w:fldCharType="begin"/>
      </w:r>
      <w:r>
        <w:rPr>
          <w:noProof/>
        </w:rPr>
        <w:instrText xml:space="preserve"> PAGEREF _Toc228439114 \h </w:instrText>
      </w:r>
      <w:r w:rsidR="009F4EFB">
        <w:rPr>
          <w:noProof/>
        </w:rPr>
      </w:r>
      <w:r w:rsidR="009F4EFB">
        <w:rPr>
          <w:noProof/>
        </w:rPr>
        <w:fldChar w:fldCharType="separate"/>
      </w:r>
      <w:r>
        <w:rPr>
          <w:noProof/>
        </w:rPr>
        <w:t>23</w:t>
      </w:r>
      <w:r w:rsidR="009F4EFB">
        <w:rPr>
          <w:noProof/>
        </w:rPr>
        <w:fldChar w:fldCharType="end"/>
      </w:r>
    </w:p>
    <w:p w14:paraId="47E5D0BF" w14:textId="77777777" w:rsidR="00A14100" w:rsidRDefault="00A14100" w:rsidP="00A14100">
      <w:pPr>
        <w:pStyle w:val="TOC5"/>
        <w:rPr>
          <w:rFonts w:asciiTheme="minorHAnsi" w:eastAsiaTheme="minorEastAsia" w:hAnsiTheme="minorHAnsi" w:cstheme="minorBidi"/>
          <w:noProof/>
          <w:sz w:val="24"/>
          <w:szCs w:val="24"/>
          <w:lang w:val="en-US" w:eastAsia="ja-JP"/>
        </w:rPr>
      </w:pPr>
      <w:r w:rsidRPr="00106DEA">
        <w:rPr>
          <w:noProof/>
          <w:color w:val="000000"/>
        </w:rPr>
        <w:t>ANNEX A</w:t>
      </w:r>
      <w:r>
        <w:rPr>
          <w:rFonts w:asciiTheme="minorHAnsi" w:eastAsiaTheme="minorEastAsia" w:hAnsiTheme="minorHAnsi" w:cstheme="minorBidi"/>
          <w:noProof/>
          <w:sz w:val="24"/>
          <w:szCs w:val="24"/>
          <w:lang w:val="en-US" w:eastAsia="ja-JP"/>
        </w:rPr>
        <w:tab/>
      </w:r>
      <w:r>
        <w:rPr>
          <w:noProof/>
        </w:rPr>
        <w:t>Risk Terminology</w:t>
      </w:r>
      <w:r>
        <w:rPr>
          <w:noProof/>
        </w:rPr>
        <w:tab/>
      </w:r>
      <w:r w:rsidR="009F4EFB">
        <w:rPr>
          <w:noProof/>
        </w:rPr>
        <w:fldChar w:fldCharType="begin"/>
      </w:r>
      <w:r>
        <w:rPr>
          <w:noProof/>
        </w:rPr>
        <w:instrText xml:space="preserve"> PAGEREF _Toc228439115 \h </w:instrText>
      </w:r>
      <w:r w:rsidR="009F4EFB">
        <w:rPr>
          <w:noProof/>
        </w:rPr>
      </w:r>
      <w:r w:rsidR="009F4EFB">
        <w:rPr>
          <w:noProof/>
        </w:rPr>
        <w:fldChar w:fldCharType="separate"/>
      </w:r>
      <w:r>
        <w:rPr>
          <w:noProof/>
        </w:rPr>
        <w:t>25</w:t>
      </w:r>
      <w:r w:rsidR="009F4EFB">
        <w:rPr>
          <w:noProof/>
        </w:rPr>
        <w:fldChar w:fldCharType="end"/>
      </w:r>
    </w:p>
    <w:p w14:paraId="56860F72" w14:textId="77777777" w:rsidR="00A14100" w:rsidRDefault="00A14100" w:rsidP="00A14100">
      <w:pPr>
        <w:pStyle w:val="TOC5"/>
        <w:rPr>
          <w:rFonts w:asciiTheme="minorHAnsi" w:eastAsiaTheme="minorEastAsia" w:hAnsiTheme="minorHAnsi" w:cstheme="minorBidi"/>
          <w:noProof/>
          <w:sz w:val="24"/>
          <w:szCs w:val="24"/>
          <w:lang w:val="en-US" w:eastAsia="ja-JP"/>
        </w:rPr>
      </w:pPr>
      <w:r w:rsidRPr="00106DEA">
        <w:rPr>
          <w:noProof/>
          <w:color w:val="000000"/>
        </w:rPr>
        <w:lastRenderedPageBreak/>
        <w:t>ANNEX B</w:t>
      </w:r>
      <w:r>
        <w:rPr>
          <w:rFonts w:asciiTheme="minorHAnsi" w:eastAsiaTheme="minorEastAsia" w:hAnsiTheme="minorHAnsi" w:cstheme="minorBidi"/>
          <w:noProof/>
          <w:sz w:val="24"/>
          <w:szCs w:val="24"/>
          <w:lang w:val="en-US" w:eastAsia="ja-JP"/>
        </w:rPr>
        <w:tab/>
      </w:r>
      <w:r>
        <w:rPr>
          <w:noProof/>
        </w:rPr>
        <w:t>Detailed list of data and information that should be considered in evaluating risk specific marine Aids to Navigation</w:t>
      </w:r>
      <w:r>
        <w:rPr>
          <w:noProof/>
        </w:rPr>
        <w:tab/>
      </w:r>
      <w:r w:rsidR="009F4EFB">
        <w:rPr>
          <w:noProof/>
        </w:rPr>
        <w:fldChar w:fldCharType="begin"/>
      </w:r>
      <w:r>
        <w:rPr>
          <w:noProof/>
        </w:rPr>
        <w:instrText xml:space="preserve"> PAGEREF _Toc228439116 \h </w:instrText>
      </w:r>
      <w:r w:rsidR="009F4EFB">
        <w:rPr>
          <w:noProof/>
        </w:rPr>
      </w:r>
      <w:r w:rsidR="009F4EFB">
        <w:rPr>
          <w:noProof/>
        </w:rPr>
        <w:fldChar w:fldCharType="separate"/>
      </w:r>
      <w:r>
        <w:rPr>
          <w:noProof/>
        </w:rPr>
        <w:t>27</w:t>
      </w:r>
      <w:r w:rsidR="009F4EFB">
        <w:rPr>
          <w:noProof/>
        </w:rPr>
        <w:fldChar w:fldCharType="end"/>
      </w:r>
    </w:p>
    <w:p w14:paraId="700B5D01" w14:textId="77777777" w:rsidR="00A14100" w:rsidRDefault="00A14100" w:rsidP="00A14100">
      <w:pPr>
        <w:pStyle w:val="TOC5"/>
        <w:rPr>
          <w:rFonts w:asciiTheme="minorHAnsi" w:eastAsiaTheme="minorEastAsia" w:hAnsiTheme="minorHAnsi" w:cstheme="minorBidi"/>
          <w:noProof/>
          <w:sz w:val="24"/>
          <w:szCs w:val="24"/>
          <w:lang w:val="en-US" w:eastAsia="ja-JP"/>
        </w:rPr>
      </w:pPr>
      <w:r w:rsidRPr="00106DEA">
        <w:rPr>
          <w:noProof/>
          <w:color w:val="000000"/>
        </w:rPr>
        <w:t>ANNEX C</w:t>
      </w:r>
      <w:r>
        <w:rPr>
          <w:rFonts w:asciiTheme="minorHAnsi" w:eastAsiaTheme="minorEastAsia" w:hAnsiTheme="minorHAnsi" w:cstheme="minorBidi"/>
          <w:noProof/>
          <w:sz w:val="24"/>
          <w:szCs w:val="24"/>
          <w:lang w:val="en-US" w:eastAsia="ja-JP"/>
        </w:rPr>
        <w:tab/>
      </w:r>
      <w:r>
        <w:rPr>
          <w:noProof/>
        </w:rPr>
        <w:t>Example of Aids to Navigation risk assessment</w:t>
      </w:r>
      <w:r>
        <w:rPr>
          <w:noProof/>
        </w:rPr>
        <w:tab/>
      </w:r>
      <w:r w:rsidR="009F4EFB">
        <w:rPr>
          <w:noProof/>
        </w:rPr>
        <w:fldChar w:fldCharType="begin"/>
      </w:r>
      <w:r>
        <w:rPr>
          <w:noProof/>
        </w:rPr>
        <w:instrText xml:space="preserve"> PAGEREF _Toc228439117 \h </w:instrText>
      </w:r>
      <w:r w:rsidR="009F4EFB">
        <w:rPr>
          <w:noProof/>
        </w:rPr>
      </w:r>
      <w:r w:rsidR="009F4EFB">
        <w:rPr>
          <w:noProof/>
        </w:rPr>
        <w:fldChar w:fldCharType="separate"/>
      </w:r>
      <w:r>
        <w:rPr>
          <w:noProof/>
        </w:rPr>
        <w:t>31</w:t>
      </w:r>
      <w:r w:rsidR="009F4EFB">
        <w:rPr>
          <w:noProof/>
        </w:rPr>
        <w:fldChar w:fldCharType="end"/>
      </w:r>
    </w:p>
    <w:p w14:paraId="7EFBF256" w14:textId="77777777" w:rsidR="00A14100" w:rsidRDefault="00A14100" w:rsidP="00A14100">
      <w:pPr>
        <w:pStyle w:val="TOC5"/>
        <w:rPr>
          <w:rFonts w:asciiTheme="minorHAnsi" w:eastAsiaTheme="minorEastAsia" w:hAnsiTheme="minorHAnsi" w:cstheme="minorBidi"/>
          <w:noProof/>
          <w:sz w:val="24"/>
          <w:szCs w:val="24"/>
          <w:lang w:val="en-US" w:eastAsia="ja-JP"/>
        </w:rPr>
      </w:pPr>
      <w:r w:rsidRPr="00106DEA">
        <w:rPr>
          <w:noProof/>
          <w:color w:val="000000"/>
        </w:rPr>
        <w:t>ANNEX D</w:t>
      </w:r>
      <w:r>
        <w:rPr>
          <w:rFonts w:asciiTheme="minorHAnsi" w:eastAsiaTheme="minorEastAsia" w:hAnsiTheme="minorHAnsi" w:cstheme="minorBidi"/>
          <w:noProof/>
          <w:sz w:val="24"/>
          <w:szCs w:val="24"/>
          <w:lang w:val="en-US" w:eastAsia="ja-JP"/>
        </w:rPr>
        <w:tab/>
      </w:r>
      <w:r>
        <w:rPr>
          <w:noProof/>
        </w:rPr>
        <w:t>Context and expansion of the risk management process</w:t>
      </w:r>
      <w:r>
        <w:rPr>
          <w:noProof/>
        </w:rPr>
        <w:tab/>
      </w:r>
      <w:r w:rsidR="009F4EFB">
        <w:rPr>
          <w:noProof/>
        </w:rPr>
        <w:fldChar w:fldCharType="begin"/>
      </w:r>
      <w:r>
        <w:rPr>
          <w:noProof/>
        </w:rPr>
        <w:instrText xml:space="preserve"> PAGEREF _Toc228439118 \h </w:instrText>
      </w:r>
      <w:r w:rsidR="009F4EFB">
        <w:rPr>
          <w:noProof/>
        </w:rPr>
      </w:r>
      <w:r w:rsidR="009F4EFB">
        <w:rPr>
          <w:noProof/>
        </w:rPr>
        <w:fldChar w:fldCharType="separate"/>
      </w:r>
      <w:r>
        <w:rPr>
          <w:noProof/>
        </w:rPr>
        <w:t>37</w:t>
      </w:r>
      <w:r w:rsidR="009F4EFB">
        <w:rPr>
          <w:noProof/>
        </w:rPr>
        <w:fldChar w:fldCharType="end"/>
      </w:r>
    </w:p>
    <w:p w14:paraId="228CBA91" w14:textId="77777777" w:rsidR="00A14100" w:rsidRDefault="00A14100" w:rsidP="00A14100">
      <w:pPr>
        <w:pStyle w:val="TOC5"/>
        <w:rPr>
          <w:rFonts w:asciiTheme="minorHAnsi" w:eastAsiaTheme="minorEastAsia" w:hAnsiTheme="minorHAnsi" w:cstheme="minorBidi"/>
          <w:noProof/>
          <w:sz w:val="24"/>
          <w:szCs w:val="24"/>
          <w:lang w:val="en-US" w:eastAsia="ja-JP"/>
        </w:rPr>
      </w:pPr>
      <w:r w:rsidRPr="00106DEA">
        <w:rPr>
          <w:noProof/>
          <w:color w:val="000000"/>
        </w:rPr>
        <w:t>ANNEX E</w:t>
      </w:r>
      <w:r>
        <w:rPr>
          <w:rFonts w:asciiTheme="minorHAnsi" w:eastAsiaTheme="minorEastAsia" w:hAnsiTheme="minorHAnsi" w:cstheme="minorBidi"/>
          <w:noProof/>
          <w:sz w:val="24"/>
          <w:szCs w:val="24"/>
          <w:lang w:val="en-US" w:eastAsia="ja-JP"/>
        </w:rPr>
        <w:tab/>
      </w:r>
      <w:r>
        <w:rPr>
          <w:noProof/>
        </w:rPr>
        <w:t>Bibliography</w:t>
      </w:r>
      <w:r>
        <w:rPr>
          <w:noProof/>
        </w:rPr>
        <w:tab/>
      </w:r>
      <w:r w:rsidR="009F4EFB">
        <w:rPr>
          <w:noProof/>
        </w:rPr>
        <w:fldChar w:fldCharType="begin"/>
      </w:r>
      <w:r>
        <w:rPr>
          <w:noProof/>
        </w:rPr>
        <w:instrText xml:space="preserve"> PAGEREF _Toc228439119 \h </w:instrText>
      </w:r>
      <w:r w:rsidR="009F4EFB">
        <w:rPr>
          <w:noProof/>
        </w:rPr>
      </w:r>
      <w:r w:rsidR="009F4EFB">
        <w:rPr>
          <w:noProof/>
        </w:rPr>
        <w:fldChar w:fldCharType="separate"/>
      </w:r>
      <w:r>
        <w:rPr>
          <w:noProof/>
        </w:rPr>
        <w:t>40</w:t>
      </w:r>
      <w:r w:rsidR="009F4EFB">
        <w:rPr>
          <w:noProof/>
        </w:rPr>
        <w:fldChar w:fldCharType="end"/>
      </w:r>
    </w:p>
    <w:p w14:paraId="0BDE00C1" w14:textId="77777777" w:rsidR="003C3B7C" w:rsidRDefault="009F4EFB" w:rsidP="001F2C17">
      <w:pPr>
        <w:pStyle w:val="TOC2"/>
        <w:rPr>
          <w:snapToGrid w:val="0"/>
        </w:rPr>
      </w:pPr>
      <w:r>
        <w:rPr>
          <w:snapToGrid w:val="0"/>
        </w:rPr>
        <w:fldChar w:fldCharType="end"/>
      </w:r>
    </w:p>
    <w:p w14:paraId="5ECFA8CE" w14:textId="77777777" w:rsidR="00A66F75" w:rsidRDefault="00A66F75" w:rsidP="00A66F75">
      <w:pPr>
        <w:pStyle w:val="Title"/>
      </w:pPr>
      <w:bookmarkStart w:id="4" w:name="_Toc228439075"/>
      <w:r>
        <w:t>Table of Tables</w:t>
      </w:r>
      <w:bookmarkEnd w:id="4"/>
    </w:p>
    <w:p w14:paraId="5F8BC59E" w14:textId="77777777" w:rsidR="00A66F75" w:rsidRDefault="00A66F75" w:rsidP="00A66F75"/>
    <w:p w14:paraId="102935FD" w14:textId="77777777" w:rsidR="00A66F75" w:rsidRDefault="009F4EFB" w:rsidP="00BD0204">
      <w:pPr>
        <w:pStyle w:val="TableofFigures"/>
        <w:rPr>
          <w:rFonts w:asciiTheme="minorHAnsi" w:eastAsiaTheme="minorEastAsia" w:hAnsiTheme="minorHAnsi" w:cstheme="minorBidi"/>
          <w:noProof/>
          <w:sz w:val="24"/>
          <w:szCs w:val="24"/>
          <w:lang w:val="en-US" w:eastAsia="ja-JP"/>
        </w:rPr>
      </w:pPr>
      <w:r>
        <w:fldChar w:fldCharType="begin"/>
      </w:r>
      <w:r w:rsidR="00A66F75">
        <w:instrText xml:space="preserve"> TOC \t "Table_#" \c "Figure" </w:instrText>
      </w:r>
      <w:r>
        <w:fldChar w:fldCharType="separate"/>
      </w:r>
      <w:r w:rsidR="00A66F75">
        <w:rPr>
          <w:noProof/>
        </w:rPr>
        <w:t>Table 1</w:t>
      </w:r>
      <w:r w:rsidR="00A66F75">
        <w:rPr>
          <w:rFonts w:asciiTheme="minorHAnsi" w:eastAsiaTheme="minorEastAsia" w:hAnsiTheme="minorHAnsi" w:cstheme="minorBidi"/>
          <w:noProof/>
          <w:sz w:val="24"/>
          <w:szCs w:val="24"/>
          <w:lang w:val="en-US" w:eastAsia="ja-JP"/>
        </w:rPr>
        <w:tab/>
      </w:r>
      <w:r w:rsidR="00A66F75">
        <w:rPr>
          <w:noProof/>
        </w:rPr>
        <w:t>Indicative risk factors relating to marine navigation.</w:t>
      </w:r>
      <w:r w:rsidR="00A66F75">
        <w:rPr>
          <w:noProof/>
        </w:rPr>
        <w:tab/>
      </w:r>
      <w:r>
        <w:rPr>
          <w:noProof/>
        </w:rPr>
        <w:fldChar w:fldCharType="begin"/>
      </w:r>
      <w:r w:rsidR="00A66F75">
        <w:rPr>
          <w:noProof/>
        </w:rPr>
        <w:instrText xml:space="preserve"> PAGEREF _Toc228362909 \h </w:instrText>
      </w:r>
      <w:r>
        <w:rPr>
          <w:noProof/>
        </w:rPr>
      </w:r>
      <w:r>
        <w:rPr>
          <w:noProof/>
        </w:rPr>
        <w:fldChar w:fldCharType="separate"/>
      </w:r>
      <w:r w:rsidR="008E4FC1">
        <w:rPr>
          <w:noProof/>
        </w:rPr>
        <w:t>9</w:t>
      </w:r>
      <w:r>
        <w:rPr>
          <w:noProof/>
        </w:rPr>
        <w:fldChar w:fldCharType="end"/>
      </w:r>
    </w:p>
    <w:p w14:paraId="1808DA7E" w14:textId="77777777" w:rsidR="00A66F75" w:rsidRDefault="00A66F75" w:rsidP="00BD0204">
      <w:pPr>
        <w:pStyle w:val="TableofFigures"/>
        <w:rPr>
          <w:rFonts w:asciiTheme="minorHAnsi" w:eastAsiaTheme="minorEastAsia" w:hAnsiTheme="minorHAnsi" w:cstheme="minorBidi"/>
          <w:noProof/>
          <w:sz w:val="24"/>
          <w:szCs w:val="24"/>
          <w:lang w:val="en-US" w:eastAsia="ja-JP"/>
        </w:rPr>
      </w:pPr>
      <w:r>
        <w:rPr>
          <w:noProof/>
        </w:rPr>
        <w:t>Table 2</w:t>
      </w:r>
      <w:r>
        <w:rPr>
          <w:rFonts w:asciiTheme="minorHAnsi" w:eastAsiaTheme="minorEastAsia" w:hAnsiTheme="minorHAnsi" w:cstheme="minorBidi"/>
          <w:noProof/>
          <w:sz w:val="24"/>
          <w:szCs w:val="24"/>
          <w:lang w:val="en-US" w:eastAsia="ja-JP"/>
        </w:rPr>
        <w:tab/>
      </w:r>
      <w:r>
        <w:rPr>
          <w:noProof/>
        </w:rPr>
        <w:t>Navaids Level of Service History for Fundy LOS Area 3</w:t>
      </w:r>
      <w:r>
        <w:rPr>
          <w:noProof/>
        </w:rPr>
        <w:tab/>
      </w:r>
      <w:r w:rsidR="009F4EFB">
        <w:rPr>
          <w:noProof/>
        </w:rPr>
        <w:fldChar w:fldCharType="begin"/>
      </w:r>
      <w:r>
        <w:rPr>
          <w:noProof/>
        </w:rPr>
        <w:instrText xml:space="preserve"> PAGEREF _Toc228362910 \h </w:instrText>
      </w:r>
      <w:r w:rsidR="009F4EFB">
        <w:rPr>
          <w:noProof/>
        </w:rPr>
      </w:r>
      <w:r w:rsidR="009F4EFB">
        <w:rPr>
          <w:noProof/>
        </w:rPr>
        <w:fldChar w:fldCharType="separate"/>
      </w:r>
      <w:r w:rsidR="008E4FC1">
        <w:rPr>
          <w:noProof/>
        </w:rPr>
        <w:t>31</w:t>
      </w:r>
      <w:r w:rsidR="009F4EFB">
        <w:rPr>
          <w:noProof/>
        </w:rPr>
        <w:fldChar w:fldCharType="end"/>
      </w:r>
    </w:p>
    <w:p w14:paraId="26B2D45D" w14:textId="77777777" w:rsidR="00A66F75" w:rsidRDefault="00A66F75" w:rsidP="00BD0204">
      <w:pPr>
        <w:pStyle w:val="TableofFigures"/>
        <w:rPr>
          <w:rFonts w:asciiTheme="minorHAnsi" w:eastAsiaTheme="minorEastAsia" w:hAnsiTheme="minorHAnsi" w:cstheme="minorBidi"/>
          <w:noProof/>
          <w:sz w:val="24"/>
          <w:szCs w:val="24"/>
          <w:lang w:val="en-US" w:eastAsia="ja-JP"/>
        </w:rPr>
      </w:pPr>
      <w:r>
        <w:rPr>
          <w:noProof/>
        </w:rPr>
        <w:t>Table 3</w:t>
      </w:r>
      <w:r>
        <w:rPr>
          <w:rFonts w:asciiTheme="minorHAnsi" w:eastAsiaTheme="minorEastAsia" w:hAnsiTheme="minorHAnsi" w:cstheme="minorBidi"/>
          <w:noProof/>
          <w:sz w:val="24"/>
          <w:szCs w:val="24"/>
          <w:lang w:val="en-US" w:eastAsia="ja-JP"/>
        </w:rPr>
        <w:tab/>
      </w:r>
      <w:r>
        <w:rPr>
          <w:noProof/>
        </w:rPr>
        <w:t>Grounding Occurrences for the Years 1976 – 2000 for Fundy LOS Area 3*</w:t>
      </w:r>
      <w:r>
        <w:rPr>
          <w:noProof/>
        </w:rPr>
        <w:tab/>
      </w:r>
      <w:r w:rsidR="009F4EFB">
        <w:rPr>
          <w:noProof/>
        </w:rPr>
        <w:fldChar w:fldCharType="begin"/>
      </w:r>
      <w:r>
        <w:rPr>
          <w:noProof/>
        </w:rPr>
        <w:instrText xml:space="preserve"> PAGEREF _Toc228362911 \h </w:instrText>
      </w:r>
      <w:r w:rsidR="009F4EFB">
        <w:rPr>
          <w:noProof/>
        </w:rPr>
      </w:r>
      <w:r w:rsidR="009F4EFB">
        <w:rPr>
          <w:noProof/>
        </w:rPr>
        <w:fldChar w:fldCharType="separate"/>
      </w:r>
      <w:r w:rsidR="008E4FC1">
        <w:rPr>
          <w:noProof/>
        </w:rPr>
        <w:t>32</w:t>
      </w:r>
      <w:r w:rsidR="009F4EFB">
        <w:rPr>
          <w:noProof/>
        </w:rPr>
        <w:fldChar w:fldCharType="end"/>
      </w:r>
    </w:p>
    <w:p w14:paraId="3589BD4A" w14:textId="77777777" w:rsidR="00A66F75" w:rsidRDefault="00A66F75" w:rsidP="00BD0204">
      <w:pPr>
        <w:pStyle w:val="TableofFigures"/>
        <w:rPr>
          <w:rFonts w:asciiTheme="minorHAnsi" w:eastAsiaTheme="minorEastAsia" w:hAnsiTheme="minorHAnsi" w:cstheme="minorBidi"/>
          <w:noProof/>
          <w:sz w:val="24"/>
          <w:szCs w:val="24"/>
          <w:lang w:val="en-US" w:eastAsia="ja-JP"/>
        </w:rPr>
      </w:pPr>
      <w:r>
        <w:rPr>
          <w:noProof/>
        </w:rPr>
        <w:t>Table 4</w:t>
      </w:r>
      <w:r>
        <w:rPr>
          <w:rFonts w:asciiTheme="minorHAnsi" w:eastAsiaTheme="minorEastAsia" w:hAnsiTheme="minorHAnsi" w:cstheme="minorBidi"/>
          <w:noProof/>
          <w:sz w:val="24"/>
          <w:szCs w:val="24"/>
          <w:lang w:val="en-US" w:eastAsia="ja-JP"/>
        </w:rPr>
        <w:tab/>
      </w:r>
      <w:r>
        <w:rPr>
          <w:noProof/>
        </w:rPr>
        <w:t>Estimated Annual Traffic for Fundy LOS Area 3*</w:t>
      </w:r>
      <w:r>
        <w:rPr>
          <w:noProof/>
        </w:rPr>
        <w:tab/>
      </w:r>
      <w:r w:rsidR="009F4EFB">
        <w:rPr>
          <w:noProof/>
        </w:rPr>
        <w:fldChar w:fldCharType="begin"/>
      </w:r>
      <w:r>
        <w:rPr>
          <w:noProof/>
        </w:rPr>
        <w:instrText xml:space="preserve"> PAGEREF _Toc228362912 \h </w:instrText>
      </w:r>
      <w:r w:rsidR="009F4EFB">
        <w:rPr>
          <w:noProof/>
        </w:rPr>
      </w:r>
      <w:r w:rsidR="009F4EFB">
        <w:rPr>
          <w:noProof/>
        </w:rPr>
        <w:fldChar w:fldCharType="separate"/>
      </w:r>
      <w:r w:rsidR="008E4FC1">
        <w:rPr>
          <w:noProof/>
        </w:rPr>
        <w:t>34</w:t>
      </w:r>
      <w:r w:rsidR="009F4EFB">
        <w:rPr>
          <w:noProof/>
        </w:rPr>
        <w:fldChar w:fldCharType="end"/>
      </w:r>
    </w:p>
    <w:p w14:paraId="002FA0FE" w14:textId="77777777" w:rsidR="00A66F75" w:rsidRDefault="00A66F75" w:rsidP="00BD0204">
      <w:pPr>
        <w:pStyle w:val="TableofFigures"/>
        <w:rPr>
          <w:rFonts w:asciiTheme="minorHAnsi" w:eastAsiaTheme="minorEastAsia" w:hAnsiTheme="minorHAnsi" w:cstheme="minorBidi"/>
          <w:noProof/>
          <w:sz w:val="24"/>
          <w:szCs w:val="24"/>
          <w:lang w:val="en-US" w:eastAsia="ja-JP"/>
        </w:rPr>
      </w:pPr>
      <w:r>
        <w:rPr>
          <w:noProof/>
        </w:rPr>
        <w:t>Table 5</w:t>
      </w:r>
      <w:r>
        <w:rPr>
          <w:rFonts w:asciiTheme="minorHAnsi" w:eastAsiaTheme="minorEastAsia" w:hAnsiTheme="minorHAnsi" w:cstheme="minorBidi"/>
          <w:noProof/>
          <w:sz w:val="24"/>
          <w:szCs w:val="24"/>
          <w:lang w:val="en-US" w:eastAsia="ja-JP"/>
        </w:rPr>
        <w:tab/>
      </w:r>
      <w:r>
        <w:rPr>
          <w:noProof/>
        </w:rPr>
        <w:t>Reliability Improvement Cost Estimates by Aid Type</w:t>
      </w:r>
      <w:r>
        <w:rPr>
          <w:noProof/>
        </w:rPr>
        <w:tab/>
      </w:r>
      <w:r w:rsidR="009F4EFB">
        <w:rPr>
          <w:noProof/>
        </w:rPr>
        <w:fldChar w:fldCharType="begin"/>
      </w:r>
      <w:r>
        <w:rPr>
          <w:noProof/>
        </w:rPr>
        <w:instrText xml:space="preserve"> PAGEREF _Toc228362913 \h </w:instrText>
      </w:r>
      <w:r w:rsidR="009F4EFB">
        <w:rPr>
          <w:noProof/>
        </w:rPr>
      </w:r>
      <w:r w:rsidR="009F4EFB">
        <w:rPr>
          <w:noProof/>
        </w:rPr>
        <w:fldChar w:fldCharType="separate"/>
      </w:r>
      <w:r w:rsidR="008E4FC1">
        <w:rPr>
          <w:noProof/>
        </w:rPr>
        <w:t>35</w:t>
      </w:r>
      <w:r w:rsidR="009F4EFB">
        <w:rPr>
          <w:noProof/>
        </w:rPr>
        <w:fldChar w:fldCharType="end"/>
      </w:r>
    </w:p>
    <w:p w14:paraId="3E3FF356" w14:textId="77777777" w:rsidR="00A66F75" w:rsidRDefault="009F4EFB" w:rsidP="00A66F75">
      <w:r>
        <w:fldChar w:fldCharType="end"/>
      </w:r>
    </w:p>
    <w:p w14:paraId="3666F386" w14:textId="77777777" w:rsidR="00A66F75" w:rsidRDefault="00A66F75" w:rsidP="00A66F75">
      <w:pPr>
        <w:pStyle w:val="Title"/>
      </w:pPr>
      <w:bookmarkStart w:id="5" w:name="_Toc228439076"/>
      <w:r>
        <w:t>Table of Figures</w:t>
      </w:r>
      <w:bookmarkEnd w:id="5"/>
    </w:p>
    <w:p w14:paraId="26993645" w14:textId="77777777" w:rsidR="00A66F75" w:rsidRDefault="00A66F75" w:rsidP="00A66F75"/>
    <w:p w14:paraId="5EC3BFB2" w14:textId="77777777" w:rsidR="00BD0204" w:rsidRDefault="009F4EFB" w:rsidP="00BD0204">
      <w:pPr>
        <w:pStyle w:val="TableofFigures"/>
        <w:rPr>
          <w:rFonts w:asciiTheme="minorHAnsi" w:eastAsiaTheme="minorEastAsia" w:hAnsiTheme="minorHAnsi" w:cstheme="minorBidi"/>
          <w:noProof/>
          <w:sz w:val="24"/>
          <w:szCs w:val="24"/>
          <w:lang w:val="en-US" w:eastAsia="ja-JP"/>
        </w:rPr>
      </w:pPr>
      <w:r>
        <w:fldChar w:fldCharType="begin"/>
      </w:r>
      <w:r w:rsidR="00A66F75">
        <w:instrText xml:space="preserve"> TOC \t "Figure_#" \c "Figure" </w:instrText>
      </w:r>
      <w:r>
        <w:fldChar w:fldCharType="separate"/>
      </w:r>
      <w:r w:rsidR="00BD0204">
        <w:rPr>
          <w:noProof/>
        </w:rPr>
        <w:t>Figure 1</w:t>
      </w:r>
      <w:r w:rsidR="00BD0204">
        <w:rPr>
          <w:rFonts w:asciiTheme="minorHAnsi" w:eastAsiaTheme="minorEastAsia" w:hAnsiTheme="minorHAnsi" w:cstheme="minorBidi"/>
          <w:noProof/>
          <w:sz w:val="24"/>
          <w:szCs w:val="24"/>
          <w:lang w:val="en-US" w:eastAsia="ja-JP"/>
        </w:rPr>
        <w:tab/>
      </w:r>
      <w:r w:rsidR="00BD0204">
        <w:rPr>
          <w:noProof/>
        </w:rPr>
        <w:t>The Risk Management Process</w:t>
      </w:r>
      <w:r w:rsidR="00BD0204">
        <w:rPr>
          <w:noProof/>
        </w:rPr>
        <w:tab/>
      </w:r>
      <w:r>
        <w:rPr>
          <w:noProof/>
        </w:rPr>
        <w:fldChar w:fldCharType="begin"/>
      </w:r>
      <w:r w:rsidR="00BD0204">
        <w:rPr>
          <w:noProof/>
        </w:rPr>
        <w:instrText xml:space="preserve"> PAGEREF _Toc228420201 \h </w:instrText>
      </w:r>
      <w:r>
        <w:rPr>
          <w:noProof/>
        </w:rPr>
      </w:r>
      <w:r>
        <w:rPr>
          <w:noProof/>
        </w:rPr>
        <w:fldChar w:fldCharType="separate"/>
      </w:r>
      <w:r w:rsidR="008E4FC1">
        <w:rPr>
          <w:noProof/>
        </w:rPr>
        <w:t>6</w:t>
      </w:r>
      <w:r>
        <w:rPr>
          <w:noProof/>
        </w:rPr>
        <w:fldChar w:fldCharType="end"/>
      </w:r>
    </w:p>
    <w:p w14:paraId="169DE636" w14:textId="77777777" w:rsidR="00BD0204" w:rsidRDefault="00BD0204" w:rsidP="00BD0204">
      <w:pPr>
        <w:pStyle w:val="TableofFigures"/>
        <w:rPr>
          <w:rFonts w:asciiTheme="minorHAnsi" w:eastAsiaTheme="minorEastAsia" w:hAnsiTheme="minorHAnsi" w:cstheme="minorBidi"/>
          <w:noProof/>
          <w:sz w:val="24"/>
          <w:szCs w:val="24"/>
          <w:lang w:val="en-US" w:eastAsia="ja-JP"/>
        </w:rPr>
      </w:pPr>
      <w:r>
        <w:rPr>
          <w:noProof/>
        </w:rPr>
        <w:t>Figure 2</w:t>
      </w:r>
      <w:r>
        <w:rPr>
          <w:rFonts w:asciiTheme="minorHAnsi" w:eastAsiaTheme="minorEastAsia" w:hAnsiTheme="minorHAnsi" w:cstheme="minorBidi"/>
          <w:noProof/>
          <w:sz w:val="24"/>
          <w:szCs w:val="24"/>
          <w:lang w:val="en-US" w:eastAsia="ja-JP"/>
        </w:rPr>
        <w:tab/>
      </w:r>
      <w:r>
        <w:rPr>
          <w:noProof/>
        </w:rPr>
        <w:t>Risk Matrix</w:t>
      </w:r>
      <w:r>
        <w:rPr>
          <w:noProof/>
        </w:rPr>
        <w:tab/>
      </w:r>
      <w:r w:rsidR="009F4EFB">
        <w:rPr>
          <w:noProof/>
        </w:rPr>
        <w:fldChar w:fldCharType="begin"/>
      </w:r>
      <w:r>
        <w:rPr>
          <w:noProof/>
        </w:rPr>
        <w:instrText xml:space="preserve"> PAGEREF _Toc228420202 \h </w:instrText>
      </w:r>
      <w:r w:rsidR="009F4EFB">
        <w:rPr>
          <w:noProof/>
        </w:rPr>
      </w:r>
      <w:r w:rsidR="009F4EFB">
        <w:rPr>
          <w:noProof/>
        </w:rPr>
        <w:fldChar w:fldCharType="separate"/>
      </w:r>
      <w:r w:rsidR="008E4FC1">
        <w:rPr>
          <w:noProof/>
        </w:rPr>
        <w:t>12</w:t>
      </w:r>
      <w:r w:rsidR="009F4EFB">
        <w:rPr>
          <w:noProof/>
        </w:rPr>
        <w:fldChar w:fldCharType="end"/>
      </w:r>
    </w:p>
    <w:p w14:paraId="4295513A" w14:textId="77777777" w:rsidR="00BD0204" w:rsidRDefault="00BD0204" w:rsidP="00BD0204">
      <w:pPr>
        <w:pStyle w:val="TableofFigures"/>
        <w:rPr>
          <w:rFonts w:asciiTheme="minorHAnsi" w:eastAsiaTheme="minorEastAsia" w:hAnsiTheme="minorHAnsi" w:cstheme="minorBidi"/>
          <w:noProof/>
          <w:sz w:val="24"/>
          <w:szCs w:val="24"/>
          <w:lang w:val="en-US" w:eastAsia="ja-JP"/>
        </w:rPr>
      </w:pPr>
      <w:r>
        <w:rPr>
          <w:noProof/>
        </w:rPr>
        <w:t>Figure 3</w:t>
      </w:r>
      <w:r>
        <w:rPr>
          <w:rFonts w:asciiTheme="minorHAnsi" w:eastAsiaTheme="minorEastAsia" w:hAnsiTheme="minorHAnsi" w:cstheme="minorBidi"/>
          <w:noProof/>
          <w:sz w:val="24"/>
          <w:szCs w:val="24"/>
          <w:lang w:val="en-US" w:eastAsia="ja-JP"/>
        </w:rPr>
        <w:tab/>
      </w:r>
      <w:r>
        <w:rPr>
          <w:noProof/>
        </w:rPr>
        <w:t>ALARP Matrix</w:t>
      </w:r>
      <w:r>
        <w:rPr>
          <w:noProof/>
        </w:rPr>
        <w:tab/>
      </w:r>
      <w:r w:rsidR="009F4EFB">
        <w:rPr>
          <w:noProof/>
        </w:rPr>
        <w:fldChar w:fldCharType="begin"/>
      </w:r>
      <w:r>
        <w:rPr>
          <w:noProof/>
        </w:rPr>
        <w:instrText xml:space="preserve"> PAGEREF _Toc228420203 \h </w:instrText>
      </w:r>
      <w:r w:rsidR="009F4EFB">
        <w:rPr>
          <w:noProof/>
        </w:rPr>
      </w:r>
      <w:r w:rsidR="009F4EFB">
        <w:rPr>
          <w:noProof/>
        </w:rPr>
        <w:fldChar w:fldCharType="separate"/>
      </w:r>
      <w:r w:rsidR="008E4FC1">
        <w:rPr>
          <w:noProof/>
        </w:rPr>
        <w:t>14</w:t>
      </w:r>
      <w:r w:rsidR="009F4EFB">
        <w:rPr>
          <w:noProof/>
        </w:rPr>
        <w:fldChar w:fldCharType="end"/>
      </w:r>
    </w:p>
    <w:p w14:paraId="7559ECF8" w14:textId="77777777" w:rsidR="00BD0204" w:rsidRDefault="00BD0204" w:rsidP="00BD0204">
      <w:pPr>
        <w:pStyle w:val="TableofFigures"/>
        <w:rPr>
          <w:rFonts w:asciiTheme="minorHAnsi" w:eastAsiaTheme="minorEastAsia" w:hAnsiTheme="minorHAnsi" w:cstheme="minorBidi"/>
          <w:noProof/>
          <w:sz w:val="24"/>
          <w:szCs w:val="24"/>
          <w:lang w:val="en-US" w:eastAsia="ja-JP"/>
        </w:rPr>
      </w:pPr>
      <w:r>
        <w:rPr>
          <w:noProof/>
        </w:rPr>
        <w:t>Figure 4</w:t>
      </w:r>
      <w:r>
        <w:rPr>
          <w:rFonts w:asciiTheme="minorHAnsi" w:eastAsiaTheme="minorEastAsia" w:hAnsiTheme="minorHAnsi" w:cstheme="minorBidi"/>
          <w:noProof/>
          <w:sz w:val="24"/>
          <w:szCs w:val="24"/>
          <w:lang w:val="en-US" w:eastAsia="ja-JP"/>
        </w:rPr>
        <w:tab/>
      </w:r>
      <w:r>
        <w:rPr>
          <w:noProof/>
        </w:rPr>
        <w:t>The Septigon Model</w:t>
      </w:r>
      <w:r>
        <w:rPr>
          <w:noProof/>
        </w:rPr>
        <w:tab/>
      </w:r>
      <w:r w:rsidR="009F4EFB">
        <w:rPr>
          <w:noProof/>
        </w:rPr>
        <w:fldChar w:fldCharType="begin"/>
      </w:r>
      <w:r>
        <w:rPr>
          <w:noProof/>
        </w:rPr>
        <w:instrText xml:space="preserve"> PAGEREF _Toc228420204 \h </w:instrText>
      </w:r>
      <w:r w:rsidR="009F4EFB">
        <w:rPr>
          <w:noProof/>
        </w:rPr>
      </w:r>
      <w:r w:rsidR="009F4EFB">
        <w:rPr>
          <w:noProof/>
        </w:rPr>
        <w:fldChar w:fldCharType="separate"/>
      </w:r>
      <w:r w:rsidR="008E4FC1">
        <w:rPr>
          <w:noProof/>
        </w:rPr>
        <w:t>24</w:t>
      </w:r>
      <w:r w:rsidR="009F4EFB">
        <w:rPr>
          <w:noProof/>
        </w:rPr>
        <w:fldChar w:fldCharType="end"/>
      </w:r>
    </w:p>
    <w:p w14:paraId="15E4CA33" w14:textId="77777777" w:rsidR="00BD0204" w:rsidRDefault="00BD0204" w:rsidP="00BD0204">
      <w:pPr>
        <w:pStyle w:val="TableofFigures"/>
        <w:rPr>
          <w:rFonts w:asciiTheme="minorHAnsi" w:eastAsiaTheme="minorEastAsia" w:hAnsiTheme="minorHAnsi" w:cstheme="minorBidi"/>
          <w:noProof/>
          <w:sz w:val="24"/>
          <w:szCs w:val="24"/>
          <w:lang w:val="en-US" w:eastAsia="ja-JP"/>
        </w:rPr>
      </w:pPr>
      <w:r w:rsidRPr="005F663C">
        <w:rPr>
          <w:noProof/>
          <w:snapToGrid w:val="0"/>
        </w:rPr>
        <w:t>Figure 5</w:t>
      </w:r>
      <w:r>
        <w:rPr>
          <w:rFonts w:asciiTheme="minorHAnsi" w:eastAsiaTheme="minorEastAsia" w:hAnsiTheme="minorHAnsi" w:cstheme="minorBidi"/>
          <w:noProof/>
          <w:sz w:val="24"/>
          <w:szCs w:val="24"/>
          <w:lang w:val="en-US" w:eastAsia="ja-JP"/>
        </w:rPr>
        <w:tab/>
      </w:r>
      <w:r w:rsidRPr="005F663C">
        <w:rPr>
          <w:noProof/>
          <w:snapToGrid w:val="0"/>
        </w:rPr>
        <w:t>LOS AREAS  -  MARITIMES</w:t>
      </w:r>
      <w:r>
        <w:rPr>
          <w:noProof/>
        </w:rPr>
        <w:tab/>
      </w:r>
      <w:r w:rsidR="009F4EFB">
        <w:rPr>
          <w:noProof/>
        </w:rPr>
        <w:fldChar w:fldCharType="begin"/>
      </w:r>
      <w:r>
        <w:rPr>
          <w:noProof/>
        </w:rPr>
        <w:instrText xml:space="preserve"> PAGEREF _Toc228420205 \h </w:instrText>
      </w:r>
      <w:r w:rsidR="009F4EFB">
        <w:rPr>
          <w:noProof/>
        </w:rPr>
      </w:r>
      <w:r w:rsidR="009F4EFB">
        <w:rPr>
          <w:noProof/>
        </w:rPr>
        <w:fldChar w:fldCharType="separate"/>
      </w:r>
      <w:r w:rsidR="008E4FC1">
        <w:rPr>
          <w:noProof/>
        </w:rPr>
        <w:t>33</w:t>
      </w:r>
      <w:r w:rsidR="009F4EFB">
        <w:rPr>
          <w:noProof/>
        </w:rPr>
        <w:fldChar w:fldCharType="end"/>
      </w:r>
    </w:p>
    <w:p w14:paraId="052DD3C8" w14:textId="77777777" w:rsidR="00A66F75" w:rsidRPr="00A66F75" w:rsidRDefault="009F4EFB" w:rsidP="00A66F75">
      <w:r>
        <w:fldChar w:fldCharType="end"/>
      </w:r>
    </w:p>
    <w:p w14:paraId="4A225D8C" w14:textId="77777777" w:rsidR="003C3B7C" w:rsidRPr="00F913D8" w:rsidRDefault="003C3B7C" w:rsidP="001F2C17">
      <w:pPr>
        <w:pStyle w:val="TOC2"/>
        <w:rPr>
          <w:snapToGrid w:val="0"/>
        </w:rPr>
      </w:pPr>
      <w:r w:rsidRPr="00F913D8">
        <w:rPr>
          <w:snapToGrid w:val="0"/>
        </w:rPr>
        <w:br w:type="page"/>
      </w:r>
    </w:p>
    <w:p w14:paraId="236B9F0D" w14:textId="77777777" w:rsidR="003C3B7C" w:rsidRPr="00F913D8" w:rsidRDefault="003C3B7C" w:rsidP="006E3B46">
      <w:pPr>
        <w:pStyle w:val="Title"/>
        <w:ind w:left="720"/>
        <w:rPr>
          <w:sz w:val="31"/>
          <w:szCs w:val="31"/>
        </w:rPr>
      </w:pPr>
      <w:bookmarkStart w:id="6" w:name="_Toc228439077"/>
      <w:r w:rsidRPr="00F913D8">
        <w:rPr>
          <w:sz w:val="31"/>
          <w:szCs w:val="31"/>
        </w:rPr>
        <w:lastRenderedPageBreak/>
        <w:t>Guideline on Risk Management</w:t>
      </w:r>
      <w:bookmarkEnd w:id="6"/>
    </w:p>
    <w:p w14:paraId="72C16B5E" w14:textId="77777777" w:rsidR="003C3B7C" w:rsidRPr="00395274" w:rsidRDefault="003C3B7C" w:rsidP="009B601C">
      <w:pPr>
        <w:pStyle w:val="Heading1"/>
        <w:numPr>
          <w:ilvl w:val="0"/>
          <w:numId w:val="2"/>
        </w:numPr>
        <w:tabs>
          <w:tab w:val="num" w:pos="540"/>
        </w:tabs>
        <w:ind w:left="720" w:hanging="720"/>
      </w:pPr>
      <w:bookmarkStart w:id="7" w:name="_Toc494680625"/>
      <w:bookmarkStart w:id="8" w:name="_Toc228439078"/>
      <w:r w:rsidRPr="00395274">
        <w:t>I</w:t>
      </w:r>
      <w:bookmarkEnd w:id="7"/>
      <w:r w:rsidR="00947BA5">
        <w:t>ntroduction</w:t>
      </w:r>
      <w:bookmarkEnd w:id="8"/>
    </w:p>
    <w:p w14:paraId="0140F774" w14:textId="77777777" w:rsidR="003C3B7C" w:rsidRPr="00395274" w:rsidRDefault="003C3B7C" w:rsidP="00397D5B">
      <w:pPr>
        <w:pStyle w:val="BodyText"/>
      </w:pPr>
      <w:r w:rsidRPr="00395274">
        <w:t xml:space="preserve">This Guideline is intended to outline a general description on risk management methodology for marine Aids to Navigation (AtoN) including Vessel Traffic Services (VTS) through the analysis of all the hazards in a waterway so that </w:t>
      </w:r>
      <w:proofErr w:type="gramStart"/>
      <w:r w:rsidRPr="00395274">
        <w:t>all transit risks are effectively managed by AtoN authorities</w:t>
      </w:r>
      <w:proofErr w:type="gramEnd"/>
      <w:r w:rsidRPr="00395274">
        <w:t>.  The Guideline may be used when assessing the optimum mix of physical and electronic aids to navigation and other waterway facilities.  The annexes to the Guideline include an example of its application as well as definitions for some of the risk management related terms used herein.</w:t>
      </w:r>
    </w:p>
    <w:p w14:paraId="3461CBD2" w14:textId="77777777" w:rsidR="003C3B7C" w:rsidRDefault="003C3B7C" w:rsidP="00397D5B">
      <w:pPr>
        <w:pStyle w:val="BodyText"/>
      </w:pPr>
      <w:bookmarkStart w:id="9" w:name="_Toc494680634"/>
      <w:r w:rsidRPr="00956B5F">
        <w:t>In order that different marine AtoN Authorities or Waterway Managers may consistently follow the methodology of this Guideline</w:t>
      </w:r>
      <w:r w:rsidR="00A6117C" w:rsidRPr="00956B5F">
        <w:t>,</w:t>
      </w:r>
      <w:r w:rsidRPr="00956B5F">
        <w:t xml:space="preserve"> it is described in a clear step-by-step manner. </w:t>
      </w:r>
      <w:r w:rsidR="00397D5B">
        <w:t xml:space="preserve"> </w:t>
      </w:r>
      <w:r w:rsidRPr="00956B5F">
        <w:t xml:space="preserve">When the methodology is applied, it is important that the process is clearly documented and formally recorded in a uniform and systematic manner. </w:t>
      </w:r>
      <w:r w:rsidR="00397D5B">
        <w:t xml:space="preserve"> </w:t>
      </w:r>
      <w:r w:rsidRPr="00956B5F">
        <w:t>This will ensure the process is transparent and can be easily understood by all parties irrespective of their experience or background in the application of risk assessment and related techniques.</w:t>
      </w:r>
    </w:p>
    <w:p w14:paraId="26D5175A" w14:textId="6488FEAD" w:rsidR="003C3B7C" w:rsidRPr="00395274" w:rsidRDefault="003C3B7C" w:rsidP="00397D5B">
      <w:pPr>
        <w:pStyle w:val="BodyText"/>
      </w:pPr>
      <w:r w:rsidRPr="00956B5F">
        <w:t xml:space="preserve">With the advances of </w:t>
      </w:r>
      <w:r w:rsidR="00BF1228" w:rsidRPr="00956B5F">
        <w:t>e-Navigation</w:t>
      </w:r>
      <w:r w:rsidRPr="00956B5F">
        <w:t xml:space="preserve"> the mariner has been provided with additional real time information to assist with navigation. </w:t>
      </w:r>
      <w:r w:rsidR="00397D5B">
        <w:t xml:space="preserve"> </w:t>
      </w:r>
      <w:proofErr w:type="gramStart"/>
      <w:r w:rsidR="008972F8">
        <w:t>e</w:t>
      </w:r>
      <w:proofErr w:type="gramEnd"/>
      <w:r w:rsidR="006D0BE5">
        <w:t>-N</w:t>
      </w:r>
      <w:r w:rsidR="006D0BE5" w:rsidRPr="00956B5F">
        <w:t xml:space="preserve">avigation </w:t>
      </w:r>
      <w:r w:rsidRPr="00956B5F">
        <w:t xml:space="preserve">has to be incorporated into the formal risk assessment process. </w:t>
      </w:r>
      <w:r w:rsidR="00395274" w:rsidRPr="00956B5F">
        <w:t xml:space="preserve"> </w:t>
      </w:r>
      <w:r w:rsidRPr="00956B5F">
        <w:t xml:space="preserve">For risk control options the continuous development of </w:t>
      </w:r>
      <w:r w:rsidR="00BF1228" w:rsidRPr="00956B5F">
        <w:t>e-Navigation</w:t>
      </w:r>
      <w:r w:rsidRPr="00956B5F">
        <w:t xml:space="preserve"> and man-machine interfaces may provide new possibilities. </w:t>
      </w:r>
      <w:r w:rsidR="00397D5B">
        <w:t xml:space="preserve"> </w:t>
      </w:r>
      <w:r w:rsidRPr="00956B5F">
        <w:t>However, physical AtoN risk control measures will remain important to address the needs of all user groups.</w:t>
      </w:r>
    </w:p>
    <w:p w14:paraId="57ED916D" w14:textId="5DE48A9D" w:rsidR="003C3B7C" w:rsidRDefault="003C3B7C" w:rsidP="00397D5B">
      <w:pPr>
        <w:pStyle w:val="BodyText"/>
      </w:pPr>
      <w:r w:rsidRPr="00F913D8">
        <w:t>It is important to stress that the output of a risk management process</w:t>
      </w:r>
      <w:r w:rsidR="00A6117C">
        <w:t xml:space="preserve"> identified in this Guideline i</w:t>
      </w:r>
      <w:r w:rsidRPr="00F913D8">
        <w:t xml:space="preserve">s </w:t>
      </w:r>
      <w:r w:rsidR="00A6117C">
        <w:t xml:space="preserve">also </w:t>
      </w:r>
      <w:r w:rsidRPr="00F913D8">
        <w:t xml:space="preserve">dependent on the application of Human Factors disciplines. </w:t>
      </w:r>
      <w:r w:rsidR="00397D5B">
        <w:t xml:space="preserve"> </w:t>
      </w:r>
      <w:r w:rsidRPr="00F913D8">
        <w:t xml:space="preserve">The concept of Human Factors and references to relevant models </w:t>
      </w:r>
      <w:r w:rsidR="00761091">
        <w:t>are</w:t>
      </w:r>
      <w:r w:rsidR="00761091" w:rsidRPr="00F913D8">
        <w:t xml:space="preserve"> </w:t>
      </w:r>
      <w:r w:rsidRPr="00F913D8">
        <w:t xml:space="preserve">therefore included in this guideline. </w:t>
      </w:r>
      <w:r w:rsidR="00397D5B">
        <w:t xml:space="preserve"> </w:t>
      </w:r>
      <w:r w:rsidRPr="00F913D8">
        <w:t>It is recommended that administrations, organisations and persons involved in a risk assessment process have suitable, updated and in-depth knowledge in the application of Human Factors disciplines.</w:t>
      </w:r>
    </w:p>
    <w:p w14:paraId="4FF0EDDB" w14:textId="77777777" w:rsidR="00C46C4D" w:rsidRPr="00956B5F" w:rsidRDefault="00C46C4D" w:rsidP="00397D5B">
      <w:pPr>
        <w:pStyle w:val="BodyText"/>
      </w:pPr>
      <w:r w:rsidRPr="00956B5F">
        <w:t>Ports and Waterway Safety Assessment (PAWSA) and IALA Waterway Risk Assessment Program (IWRAP MK2) are approved by IALA but there are numerous other risk analysis tools that have been developed by AtoN Authorities.</w:t>
      </w:r>
    </w:p>
    <w:p w14:paraId="68E1D840" w14:textId="23A69D40" w:rsidR="003C3B7C" w:rsidRDefault="003C3B7C" w:rsidP="00397D5B">
      <w:pPr>
        <w:pStyle w:val="BodyText"/>
      </w:pPr>
      <w:r w:rsidRPr="00956B5F">
        <w:t>Th</w:t>
      </w:r>
      <w:r w:rsidR="008972F8">
        <w:t>e</w:t>
      </w:r>
      <w:r w:rsidRPr="00956B5F">
        <w:t xml:space="preserve"> risk assessment methodology utilised in this Guideline is very similar to the Formal Safety Assessment</w:t>
      </w:r>
      <w:r w:rsidR="00C46C4D" w:rsidRPr="00956B5F">
        <w:t xml:space="preserve"> (FSA)</w:t>
      </w:r>
      <w:r w:rsidRPr="00956B5F">
        <w:t xml:space="preserve"> me</w:t>
      </w:r>
      <w:r w:rsidR="00C46C4D" w:rsidRPr="00956B5F">
        <w:t>thodology as recommended by IMO (</w:t>
      </w:r>
      <w:r w:rsidR="00395274" w:rsidRPr="00956B5F">
        <w:t>MSC/Circ.1023/MEPC/Circ.392</w:t>
      </w:r>
      <w:r w:rsidR="00C46C4D" w:rsidRPr="00956B5F">
        <w:t>)</w:t>
      </w:r>
      <w:r w:rsidR="00395274" w:rsidRPr="00956B5F">
        <w:t>.</w:t>
      </w:r>
    </w:p>
    <w:p w14:paraId="3B320C75" w14:textId="0C969632" w:rsidR="003C3B7C" w:rsidRDefault="003C3B7C" w:rsidP="009B601C">
      <w:pPr>
        <w:pStyle w:val="Heading1"/>
        <w:numPr>
          <w:ilvl w:val="0"/>
          <w:numId w:val="2"/>
        </w:numPr>
        <w:tabs>
          <w:tab w:val="num" w:pos="1152"/>
        </w:tabs>
        <w:ind w:left="0" w:firstLine="0"/>
      </w:pPr>
      <w:bookmarkStart w:id="10" w:name="_Toc228439079"/>
      <w:r w:rsidRPr="00F913D8">
        <w:t xml:space="preserve">The risk management </w:t>
      </w:r>
      <w:bookmarkEnd w:id="9"/>
      <w:r w:rsidRPr="00F913D8">
        <w:t>process</w:t>
      </w:r>
      <w:bookmarkEnd w:id="10"/>
    </w:p>
    <w:p w14:paraId="0A14ABFD" w14:textId="77777777" w:rsidR="003C3B7C" w:rsidRPr="00F913D8" w:rsidRDefault="003C3B7C" w:rsidP="00397D5B">
      <w:pPr>
        <w:pStyle w:val="BodyText"/>
      </w:pPr>
      <w:r w:rsidRPr="00F913D8">
        <w:t>The risk management process described in the Guideline comprises five steps that follow a standardized management or systems analysis approach:</w:t>
      </w:r>
    </w:p>
    <w:p w14:paraId="5616C753" w14:textId="77777777" w:rsidR="003C3B7C" w:rsidRDefault="003C3B7C" w:rsidP="006619B3">
      <w:pPr>
        <w:pStyle w:val="List1"/>
      </w:pPr>
      <w:r>
        <w:t>I</w:t>
      </w:r>
      <w:r w:rsidRPr="00F913D8">
        <w:t>dentify hazards</w:t>
      </w:r>
      <w:r w:rsidR="00397D5B">
        <w:t>.</w:t>
      </w:r>
    </w:p>
    <w:p w14:paraId="42E9A0C1" w14:textId="77777777" w:rsidR="003C3B7C" w:rsidRDefault="003C3B7C" w:rsidP="006619B3">
      <w:pPr>
        <w:pStyle w:val="List1"/>
      </w:pPr>
      <w:r>
        <w:t>A</w:t>
      </w:r>
      <w:r w:rsidRPr="00F913D8">
        <w:t>ssess risks</w:t>
      </w:r>
      <w:r w:rsidR="00397D5B">
        <w:t>.</w:t>
      </w:r>
    </w:p>
    <w:p w14:paraId="17C8F1A5" w14:textId="77777777" w:rsidR="003C3B7C" w:rsidRDefault="003C3B7C" w:rsidP="006619B3">
      <w:pPr>
        <w:pStyle w:val="List1"/>
      </w:pPr>
      <w:r>
        <w:t>S</w:t>
      </w:r>
      <w:r w:rsidRPr="00F913D8">
        <w:t>pecify risk control options</w:t>
      </w:r>
      <w:r w:rsidR="00397D5B">
        <w:t>.</w:t>
      </w:r>
    </w:p>
    <w:p w14:paraId="12EAFF24" w14:textId="77CC0C22" w:rsidR="003C3B7C" w:rsidRDefault="003C3B7C" w:rsidP="006619B3">
      <w:pPr>
        <w:pStyle w:val="List1"/>
      </w:pPr>
      <w:r>
        <w:t>M</w:t>
      </w:r>
      <w:r w:rsidRPr="00F913D8">
        <w:t>ake a decision</w:t>
      </w:r>
      <w:r w:rsidR="00397D5B">
        <w:t>.</w:t>
      </w:r>
    </w:p>
    <w:p w14:paraId="5C4AC465" w14:textId="77777777" w:rsidR="003C3B7C" w:rsidRDefault="003C3B7C" w:rsidP="006619B3">
      <w:pPr>
        <w:pStyle w:val="List1"/>
      </w:pPr>
      <w:r>
        <w:t>T</w:t>
      </w:r>
      <w:r w:rsidRPr="00F913D8">
        <w:t>ake action.</w:t>
      </w:r>
    </w:p>
    <w:p w14:paraId="3B5D38FF" w14:textId="77777777" w:rsidR="003B61A5" w:rsidRDefault="0045623B" w:rsidP="00BD0204">
      <w:pPr>
        <w:pStyle w:val="BodyText"/>
      </w:pPr>
      <w:r>
        <w:rPr>
          <w:noProof/>
          <w:lang w:val="nl-NL" w:eastAsia="nl-NL"/>
        </w:rPr>
        <w:lastRenderedPageBreak/>
        <w:pict w14:anchorId="55F9EA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56.4pt;margin-top:39.35pt;width:342pt;height:332.75pt;z-index:251703296;visibility:visible;mso-wrap-edited:f">
            <v:imagedata r:id="rId10" o:title=""/>
            <w10:wrap type="topAndBottom"/>
          </v:shape>
        </w:pict>
      </w:r>
      <w:r w:rsidR="003B61A5">
        <w:t>The Guideline also describes the important part that stakeholder engagement and monitoring and review play in the Risk Management Process</w:t>
      </w:r>
      <w:r w:rsidR="00611640">
        <w:t>.</w:t>
      </w:r>
    </w:p>
    <w:p w14:paraId="02607478" w14:textId="77777777" w:rsidR="003C3B7C" w:rsidRDefault="003C3B7C" w:rsidP="006E3B46">
      <w:pPr>
        <w:pStyle w:val="Figure"/>
        <w:tabs>
          <w:tab w:val="clear" w:pos="1134"/>
          <w:tab w:val="num" w:pos="1854"/>
        </w:tabs>
        <w:ind w:left="1854"/>
      </w:pPr>
      <w:bookmarkStart w:id="11" w:name="_Toc228420201"/>
      <w:bookmarkStart w:id="12" w:name="_Ref228535377"/>
      <w:r>
        <w:t>The Risk Management Process</w:t>
      </w:r>
      <w:bookmarkEnd w:id="11"/>
      <w:bookmarkEnd w:id="12"/>
    </w:p>
    <w:p w14:paraId="4960CD4D" w14:textId="77777777" w:rsidR="00C46C4D" w:rsidRPr="00C46C4D" w:rsidRDefault="00C46C4D" w:rsidP="00C46C4D"/>
    <w:p w14:paraId="21B0D52C" w14:textId="4F190802" w:rsidR="003C3B7C" w:rsidRPr="00F913D8" w:rsidRDefault="003C3B7C" w:rsidP="00397D5B">
      <w:pPr>
        <w:pStyle w:val="BodyText"/>
      </w:pPr>
      <w:r w:rsidRPr="00F913D8">
        <w:t xml:space="preserve">The central part of </w:t>
      </w:r>
      <w:r w:rsidR="008B0087">
        <w:fldChar w:fldCharType="begin"/>
      </w:r>
      <w:r w:rsidR="008B0087">
        <w:instrText xml:space="preserve"> REF _Ref228535377 \r \h </w:instrText>
      </w:r>
      <w:r w:rsidR="008B0087">
        <w:fldChar w:fldCharType="separate"/>
      </w:r>
      <w:r w:rsidR="008B0087">
        <w:t>Figure 1</w:t>
      </w:r>
      <w:r w:rsidR="008B0087">
        <w:fldChar w:fldCharType="end"/>
      </w:r>
      <w:r w:rsidR="008B0087">
        <w:t xml:space="preserve"> </w:t>
      </w:r>
      <w:r w:rsidRPr="00F913D8">
        <w:t>illustrates the five steps in the risk management process.</w:t>
      </w:r>
      <w:ins w:id="13" w:author="" w:date="2013-04-25T12:48:00Z">
        <w:r w:rsidR="00741A69">
          <w:t xml:space="preserve"> </w:t>
        </w:r>
      </w:ins>
      <w:r w:rsidRPr="00F913D8">
        <w:t xml:space="preserve"> </w:t>
      </w:r>
      <w:r w:rsidR="00395274" w:rsidRPr="00956B5F">
        <w:t>Note that in comparison</w:t>
      </w:r>
      <w:r w:rsidR="00C46C4D" w:rsidRPr="00956B5F">
        <w:t>,</w:t>
      </w:r>
      <w:r w:rsidR="00395274" w:rsidRPr="00956B5F">
        <w:t xml:space="preserve"> </w:t>
      </w:r>
      <w:proofErr w:type="gramStart"/>
      <w:r w:rsidR="00C46C4D" w:rsidRPr="00956B5F">
        <w:t xml:space="preserve">the </w:t>
      </w:r>
      <w:r w:rsidR="00395274" w:rsidRPr="00956B5F">
        <w:t xml:space="preserve">IMO FSA process, which </w:t>
      </w:r>
      <w:r w:rsidR="00C46C4D" w:rsidRPr="00956B5F">
        <w:t>has</w:t>
      </w:r>
      <w:r w:rsidR="00395274" w:rsidRPr="00956B5F">
        <w:t xml:space="preserve"> the recommendations to the decision makers as the final step, the process </w:t>
      </w:r>
      <w:r w:rsidR="00C46C4D" w:rsidRPr="00956B5F">
        <w:t xml:space="preserve">outlined above </w:t>
      </w:r>
      <w:r w:rsidR="00395274" w:rsidRPr="00956B5F">
        <w:t>is extended by including decision and action steps</w:t>
      </w:r>
      <w:proofErr w:type="gramEnd"/>
      <w:r w:rsidR="00395274" w:rsidRPr="00956B5F">
        <w:t>.</w:t>
      </w:r>
      <w:r w:rsidR="00395274">
        <w:t xml:space="preserve">  </w:t>
      </w:r>
      <w:r w:rsidRPr="00F913D8">
        <w:t>In addition</w:t>
      </w:r>
      <w:r w:rsidR="00C13BDE">
        <w:t>,</w:t>
      </w:r>
      <w:r w:rsidRPr="00F913D8">
        <w:t xml:space="preserve"> </w:t>
      </w:r>
      <w:r w:rsidR="00F8334D">
        <w:t>F</w:t>
      </w:r>
      <w:r w:rsidRPr="00F913D8">
        <w:t>igure</w:t>
      </w:r>
      <w:r w:rsidR="00C13BDE">
        <w:t xml:space="preserve"> 1</w:t>
      </w:r>
      <w:r w:rsidRPr="00F913D8">
        <w:t xml:space="preserve"> suggests a consultation and reporting element throughout the process. </w:t>
      </w:r>
      <w:r w:rsidR="00397D5B">
        <w:t xml:space="preserve"> </w:t>
      </w:r>
      <w:r w:rsidRPr="00F913D8">
        <w:t xml:space="preserve">The monitoring and review part in the right side of the model is vital to ensure a verification of the decisions, to check if initial conditions have changed and to constantly monitor if control measures are implemented effectively. </w:t>
      </w:r>
      <w:r w:rsidR="00397D5B">
        <w:t xml:space="preserve"> </w:t>
      </w:r>
      <w:r w:rsidRPr="00F913D8">
        <w:t>The various elements in the figure are described in the following</w:t>
      </w:r>
      <w:r>
        <w:t xml:space="preserve"> text</w:t>
      </w:r>
      <w:r w:rsidRPr="00F913D8">
        <w:t>.</w:t>
      </w:r>
    </w:p>
    <w:p w14:paraId="17EECD6E" w14:textId="77777777" w:rsidR="003C3B7C" w:rsidRDefault="003C3B7C" w:rsidP="00397D5B">
      <w:pPr>
        <w:pStyle w:val="BodyText"/>
      </w:pPr>
      <w:r w:rsidRPr="00F913D8">
        <w:t>A central element is to understand how human factors influence the risk management process.</w:t>
      </w:r>
    </w:p>
    <w:p w14:paraId="3F4BC3A3" w14:textId="52EC7D1C" w:rsidR="003C3B7C" w:rsidRPr="00956B5F" w:rsidRDefault="00906CA6" w:rsidP="00397D5B">
      <w:pPr>
        <w:pStyle w:val="BodyText"/>
      </w:pPr>
      <w:r w:rsidRPr="00956B5F">
        <w:t xml:space="preserve">IALA has approved </w:t>
      </w:r>
      <w:r w:rsidR="003C3B7C" w:rsidRPr="00956B5F">
        <w:t>risk management tools such as the PAWSA and IWRAP</w:t>
      </w:r>
      <w:r w:rsidR="003E67B4" w:rsidRPr="00956B5F">
        <w:t xml:space="preserve"> Mk2</w:t>
      </w:r>
      <w:r w:rsidR="000F5224" w:rsidRPr="00956B5F">
        <w:t xml:space="preserve"> </w:t>
      </w:r>
      <w:r w:rsidR="003C3B7C" w:rsidRPr="00956B5F">
        <w:t xml:space="preserve">– see </w:t>
      </w:r>
      <w:r w:rsidR="009F4EFB">
        <w:fldChar w:fldCharType="begin"/>
      </w:r>
      <w:r w:rsidR="00BD0204">
        <w:instrText xml:space="preserve"> REF _Ref228420339 \r \h </w:instrText>
      </w:r>
      <w:r w:rsidR="009F4EFB">
        <w:fldChar w:fldCharType="separate"/>
      </w:r>
      <w:r w:rsidR="008E4FC1">
        <w:t>[25]</w:t>
      </w:r>
      <w:r w:rsidR="009F4EFB">
        <w:fldChar w:fldCharType="end"/>
      </w:r>
      <w:r w:rsidR="003C3B7C" w:rsidRPr="00956B5F">
        <w:t>.  Although both of these analysis tools provide the AtoN Authority with information on waterway risks there are considerable differences in approach and applicability.</w:t>
      </w:r>
    </w:p>
    <w:p w14:paraId="589D136A" w14:textId="0E551D41" w:rsidR="003C3B7C" w:rsidRPr="00956B5F" w:rsidRDefault="003C3B7C" w:rsidP="00397D5B">
      <w:pPr>
        <w:pStyle w:val="BodyText"/>
      </w:pPr>
      <w:r w:rsidRPr="00956B5F">
        <w:t>IWRAP</w:t>
      </w:r>
      <w:r w:rsidR="006D0BE5">
        <w:t xml:space="preserve"> MK2</w:t>
      </w:r>
      <w:r w:rsidRPr="00956B5F">
        <w:t xml:space="preserve"> is a quantitative tool </w:t>
      </w:r>
      <w:r w:rsidR="00741A69">
        <w:t>that</w:t>
      </w:r>
      <w:r w:rsidRPr="00956B5F">
        <w:t xml:space="preserve"> calculates the probability of accidents given a traffic flow distribution and statistical parameters. </w:t>
      </w:r>
      <w:r w:rsidR="008B0087">
        <w:t xml:space="preserve"> </w:t>
      </w:r>
      <w:r w:rsidRPr="00956B5F">
        <w:t>The tool is fine for comparing alternatives but the tuning of the input parameters may still require the input of maritime experts.</w:t>
      </w:r>
      <w:r w:rsidR="00906CA6" w:rsidRPr="00956B5F">
        <w:t xml:space="preserve">  Numerous competent AtoN Authorities have developed their own quantitative risk management</w:t>
      </w:r>
      <w:r w:rsidRPr="00956B5F">
        <w:t xml:space="preserve"> </w:t>
      </w:r>
      <w:r w:rsidR="00906CA6" w:rsidRPr="00956B5F">
        <w:t xml:space="preserve">tools </w:t>
      </w:r>
      <w:r w:rsidRPr="00956B5F">
        <w:t xml:space="preserve">such as SAMSON </w:t>
      </w:r>
      <w:r w:rsidR="008972F8">
        <w:fldChar w:fldCharType="begin"/>
      </w:r>
      <w:r w:rsidR="008972F8">
        <w:instrText xml:space="preserve"> REF _Ref336003545 \n \h  \* MERGEFORMAT </w:instrText>
      </w:r>
      <w:r w:rsidR="008972F8">
        <w:fldChar w:fldCharType="separate"/>
      </w:r>
      <w:r w:rsidR="008E4FC1">
        <w:t>[44]</w:t>
      </w:r>
      <w:r w:rsidR="008972F8">
        <w:fldChar w:fldCharType="end"/>
      </w:r>
      <w:r w:rsidRPr="00956B5F">
        <w:t xml:space="preserve">, DYMITRI </w:t>
      </w:r>
      <w:r w:rsidR="008972F8">
        <w:fldChar w:fldCharType="begin"/>
      </w:r>
      <w:r w:rsidR="008972F8">
        <w:instrText xml:space="preserve"> REF _Ref336003586 \n \h  \* MERGEFORMAT </w:instrText>
      </w:r>
      <w:r w:rsidR="008972F8">
        <w:fldChar w:fldCharType="separate"/>
      </w:r>
      <w:r w:rsidR="008E4FC1">
        <w:t>[4]</w:t>
      </w:r>
      <w:r w:rsidR="008972F8">
        <w:fldChar w:fldCharType="end"/>
      </w:r>
      <w:r w:rsidRPr="00956B5F">
        <w:t xml:space="preserve"> and COLWT </w:t>
      </w:r>
      <w:r w:rsidR="008972F8">
        <w:fldChar w:fldCharType="begin"/>
      </w:r>
      <w:r w:rsidR="008972F8">
        <w:instrText xml:space="preserve"> REF _Ref336004673 \n \h  \* MERGEFORMAT </w:instrText>
      </w:r>
      <w:r w:rsidR="008972F8">
        <w:fldChar w:fldCharType="separate"/>
      </w:r>
      <w:r w:rsidR="008E4FC1">
        <w:t>[36]</w:t>
      </w:r>
      <w:r w:rsidR="008972F8">
        <w:fldChar w:fldCharType="end"/>
      </w:r>
      <w:r w:rsidR="00741A69">
        <w:t>.</w:t>
      </w:r>
    </w:p>
    <w:p w14:paraId="1CFEA320" w14:textId="77777777" w:rsidR="003C3B7C" w:rsidRPr="00906CA6" w:rsidRDefault="003C3B7C" w:rsidP="00397D5B">
      <w:pPr>
        <w:pStyle w:val="BodyText"/>
      </w:pPr>
      <w:r w:rsidRPr="00956B5F">
        <w:t>PAWSA, on the other hand, is qualitative</w:t>
      </w:r>
      <w:r w:rsidR="00906CA6" w:rsidRPr="00956B5F">
        <w:t xml:space="preserve"> </w:t>
      </w:r>
      <w:r w:rsidRPr="00956B5F">
        <w:t>tool that provides a structured approach to the deployment of a group of experts.</w:t>
      </w:r>
      <w:r w:rsidRPr="00906CA6">
        <w:t xml:space="preserve"> </w:t>
      </w:r>
    </w:p>
    <w:p w14:paraId="6FC4BF64" w14:textId="77777777" w:rsidR="003C3B7C" w:rsidRPr="00906CA6" w:rsidRDefault="003C3B7C" w:rsidP="00397D5B">
      <w:pPr>
        <w:pStyle w:val="BodyText"/>
      </w:pPr>
      <w:r w:rsidRPr="00906CA6">
        <w:t xml:space="preserve">Each has its advantages and disadvantages. </w:t>
      </w:r>
      <w:r w:rsidR="00906CA6" w:rsidRPr="00906CA6">
        <w:t xml:space="preserve"> </w:t>
      </w:r>
      <w:r w:rsidRPr="00906CA6">
        <w:t xml:space="preserve">The quantitative tool can provide direct information on a specific area but is limited to the number of data points and the quality of the data. </w:t>
      </w:r>
      <w:r w:rsidR="00397D5B">
        <w:t xml:space="preserve"> </w:t>
      </w:r>
      <w:r w:rsidRPr="00906CA6">
        <w:t xml:space="preserve">The qualitative assessment can capture a more complete spectrum of hazards and issues but does not </w:t>
      </w:r>
      <w:r w:rsidRPr="00906CA6">
        <w:lastRenderedPageBreak/>
        <w:t>provide accurate importance for each.  Often a combination of the two can produce the best results.</w:t>
      </w:r>
      <w:bookmarkStart w:id="14" w:name="_Toc494680635"/>
    </w:p>
    <w:p w14:paraId="69EF4514" w14:textId="77777777" w:rsidR="003B61A5" w:rsidRPr="003B61A5" w:rsidRDefault="003B61A5" w:rsidP="00947BA5">
      <w:pPr>
        <w:pStyle w:val="Heading2"/>
      </w:pPr>
      <w:bookmarkStart w:id="15" w:name="_Toc228439080"/>
      <w:bookmarkStart w:id="16" w:name="_Toc494680638"/>
      <w:r w:rsidRPr="003B61A5">
        <w:t>Stakeholder Consultation and Report</w:t>
      </w:r>
      <w:bookmarkEnd w:id="15"/>
      <w:r w:rsidRPr="003B61A5">
        <w:t xml:space="preserve"> </w:t>
      </w:r>
      <w:bookmarkEnd w:id="16"/>
    </w:p>
    <w:p w14:paraId="1B3A03E2" w14:textId="25237699" w:rsidR="00805BAD" w:rsidRDefault="00611640" w:rsidP="00397D5B">
      <w:pPr>
        <w:pStyle w:val="BodyText"/>
      </w:pPr>
      <w:r w:rsidRPr="00F913D8">
        <w:t>Stakeholders</w:t>
      </w:r>
      <w:r>
        <w:t>,</w:t>
      </w:r>
      <w:r w:rsidRPr="00F913D8">
        <w:t xml:space="preserve"> including practitioners and users</w:t>
      </w:r>
      <w:r>
        <w:t>,</w:t>
      </w:r>
      <w:r w:rsidRPr="00F913D8">
        <w:t xml:space="preserve"> shal</w:t>
      </w:r>
      <w:r>
        <w:t>l be consulted and receive feed-</w:t>
      </w:r>
      <w:r w:rsidRPr="00F913D8">
        <w:t xml:space="preserve">back continuously to ensure the best possible input </w:t>
      </w:r>
      <w:r>
        <w:t>is available to</w:t>
      </w:r>
      <w:r w:rsidRPr="00F913D8">
        <w:t xml:space="preserve"> the decision makers</w:t>
      </w:r>
      <w:r>
        <w:t xml:space="preserve"> in order</w:t>
      </w:r>
      <w:r w:rsidRPr="00F913D8">
        <w:t xml:space="preserve"> to validate decisions and to ensure ownership of the results and actions taken.  </w:t>
      </w:r>
      <w:r>
        <w:t>Continuous engagement with stakeholders provides valuable validity and acceptance to any risk assessment.</w:t>
      </w:r>
      <w:r w:rsidR="00805BAD">
        <w:t xml:space="preserve">  There are numerous methods to solicit input from user groups:</w:t>
      </w:r>
    </w:p>
    <w:p w14:paraId="1BB3B2FF" w14:textId="03761C4C" w:rsidR="00805BAD" w:rsidRDefault="00805BAD" w:rsidP="00FC1D24">
      <w:pPr>
        <w:pStyle w:val="List1"/>
        <w:numPr>
          <w:ilvl w:val="0"/>
          <w:numId w:val="49"/>
        </w:numPr>
      </w:pPr>
      <w:r w:rsidRPr="00906CA6">
        <w:t>Direc</w:t>
      </w:r>
      <w:r w:rsidR="008B0087">
        <w:t xml:space="preserve">t Solicitation: </w:t>
      </w:r>
      <w:r w:rsidRPr="00906CA6">
        <w:t>Soliciting input from user groups using targeted techniques such as meetings and written correspondence with use</w:t>
      </w:r>
      <w:r>
        <w:t xml:space="preserve">rs groups can help identify potential </w:t>
      </w:r>
      <w:r w:rsidRPr="00906CA6">
        <w:t>hazards or issues.</w:t>
      </w:r>
    </w:p>
    <w:p w14:paraId="57E69576" w14:textId="52694E45" w:rsidR="00805BAD" w:rsidRDefault="008B0087" w:rsidP="006619B3">
      <w:pPr>
        <w:pStyle w:val="List1"/>
      </w:pPr>
      <w:r>
        <w:t xml:space="preserve">Indirect Solicitation: </w:t>
      </w:r>
      <w:r w:rsidR="00805BAD" w:rsidRPr="00906CA6">
        <w:t>Soliciting input from user groups using broad reaching techniques such as social media and prin</w:t>
      </w:r>
      <w:r w:rsidR="00805BAD">
        <w:t xml:space="preserve">ted media can help identify potential </w:t>
      </w:r>
      <w:r w:rsidR="00805BAD" w:rsidRPr="00906CA6">
        <w:t>hazards or issues.</w:t>
      </w:r>
    </w:p>
    <w:p w14:paraId="4400ABE1" w14:textId="77777777" w:rsidR="00805BAD" w:rsidRDefault="00805BAD" w:rsidP="006619B3">
      <w:pPr>
        <w:pStyle w:val="List1"/>
      </w:pPr>
      <w:r w:rsidRPr="00906CA6">
        <w:t xml:space="preserve">Structured Group Reviews: It typically consists of structured group reviews, such as used during a Ports and Waterways Safety Assessment (PAWSA), aimed at identifying the causes and effects of accidents and relevant hazards. </w:t>
      </w:r>
      <w:r w:rsidR="00397D5B">
        <w:t xml:space="preserve"> </w:t>
      </w:r>
      <w:r w:rsidRPr="00906CA6">
        <w:t xml:space="preserve">Consideration of functional failure may assist in this process. </w:t>
      </w:r>
      <w:r w:rsidR="00397D5B">
        <w:t xml:space="preserve"> </w:t>
      </w:r>
      <w:r w:rsidRPr="00906CA6">
        <w:t xml:space="preserve">The group carrying out such structured reviews should include experts in the various appropriate aspects, such as navigational aid design, and specialists to assist in the hazard identification process and incorporation of the human element. </w:t>
      </w:r>
      <w:r w:rsidR="00397D5B">
        <w:t xml:space="preserve"> </w:t>
      </w:r>
      <w:r w:rsidRPr="00906CA6">
        <w:t>A structured group review session may last over a number of days.</w:t>
      </w:r>
    </w:p>
    <w:p w14:paraId="68CEB2AC" w14:textId="77777777" w:rsidR="003B61A5" w:rsidRPr="00906CA6" w:rsidRDefault="003B61A5" w:rsidP="00397D5B">
      <w:pPr>
        <w:pStyle w:val="BodyText"/>
      </w:pPr>
      <w:r w:rsidRPr="00906CA6">
        <w:t xml:space="preserve">During </w:t>
      </w:r>
      <w:r>
        <w:t>the identification of hazards</w:t>
      </w:r>
      <w:r w:rsidRPr="00906CA6">
        <w:t xml:space="preserve"> stage, depending on the situation, consultation with stakeholders in order to validate or define hazards is crucial. </w:t>
      </w:r>
      <w:r w:rsidR="00397D5B">
        <w:t xml:space="preserve"> </w:t>
      </w:r>
      <w:r w:rsidRPr="00906CA6">
        <w:t>Decision-makers in an AtoN Authority often perceive the importance of an issue differently from external stakeholders.</w:t>
      </w:r>
    </w:p>
    <w:p w14:paraId="5CA96BD1" w14:textId="5C8982CE" w:rsidR="00805BAD" w:rsidRDefault="003B61A5" w:rsidP="00397D5B">
      <w:pPr>
        <w:pStyle w:val="BodyText"/>
      </w:pPr>
      <w:r w:rsidRPr="00906CA6">
        <w:t xml:space="preserve">Obviously, it is not necessary to involve all outside stakeholders in the validation of every identified issue. </w:t>
      </w:r>
      <w:r w:rsidR="00397D5B">
        <w:t xml:space="preserve"> </w:t>
      </w:r>
      <w:r w:rsidRPr="00906CA6">
        <w:t xml:space="preserve">However, the greater the effect of a decision, the greater the concern, and the greater their involvement should be. </w:t>
      </w:r>
      <w:r w:rsidR="00397D5B">
        <w:t xml:space="preserve"> </w:t>
      </w:r>
      <w:r w:rsidRPr="00906CA6">
        <w:t>When dealing with a more complex problem, in order to explain the resulting decision better, greater stakeholder involvement is required and should be accomplished early in the process.</w:t>
      </w:r>
    </w:p>
    <w:p w14:paraId="6A9A0A03" w14:textId="77777777" w:rsidR="003C3B7C" w:rsidRPr="00906CA6" w:rsidRDefault="003C3B7C" w:rsidP="009B601C">
      <w:pPr>
        <w:pStyle w:val="Heading2"/>
        <w:numPr>
          <w:ilvl w:val="1"/>
          <w:numId w:val="2"/>
        </w:numPr>
      </w:pPr>
      <w:bookmarkStart w:id="17" w:name="_Toc228439081"/>
      <w:r w:rsidRPr="00906CA6">
        <w:t xml:space="preserve">Step 1 - Identify </w:t>
      </w:r>
      <w:bookmarkEnd w:id="14"/>
      <w:r w:rsidRPr="00906CA6">
        <w:t>Hazards</w:t>
      </w:r>
      <w:bookmarkEnd w:id="17"/>
    </w:p>
    <w:p w14:paraId="327F142B" w14:textId="77777777" w:rsidR="003C3B7C" w:rsidRPr="00906CA6" w:rsidRDefault="003C3B7C" w:rsidP="00397D5B">
      <w:pPr>
        <w:pStyle w:val="Heading3"/>
      </w:pPr>
      <w:bookmarkStart w:id="18" w:name="_Toc494680636"/>
      <w:bookmarkStart w:id="19" w:name="_Toc228439082"/>
      <w:r w:rsidRPr="00906CA6">
        <w:t>Scope</w:t>
      </w:r>
      <w:bookmarkEnd w:id="18"/>
      <w:bookmarkEnd w:id="19"/>
    </w:p>
    <w:p w14:paraId="503591DB" w14:textId="77777777" w:rsidR="003C3B7C" w:rsidRPr="00906CA6" w:rsidRDefault="003C3B7C" w:rsidP="00397D5B">
      <w:pPr>
        <w:pStyle w:val="BodyText"/>
      </w:pPr>
      <w:r w:rsidRPr="00906CA6">
        <w:t xml:space="preserve">The purpose of Step 1 is to identify and generate a prioritized list of hazards, specific to the waterway under review. </w:t>
      </w:r>
      <w:r w:rsidR="00397D5B">
        <w:t xml:space="preserve"> </w:t>
      </w:r>
      <w:r w:rsidRPr="00906CA6">
        <w:t>This is achieved by the use of standard</w:t>
      </w:r>
      <w:r w:rsidR="000F5224">
        <w:t xml:space="preserve"> techniques to identify hazards</w:t>
      </w:r>
      <w:r w:rsidRPr="00906CA6">
        <w:t xml:space="preserve"> </w:t>
      </w:r>
      <w:r w:rsidR="00397D5B">
        <w:t>that</w:t>
      </w:r>
      <w:r w:rsidR="000F5224">
        <w:t xml:space="preserve"> can contribute to incidents</w:t>
      </w:r>
      <w:r w:rsidRPr="00906CA6">
        <w:t xml:space="preserve"> and by screening these hazards using a combination of available data and judgment. </w:t>
      </w:r>
      <w:r w:rsidR="00010365">
        <w:t xml:space="preserve"> </w:t>
      </w:r>
      <w:r w:rsidRPr="00906CA6">
        <w:t>A very important part of the scope is also to set the boundaries of the problem.</w:t>
      </w:r>
    </w:p>
    <w:p w14:paraId="32296F67" w14:textId="77777777" w:rsidR="003C3B7C" w:rsidRPr="00906CA6" w:rsidRDefault="003C3B7C" w:rsidP="00397D5B">
      <w:pPr>
        <w:pStyle w:val="Heading3"/>
      </w:pPr>
      <w:bookmarkStart w:id="20" w:name="_Toc494680637"/>
      <w:bookmarkStart w:id="21" w:name="_Toc228439083"/>
      <w:r w:rsidRPr="00906CA6">
        <w:t>Define Problem/Trigger</w:t>
      </w:r>
      <w:bookmarkEnd w:id="20"/>
      <w:bookmarkEnd w:id="21"/>
    </w:p>
    <w:p w14:paraId="7AA38B05" w14:textId="77777777" w:rsidR="003C3B7C" w:rsidRPr="00906CA6" w:rsidRDefault="003C3B7C" w:rsidP="00397D5B">
      <w:pPr>
        <w:pStyle w:val="BodyText"/>
      </w:pPr>
      <w:r w:rsidRPr="00906CA6">
        <w:t>The waterway under analysis should be carefully defined to identify associated risks.</w:t>
      </w:r>
      <w:r w:rsidR="00010365">
        <w:t xml:space="preserve"> </w:t>
      </w:r>
      <w:r w:rsidRPr="00906CA6">
        <w:t xml:space="preserve"> This is often the most difficult phase in the process and is also the most important.</w:t>
      </w:r>
    </w:p>
    <w:p w14:paraId="6F193F64" w14:textId="77777777" w:rsidR="003C3B7C" w:rsidRPr="00906CA6" w:rsidRDefault="003C3B7C" w:rsidP="00397D5B">
      <w:pPr>
        <w:pStyle w:val="BodyText"/>
      </w:pPr>
      <w:r w:rsidRPr="00906CA6">
        <w:t>The risk management process may be initiated for a number of reasons, including:</w:t>
      </w:r>
    </w:p>
    <w:p w14:paraId="36A1D3D8" w14:textId="77777777" w:rsidR="003C3B7C" w:rsidRPr="00906CA6" w:rsidRDefault="003C3B7C" w:rsidP="006619B3">
      <w:pPr>
        <w:pStyle w:val="List1"/>
        <w:numPr>
          <w:ilvl w:val="0"/>
          <w:numId w:val="4"/>
        </w:numPr>
      </w:pPr>
      <w:r w:rsidRPr="00906CA6">
        <w:t>Periodic safety review</w:t>
      </w:r>
      <w:r w:rsidR="00470998">
        <w:t>.</w:t>
      </w:r>
    </w:p>
    <w:p w14:paraId="7948CA53" w14:textId="77777777" w:rsidR="003C3B7C" w:rsidRPr="00906CA6" w:rsidRDefault="003C3B7C" w:rsidP="006619B3">
      <w:pPr>
        <w:pStyle w:val="List1"/>
      </w:pPr>
      <w:r w:rsidRPr="00906CA6">
        <w:t>Monitoring the system (including the effects of previous systems)</w:t>
      </w:r>
      <w:r w:rsidR="00470998">
        <w:t>.</w:t>
      </w:r>
    </w:p>
    <w:p w14:paraId="7886CF94" w14:textId="77777777" w:rsidR="003C3B7C" w:rsidRPr="00906CA6" w:rsidRDefault="003C3B7C" w:rsidP="006619B3">
      <w:pPr>
        <w:pStyle w:val="List1"/>
      </w:pPr>
      <w:r w:rsidRPr="00906CA6">
        <w:t>An emergency, accident or incident</w:t>
      </w:r>
      <w:r w:rsidR="00470998">
        <w:t>.</w:t>
      </w:r>
    </w:p>
    <w:p w14:paraId="66D663AA" w14:textId="77777777" w:rsidR="003C3B7C" w:rsidRPr="00906CA6" w:rsidRDefault="003C3B7C" w:rsidP="006619B3">
      <w:pPr>
        <w:pStyle w:val="List1"/>
      </w:pPr>
      <w:r w:rsidRPr="00906CA6">
        <w:t>A public request or complaint</w:t>
      </w:r>
      <w:r w:rsidR="00470998">
        <w:t>.</w:t>
      </w:r>
    </w:p>
    <w:p w14:paraId="49BA572F" w14:textId="77777777" w:rsidR="003C3B7C" w:rsidRPr="00906CA6" w:rsidRDefault="003C3B7C" w:rsidP="006619B3">
      <w:pPr>
        <w:pStyle w:val="List1"/>
      </w:pPr>
      <w:r w:rsidRPr="00906CA6">
        <w:t>Other decisions, changes, or modifications to the operations of the organization</w:t>
      </w:r>
      <w:proofErr w:type="gramStart"/>
      <w:r w:rsidR="00470998">
        <w:t>.</w:t>
      </w:r>
      <w:r w:rsidRPr="00906CA6">
        <w:t xml:space="preserve"> and</w:t>
      </w:r>
      <w:proofErr w:type="gramEnd"/>
    </w:p>
    <w:p w14:paraId="0CAF8B88" w14:textId="77777777" w:rsidR="003C3B7C" w:rsidRPr="00906CA6" w:rsidRDefault="003C3B7C" w:rsidP="006619B3">
      <w:pPr>
        <w:pStyle w:val="List1"/>
      </w:pPr>
      <w:r w:rsidRPr="00906CA6">
        <w:t>Any number of internal or external events, including funding, operational and technical changes.</w:t>
      </w:r>
    </w:p>
    <w:p w14:paraId="458891A2" w14:textId="77777777" w:rsidR="003C3B7C" w:rsidRPr="00906CA6" w:rsidRDefault="003C3B7C" w:rsidP="00397D5B">
      <w:pPr>
        <w:pStyle w:val="BodyText"/>
      </w:pPr>
      <w:r w:rsidRPr="00906CA6">
        <w:lastRenderedPageBreak/>
        <w:t>T</w:t>
      </w:r>
      <w:r w:rsidR="003E67B4">
        <w:t xml:space="preserve">o avoid confusion and problems, </w:t>
      </w:r>
      <w:r w:rsidRPr="00906CA6">
        <w:t>hazards must be specifically defined and documented, and should be dealt with one at a time.</w:t>
      </w:r>
      <w:r w:rsidR="00010365">
        <w:t xml:space="preserve"> </w:t>
      </w:r>
      <w:r w:rsidRPr="00906CA6">
        <w:t xml:space="preserve"> It is important to prioritize issues.</w:t>
      </w:r>
      <w:r w:rsidR="00010365">
        <w:t xml:space="preserve"> </w:t>
      </w:r>
      <w:r w:rsidRPr="00906CA6">
        <w:t xml:space="preserve"> User needs and defined hazards may also change throughout the process, as more information becomes available.</w:t>
      </w:r>
    </w:p>
    <w:p w14:paraId="2347DAA8" w14:textId="77777777" w:rsidR="003C3B7C" w:rsidRPr="00906CA6" w:rsidRDefault="003C3B7C" w:rsidP="00397D5B">
      <w:pPr>
        <w:pStyle w:val="Heading3"/>
      </w:pPr>
      <w:bookmarkStart w:id="22" w:name="_Toc494680639"/>
      <w:bookmarkStart w:id="23" w:name="_Toc228439084"/>
      <w:r w:rsidRPr="00906CA6">
        <w:t>Hazard Identification Methodology</w:t>
      </w:r>
      <w:bookmarkEnd w:id="22"/>
      <w:bookmarkEnd w:id="23"/>
    </w:p>
    <w:p w14:paraId="169C1A9A" w14:textId="77777777" w:rsidR="003C3B7C" w:rsidRDefault="003C3B7C" w:rsidP="00397D5B">
      <w:pPr>
        <w:pStyle w:val="BodyText"/>
      </w:pPr>
      <w:r w:rsidRPr="00906CA6">
        <w:t>The approach used for hazard identification generally comprises a combination of both creative and analytical techniques, the aim being to identify as many relevant hazards as possible.</w:t>
      </w:r>
      <w:r w:rsidR="00010365">
        <w:t xml:space="preserve"> </w:t>
      </w:r>
      <w:r w:rsidRPr="00906CA6">
        <w:t xml:space="preserve"> The creative element is to ensure that the process is proactive, and not confined only to hazards that</w:t>
      </w:r>
      <w:r w:rsidR="00010365">
        <w:t xml:space="preserve"> have materialized in the past.</w:t>
      </w:r>
    </w:p>
    <w:p w14:paraId="7DB548EE" w14:textId="77777777" w:rsidR="003C3B7C" w:rsidRPr="00906CA6" w:rsidRDefault="003C3B7C" w:rsidP="00397D5B">
      <w:pPr>
        <w:pStyle w:val="BodyText"/>
      </w:pPr>
      <w:r w:rsidRPr="00906CA6">
        <w:t>The analytical element ensures that previous experience is properly taken into account and typically makes use of background information (e.g. applicable regulations and codes, available statistical data on incident categories and lists of hazards to personnel, hazardous substances, and ignition sources).</w:t>
      </w:r>
      <w:r w:rsidR="00906CA6">
        <w:t xml:space="preserve">  </w:t>
      </w:r>
      <w:r w:rsidRPr="00906CA6">
        <w:t>A full analysis of possible causes and outcomes of each accident category should be made using standard techniques that are chosen according to the problem under review.</w:t>
      </w:r>
    </w:p>
    <w:p w14:paraId="2EBBBB23" w14:textId="77777777" w:rsidR="003C3B7C" w:rsidRPr="00906CA6" w:rsidRDefault="003C3B7C" w:rsidP="00010365">
      <w:pPr>
        <w:pStyle w:val="Heading4"/>
      </w:pPr>
      <w:r w:rsidRPr="00906CA6">
        <w:t>Types of Hazards</w:t>
      </w:r>
    </w:p>
    <w:p w14:paraId="7306FE1C" w14:textId="77777777" w:rsidR="003C3B7C" w:rsidRPr="00906CA6" w:rsidRDefault="003C3B7C" w:rsidP="00397D5B">
      <w:pPr>
        <w:pStyle w:val="BodyText"/>
      </w:pPr>
      <w:r w:rsidRPr="00906CA6">
        <w:t xml:space="preserve">In general terms, </w:t>
      </w:r>
      <w:r w:rsidR="00DB2513">
        <w:t>six</w:t>
      </w:r>
      <w:r w:rsidRPr="00906CA6">
        <w:t xml:space="preserve"> types of hazards generate risks:</w:t>
      </w:r>
    </w:p>
    <w:p w14:paraId="6E4F748D" w14:textId="77777777" w:rsidR="003C3B7C" w:rsidRPr="00906CA6" w:rsidRDefault="003C3B7C" w:rsidP="006619B3">
      <w:pPr>
        <w:pStyle w:val="List1"/>
        <w:numPr>
          <w:ilvl w:val="0"/>
          <w:numId w:val="5"/>
        </w:numPr>
      </w:pPr>
      <w:r w:rsidRPr="00906CA6">
        <w:t xml:space="preserve">Natural hazards such as floods, </w:t>
      </w:r>
      <w:proofErr w:type="gramStart"/>
      <w:r w:rsidRPr="00906CA6">
        <w:t>wind storms</w:t>
      </w:r>
      <w:proofErr w:type="gramEnd"/>
      <w:r w:rsidRPr="00906CA6">
        <w:t>, earthquakes, biological hazar</w:t>
      </w:r>
      <w:r w:rsidR="00010365">
        <w:t>ds, and other natural phenomena.</w:t>
      </w:r>
    </w:p>
    <w:p w14:paraId="79373324" w14:textId="77777777" w:rsidR="003C3B7C" w:rsidRPr="00906CA6" w:rsidRDefault="003C3B7C" w:rsidP="006619B3">
      <w:pPr>
        <w:pStyle w:val="List1"/>
      </w:pPr>
      <w:r w:rsidRPr="00906CA6">
        <w:t>Economic hazards such as inflation, depression, an</w:t>
      </w:r>
      <w:r w:rsidR="00010365">
        <w:t>d changes in tax and fee levies.</w:t>
      </w:r>
    </w:p>
    <w:p w14:paraId="55B1D7E6" w14:textId="77777777" w:rsidR="003C3B7C" w:rsidRPr="00906CA6" w:rsidRDefault="003C3B7C" w:rsidP="006619B3">
      <w:pPr>
        <w:pStyle w:val="List1"/>
      </w:pPr>
      <w:r w:rsidRPr="00906CA6">
        <w:t>Technical hazards such as system or equipment failure,</w:t>
      </w:r>
      <w:r w:rsidR="00BF1228">
        <w:t xml:space="preserve"> fire, explosion, obsolescence, a</w:t>
      </w:r>
      <w:r w:rsidRPr="00906CA6">
        <w:t>ir/water pollution</w:t>
      </w:r>
      <w:r w:rsidR="00BF1228">
        <w:t>, failure of communications systems, degradation of data quality</w:t>
      </w:r>
      <w:r w:rsidR="00010365">
        <w:t>.</w:t>
      </w:r>
    </w:p>
    <w:p w14:paraId="22B47B15" w14:textId="77777777" w:rsidR="003C3B7C" w:rsidRPr="00906CA6" w:rsidRDefault="003C3B7C" w:rsidP="006619B3">
      <w:pPr>
        <w:pStyle w:val="List1"/>
      </w:pPr>
      <w:r w:rsidRPr="00906CA6">
        <w:t>Human factors such as errors or omissions by poorly trained, fatigued or stressed persons</w:t>
      </w:r>
      <w:r w:rsidRPr="00956B5F">
        <w:t>,</w:t>
      </w:r>
      <w:r w:rsidR="00BF1228" w:rsidRPr="00956B5F">
        <w:t xml:space="preserve"> linguistic challenges,</w:t>
      </w:r>
      <w:r w:rsidRPr="00956B5F">
        <w:t xml:space="preserve"> violations</w:t>
      </w:r>
      <w:r w:rsidRPr="00906CA6">
        <w:t xml:space="preserve">, sabotage </w:t>
      </w:r>
      <w:r w:rsidR="00010365">
        <w:t>or terrorism.</w:t>
      </w:r>
    </w:p>
    <w:p w14:paraId="00E29705" w14:textId="468A5A99" w:rsidR="003C3B7C" w:rsidRDefault="003C3B7C" w:rsidP="006619B3">
      <w:pPr>
        <w:pStyle w:val="List1"/>
      </w:pPr>
      <w:r w:rsidRPr="00906CA6">
        <w:t>Operational hazards such as groundings, collisions, str</w:t>
      </w:r>
      <w:r w:rsidR="00010365">
        <w:t>i</w:t>
      </w:r>
      <w:r w:rsidR="008B0087">
        <w:t>king and other unwanted events.</w:t>
      </w:r>
    </w:p>
    <w:p w14:paraId="0FC84BBF" w14:textId="77777777" w:rsidR="00BF1228" w:rsidRPr="00956B5F" w:rsidRDefault="00BF1228" w:rsidP="006619B3">
      <w:pPr>
        <w:pStyle w:val="List1"/>
      </w:pPr>
      <w:r w:rsidRPr="00956B5F">
        <w:t>Competing uses for maritime space leading to i</w:t>
      </w:r>
      <w:r w:rsidR="00010365">
        <w:t>ncreasingly crowded waterways.</w:t>
      </w:r>
    </w:p>
    <w:p w14:paraId="120EA952" w14:textId="77777777" w:rsidR="003C3B7C" w:rsidRDefault="003C3B7C" w:rsidP="00010365">
      <w:pPr>
        <w:pStyle w:val="Heading4"/>
      </w:pPr>
      <w:r w:rsidRPr="006724FD">
        <w:t>Types of Losses</w:t>
      </w:r>
    </w:p>
    <w:p w14:paraId="57825FFA" w14:textId="77777777" w:rsidR="003C3B7C" w:rsidRPr="00F913D8" w:rsidRDefault="003C3B7C" w:rsidP="00397D5B">
      <w:pPr>
        <w:pStyle w:val="BodyText"/>
      </w:pPr>
      <w:r w:rsidRPr="00F913D8">
        <w:t xml:space="preserve">The </w:t>
      </w:r>
      <w:r w:rsidR="00010365" w:rsidRPr="00470998">
        <w:t>s</w:t>
      </w:r>
      <w:r w:rsidR="00470998" w:rsidRPr="00470998">
        <w:t>i</w:t>
      </w:r>
      <w:r w:rsidR="00470998">
        <w:t>x</w:t>
      </w:r>
      <w:r w:rsidRPr="00F913D8">
        <w:t xml:space="preserve"> types of hazards have the capability to generate seven different types of losses:</w:t>
      </w:r>
    </w:p>
    <w:p w14:paraId="3FA8F052" w14:textId="77777777" w:rsidR="003C3B7C" w:rsidRDefault="003C3B7C" w:rsidP="006619B3">
      <w:pPr>
        <w:pStyle w:val="List1"/>
        <w:numPr>
          <w:ilvl w:val="0"/>
          <w:numId w:val="6"/>
        </w:numPr>
      </w:pPr>
      <w:r>
        <w:t>H</w:t>
      </w:r>
      <w:r w:rsidRPr="00F913D8">
        <w:t>ealth lo</w:t>
      </w:r>
      <w:r w:rsidR="00010365">
        <w:t>sses including death and injury.</w:t>
      </w:r>
    </w:p>
    <w:p w14:paraId="4F184A90" w14:textId="77777777" w:rsidR="003C3B7C" w:rsidRDefault="003C3B7C" w:rsidP="006619B3">
      <w:pPr>
        <w:pStyle w:val="List1"/>
      </w:pPr>
      <w:r>
        <w:t>P</w:t>
      </w:r>
      <w:r w:rsidRPr="00F913D8">
        <w:t>roperty losses including</w:t>
      </w:r>
      <w:r w:rsidR="00010365">
        <w:t xml:space="preserve"> real and intellectual property.</w:t>
      </w:r>
    </w:p>
    <w:p w14:paraId="71F148CE" w14:textId="77777777" w:rsidR="003C3B7C" w:rsidRDefault="003C3B7C" w:rsidP="006619B3">
      <w:pPr>
        <w:pStyle w:val="List1"/>
      </w:pPr>
      <w:r>
        <w:t>E</w:t>
      </w:r>
      <w:r w:rsidRPr="00F913D8">
        <w:t>conomic losses leading to increased costs or reduction to revenues</w:t>
      </w:r>
      <w:r w:rsidR="00010365">
        <w:t>.</w:t>
      </w:r>
    </w:p>
    <w:p w14:paraId="50830683" w14:textId="77777777" w:rsidR="003C3B7C" w:rsidRDefault="003C3B7C" w:rsidP="006619B3">
      <w:pPr>
        <w:pStyle w:val="List1"/>
      </w:pPr>
      <w:r>
        <w:t>L</w:t>
      </w:r>
      <w:r w:rsidRPr="00F913D8">
        <w:t xml:space="preserve">iability loss resulting when an organization is sued for an alleged breach of legal duty, such cases must be defended even if no blame is assigned. </w:t>
      </w:r>
      <w:r w:rsidR="00470998">
        <w:t xml:space="preserve"> </w:t>
      </w:r>
      <w:r w:rsidRPr="00F913D8">
        <w:t>Liability losses are capable of destroying or crippling an organization</w:t>
      </w:r>
      <w:r w:rsidR="00010365">
        <w:t>.</w:t>
      </w:r>
    </w:p>
    <w:p w14:paraId="4D9DBD36" w14:textId="21891130" w:rsidR="003C3B7C" w:rsidRDefault="003C3B7C" w:rsidP="006619B3">
      <w:pPr>
        <w:pStyle w:val="List1"/>
      </w:pPr>
      <w:r>
        <w:t>P</w:t>
      </w:r>
      <w:r w:rsidRPr="00F913D8">
        <w:t>ersonnel loss wh</w:t>
      </w:r>
      <w:r w:rsidR="00741A69">
        <w:t>en services of a key employee are</w:t>
      </w:r>
      <w:r w:rsidRPr="00F913D8">
        <w:t xml:space="preserve"> lost</w:t>
      </w:r>
      <w:r w:rsidR="00010365">
        <w:t>.</w:t>
      </w:r>
    </w:p>
    <w:p w14:paraId="3770907E" w14:textId="15D1B970" w:rsidR="003C3B7C" w:rsidRDefault="003C3B7C" w:rsidP="006619B3">
      <w:pPr>
        <w:pStyle w:val="List1"/>
      </w:pPr>
      <w:r>
        <w:t>E</w:t>
      </w:r>
      <w:r w:rsidRPr="00F913D8">
        <w:t>nvironmental losses (negative impact on land, air, water, flora or fauna)</w:t>
      </w:r>
      <w:r w:rsidR="008B0087">
        <w:t>.</w:t>
      </w:r>
    </w:p>
    <w:p w14:paraId="7463FD60" w14:textId="77777777" w:rsidR="003C3B7C" w:rsidRDefault="003C3B7C" w:rsidP="006619B3">
      <w:pPr>
        <w:pStyle w:val="List1"/>
      </w:pPr>
      <w:r>
        <w:t>L</w:t>
      </w:r>
      <w:r w:rsidRPr="00F913D8">
        <w:t>oss of reputation or status.</w:t>
      </w:r>
    </w:p>
    <w:p w14:paraId="3AFC3048" w14:textId="77777777" w:rsidR="003C3B7C" w:rsidRDefault="003C3B7C" w:rsidP="00470998">
      <w:pPr>
        <w:pStyle w:val="Heading4"/>
      </w:pPr>
      <w:r w:rsidRPr="006724FD">
        <w:t>Hazard Identification</w:t>
      </w:r>
    </w:p>
    <w:p w14:paraId="77D4FCEA" w14:textId="77777777" w:rsidR="003C3B7C" w:rsidRPr="00F913D8" w:rsidRDefault="003C3B7C" w:rsidP="00397D5B">
      <w:pPr>
        <w:pStyle w:val="BodyText"/>
      </w:pPr>
      <w:r w:rsidRPr="00F913D8">
        <w:t xml:space="preserve">Hazard identification can be summarized in terms of </w:t>
      </w:r>
      <w:r w:rsidR="00805BAD">
        <w:t>five</w:t>
      </w:r>
      <w:r w:rsidRPr="00F913D8">
        <w:t xml:space="preserve"> sub-tasks:</w:t>
      </w:r>
    </w:p>
    <w:p w14:paraId="40F79724" w14:textId="77777777" w:rsidR="003C3B7C" w:rsidRDefault="003C3B7C" w:rsidP="006619B3">
      <w:pPr>
        <w:pStyle w:val="List1"/>
        <w:numPr>
          <w:ilvl w:val="0"/>
          <w:numId w:val="7"/>
        </w:numPr>
      </w:pPr>
      <w:r>
        <w:t>S</w:t>
      </w:r>
      <w:r w:rsidRPr="00F913D8">
        <w:t>tructured and comprehensive consideration of known sources of hazards or initiating events, usually identified by reviewing past incidents and losses</w:t>
      </w:r>
      <w:r w:rsidR="003271D3">
        <w:t>.</w:t>
      </w:r>
    </w:p>
    <w:p w14:paraId="756E1CE9" w14:textId="77777777" w:rsidR="003C3B7C" w:rsidRDefault="003C3B7C" w:rsidP="006619B3">
      <w:pPr>
        <w:pStyle w:val="List1"/>
      </w:pPr>
      <w:proofErr w:type="gramStart"/>
      <w:r>
        <w:t>B</w:t>
      </w:r>
      <w:r w:rsidRPr="00F913D8">
        <w:t>rain-storming</w:t>
      </w:r>
      <w:proofErr w:type="gramEnd"/>
      <w:r w:rsidRPr="00F913D8">
        <w:t xml:space="preserve"> by a team that understands all aspects of the system under consideration. Led by a team leader, this includes following the structured list of hazards to identify how a hazard might lead to a risk</w:t>
      </w:r>
      <w:r w:rsidR="003271D3">
        <w:t>.</w:t>
      </w:r>
    </w:p>
    <w:p w14:paraId="1C5818DF" w14:textId="5120AB36" w:rsidR="003C3B7C" w:rsidRDefault="003C3B7C" w:rsidP="006619B3">
      <w:pPr>
        <w:pStyle w:val="List1"/>
      </w:pPr>
      <w:r>
        <w:t>P</w:t>
      </w:r>
      <w:r w:rsidRPr="00F913D8">
        <w:t xml:space="preserve">reliminary assignment of frequency and consequence to the risk scenarios. </w:t>
      </w:r>
      <w:r w:rsidR="003271D3">
        <w:t xml:space="preserve"> </w:t>
      </w:r>
      <w:r w:rsidRPr="00F913D8">
        <w:t xml:space="preserve">This task is useful </w:t>
      </w:r>
      <w:r w:rsidRPr="00906CA6">
        <w:t xml:space="preserve">in assisting the decision-maker in selecting those scenarios to be analysed further in </w:t>
      </w:r>
      <w:r w:rsidRPr="00906CA6">
        <w:lastRenderedPageBreak/>
        <w:t>the Risk Estimation Step (for action or a more detailed</w:t>
      </w:r>
      <w:r w:rsidRPr="00F913D8">
        <w:t xml:space="preserve"> estimation of frequency and consequence), and for those risk scenarios to be set aside</w:t>
      </w:r>
      <w:r w:rsidR="00741A69">
        <w:t>.</w:t>
      </w:r>
    </w:p>
    <w:p w14:paraId="7ABEF129" w14:textId="6D55286E" w:rsidR="003C3B7C" w:rsidRPr="00956B5F" w:rsidRDefault="003C3B7C" w:rsidP="006619B3">
      <w:pPr>
        <w:pStyle w:val="List1"/>
      </w:pPr>
      <w:r w:rsidRPr="00956B5F">
        <w:t xml:space="preserve">Qualitative simulation. </w:t>
      </w:r>
      <w:r w:rsidR="00741A69">
        <w:t xml:space="preserve"> </w:t>
      </w:r>
      <w:r w:rsidRPr="00956B5F">
        <w:t xml:space="preserve">During a ship simulation study it is possible to provide the participants with a holistic overview of a given operation. </w:t>
      </w:r>
      <w:r w:rsidR="003271D3">
        <w:t xml:space="preserve"> </w:t>
      </w:r>
      <w:r w:rsidRPr="00956B5F">
        <w:t>This often provides important input and can reveal hazards that otherwise would not be identified.</w:t>
      </w:r>
      <w:r w:rsidR="003271D3">
        <w:t xml:space="preserve"> </w:t>
      </w:r>
      <w:r w:rsidRPr="00956B5F">
        <w:t xml:space="preserve"> </w:t>
      </w:r>
      <w:r w:rsidR="001754E5" w:rsidRPr="00956B5F">
        <w:t xml:space="preserve">However, the </w:t>
      </w:r>
      <w:r w:rsidR="00A20FB0" w:rsidRPr="00956B5F">
        <w:t xml:space="preserve">fidelity of any </w:t>
      </w:r>
      <w:r w:rsidR="001754E5" w:rsidRPr="00956B5F">
        <w:t xml:space="preserve">discovery from </w:t>
      </w:r>
      <w:r w:rsidR="00A20FB0" w:rsidRPr="00956B5F">
        <w:t>a</w:t>
      </w:r>
      <w:r w:rsidR="001754E5" w:rsidRPr="00956B5F">
        <w:t xml:space="preserve"> simulation </w:t>
      </w:r>
      <w:r w:rsidR="00A20FB0" w:rsidRPr="00956B5F">
        <w:t>model will be reliant on the comprehensiveness of the mode</w:t>
      </w:r>
      <w:r w:rsidR="001754E5" w:rsidRPr="00956B5F">
        <w:t>l.</w:t>
      </w:r>
    </w:p>
    <w:p w14:paraId="0A369D0C" w14:textId="30FE6C8E" w:rsidR="00805BAD" w:rsidRPr="00956B5F" w:rsidRDefault="00805BAD" w:rsidP="006619B3">
      <w:pPr>
        <w:pStyle w:val="List1"/>
      </w:pPr>
      <w:r w:rsidRPr="00956B5F">
        <w:t xml:space="preserve">Use of stored electronic data:  Significant data is captured by maritime authorities such as </w:t>
      </w:r>
      <w:r w:rsidRPr="00956B5F">
        <w:rPr>
          <w:noProof/>
          <w:lang w:val="en-US"/>
        </w:rPr>
        <w:t>VTS data, AIS data, and co</w:t>
      </w:r>
      <w:r w:rsidR="00761091">
        <w:rPr>
          <w:noProof/>
          <w:lang w:val="en-US"/>
        </w:rPr>
        <w:t>l</w:t>
      </w:r>
      <w:r w:rsidRPr="00956B5F">
        <w:rPr>
          <w:noProof/>
          <w:lang w:val="en-US"/>
        </w:rPr>
        <w:t xml:space="preserve">lision and grounding data which may be useful for </w:t>
      </w:r>
      <w:r w:rsidR="00702AC5" w:rsidRPr="00956B5F">
        <w:rPr>
          <w:noProof/>
          <w:lang w:val="en-US"/>
        </w:rPr>
        <w:t>anal</w:t>
      </w:r>
      <w:r w:rsidR="00702AC5">
        <w:rPr>
          <w:noProof/>
          <w:lang w:val="en-US"/>
        </w:rPr>
        <w:t>y</w:t>
      </w:r>
      <w:r w:rsidR="00702AC5" w:rsidRPr="00956B5F">
        <w:rPr>
          <w:noProof/>
          <w:lang w:val="en-US"/>
        </w:rPr>
        <w:t>s</w:t>
      </w:r>
      <w:r w:rsidR="00702AC5">
        <w:rPr>
          <w:noProof/>
          <w:lang w:val="en-US"/>
        </w:rPr>
        <w:t>i</w:t>
      </w:r>
      <w:r w:rsidR="00702AC5" w:rsidRPr="00956B5F">
        <w:rPr>
          <w:noProof/>
          <w:lang w:val="en-US"/>
        </w:rPr>
        <w:t xml:space="preserve">s </w:t>
      </w:r>
      <w:r w:rsidRPr="00956B5F">
        <w:rPr>
          <w:noProof/>
          <w:lang w:val="en-US"/>
        </w:rPr>
        <w:t>of areas for potential hazards.</w:t>
      </w:r>
    </w:p>
    <w:p w14:paraId="6C337F3E" w14:textId="77777777" w:rsidR="003C3B7C" w:rsidRDefault="003C3B7C" w:rsidP="00470998">
      <w:pPr>
        <w:pStyle w:val="Heading4"/>
      </w:pPr>
      <w:r w:rsidRPr="006724FD">
        <w:t>Coastal Landfall and Waterway Risk Factors</w:t>
      </w:r>
    </w:p>
    <w:p w14:paraId="0EA55BF9" w14:textId="77777777" w:rsidR="003C3B7C" w:rsidRDefault="003C3B7C" w:rsidP="00397D5B">
      <w:pPr>
        <w:pStyle w:val="BodyText"/>
      </w:pPr>
      <w:r w:rsidRPr="00F913D8">
        <w:t>A risk analysis associated with a coastal landfall, waterway or port approach might consider a range of factors that contribute to the overall risk exposure.</w:t>
      </w:r>
      <w:r w:rsidR="003271D3">
        <w:t xml:space="preserve"> </w:t>
      </w:r>
      <w:r w:rsidRPr="00F913D8">
        <w:t xml:space="preserve"> </w:t>
      </w:r>
      <w:r w:rsidR="009F4EFB">
        <w:fldChar w:fldCharType="begin"/>
      </w:r>
      <w:r>
        <w:instrText xml:space="preserve"> REF _Ref212090703 \r \h </w:instrText>
      </w:r>
      <w:r w:rsidR="009F4EFB">
        <w:fldChar w:fldCharType="separate"/>
      </w:r>
      <w:r w:rsidR="008E4FC1">
        <w:t>Table 1</w:t>
      </w:r>
      <w:r w:rsidR="009F4EFB">
        <w:fldChar w:fldCharType="end"/>
      </w:r>
      <w:r>
        <w:t xml:space="preserve"> </w:t>
      </w:r>
      <w:r w:rsidRPr="00F913D8">
        <w:t>provides an indication of the factors that could be taken into considera</w:t>
      </w:r>
      <w:r>
        <w:t>tion when identifying hazards.</w:t>
      </w:r>
    </w:p>
    <w:p w14:paraId="78C6090A" w14:textId="77777777" w:rsidR="00F748C6" w:rsidRPr="00F913D8" w:rsidRDefault="00F748C6" w:rsidP="00F748C6">
      <w:pPr>
        <w:pStyle w:val="Table"/>
        <w:tabs>
          <w:tab w:val="num" w:pos="1854"/>
        </w:tabs>
        <w:ind w:left="1854"/>
      </w:pPr>
      <w:bookmarkStart w:id="24" w:name="_Ref212090703"/>
      <w:bookmarkStart w:id="25" w:name="_Toc228362909"/>
      <w:r w:rsidRPr="00F913D8">
        <w:t>Indicative risk factors relating to marine navigation.</w:t>
      </w:r>
      <w:bookmarkEnd w:id="24"/>
      <w:bookmarkEnd w:id="25"/>
    </w:p>
    <w:tbl>
      <w:tblPr>
        <w:tblW w:w="8866" w:type="dxa"/>
        <w:jc w:val="center"/>
        <w:tblLayout w:type="fixed"/>
        <w:tblLook w:val="0000" w:firstRow="0" w:lastRow="0" w:firstColumn="0" w:lastColumn="0" w:noHBand="0" w:noVBand="0"/>
      </w:tblPr>
      <w:tblGrid>
        <w:gridCol w:w="1557"/>
        <w:gridCol w:w="1243"/>
        <w:gridCol w:w="1440"/>
        <w:gridCol w:w="1530"/>
        <w:gridCol w:w="1530"/>
        <w:gridCol w:w="1566"/>
      </w:tblGrid>
      <w:tr w:rsidR="00F748C6" w:rsidRPr="00F913D8" w14:paraId="7D3ED7F9" w14:textId="77777777" w:rsidTr="00871995">
        <w:trPr>
          <w:cantSplit/>
          <w:trHeight w:val="515"/>
          <w:jc w:val="center"/>
        </w:trPr>
        <w:tc>
          <w:tcPr>
            <w:tcW w:w="1557" w:type="dxa"/>
            <w:tcBorders>
              <w:top w:val="single" w:sz="2" w:space="0" w:color="000000"/>
              <w:left w:val="single" w:sz="2" w:space="0" w:color="000000"/>
              <w:bottom w:val="single" w:sz="2" w:space="0" w:color="000000"/>
              <w:right w:val="nil"/>
            </w:tcBorders>
          </w:tcPr>
          <w:p w14:paraId="6055BD91" w14:textId="77777777" w:rsidR="00F748C6" w:rsidRPr="00F913D8" w:rsidRDefault="00F748C6" w:rsidP="00871995">
            <w:pPr>
              <w:pStyle w:val="TABLE-col-heading"/>
              <w:rPr>
                <w:sz w:val="18"/>
                <w:szCs w:val="18"/>
              </w:rPr>
            </w:pPr>
            <w:r w:rsidRPr="00F913D8">
              <w:rPr>
                <w:sz w:val="18"/>
                <w:szCs w:val="18"/>
              </w:rPr>
              <w:t>Ship traffic consideration</w:t>
            </w:r>
          </w:p>
        </w:tc>
        <w:tc>
          <w:tcPr>
            <w:tcW w:w="1243" w:type="dxa"/>
            <w:tcBorders>
              <w:top w:val="single" w:sz="2" w:space="0" w:color="000000"/>
              <w:left w:val="single" w:sz="2" w:space="0" w:color="000000"/>
              <w:bottom w:val="single" w:sz="2" w:space="0" w:color="000000"/>
              <w:right w:val="nil"/>
            </w:tcBorders>
          </w:tcPr>
          <w:p w14:paraId="5456441C" w14:textId="77777777" w:rsidR="00F748C6" w:rsidRPr="00F913D8" w:rsidRDefault="00F748C6" w:rsidP="00871995">
            <w:pPr>
              <w:pStyle w:val="TABLE-col-heading"/>
              <w:rPr>
                <w:sz w:val="18"/>
                <w:szCs w:val="18"/>
              </w:rPr>
            </w:pPr>
            <w:r w:rsidRPr="00F913D8">
              <w:rPr>
                <w:sz w:val="18"/>
                <w:szCs w:val="18"/>
              </w:rPr>
              <w:t>Traffic volume</w:t>
            </w:r>
          </w:p>
        </w:tc>
        <w:tc>
          <w:tcPr>
            <w:tcW w:w="1440" w:type="dxa"/>
            <w:tcBorders>
              <w:top w:val="single" w:sz="2" w:space="0" w:color="000000"/>
              <w:left w:val="single" w:sz="2" w:space="0" w:color="000000"/>
              <w:bottom w:val="single" w:sz="2" w:space="0" w:color="000000"/>
              <w:right w:val="nil"/>
            </w:tcBorders>
          </w:tcPr>
          <w:p w14:paraId="0C7FB73F" w14:textId="77777777" w:rsidR="00F748C6" w:rsidRPr="00F913D8" w:rsidRDefault="00F748C6" w:rsidP="00871995">
            <w:pPr>
              <w:pStyle w:val="TABLE-col-heading"/>
              <w:rPr>
                <w:sz w:val="18"/>
                <w:szCs w:val="18"/>
              </w:rPr>
            </w:pPr>
            <w:r w:rsidRPr="00F913D8">
              <w:rPr>
                <w:sz w:val="18"/>
                <w:szCs w:val="18"/>
              </w:rPr>
              <w:t>Navigational conditions</w:t>
            </w:r>
          </w:p>
        </w:tc>
        <w:tc>
          <w:tcPr>
            <w:tcW w:w="1530" w:type="dxa"/>
            <w:tcBorders>
              <w:top w:val="single" w:sz="2" w:space="0" w:color="000000"/>
              <w:left w:val="single" w:sz="2" w:space="0" w:color="000000"/>
              <w:bottom w:val="single" w:sz="2" w:space="0" w:color="000000"/>
              <w:right w:val="nil"/>
            </w:tcBorders>
          </w:tcPr>
          <w:p w14:paraId="1AA5B3E5" w14:textId="77777777" w:rsidR="00F748C6" w:rsidRPr="00F913D8" w:rsidRDefault="00F748C6" w:rsidP="00871995">
            <w:pPr>
              <w:pStyle w:val="TABLE-col-heading"/>
              <w:rPr>
                <w:sz w:val="18"/>
                <w:szCs w:val="18"/>
              </w:rPr>
            </w:pPr>
            <w:r w:rsidRPr="00F913D8">
              <w:rPr>
                <w:sz w:val="18"/>
                <w:szCs w:val="18"/>
              </w:rPr>
              <w:t>Waterway configuration</w:t>
            </w:r>
          </w:p>
        </w:tc>
        <w:tc>
          <w:tcPr>
            <w:tcW w:w="1530" w:type="dxa"/>
            <w:tcBorders>
              <w:top w:val="single" w:sz="2" w:space="0" w:color="000000"/>
              <w:left w:val="single" w:sz="2" w:space="0" w:color="000000"/>
              <w:bottom w:val="single" w:sz="2" w:space="0" w:color="000000"/>
              <w:right w:val="nil"/>
            </w:tcBorders>
          </w:tcPr>
          <w:p w14:paraId="61F32105" w14:textId="77777777" w:rsidR="00F748C6" w:rsidRPr="00F913D8" w:rsidRDefault="00F748C6" w:rsidP="00871995">
            <w:pPr>
              <w:pStyle w:val="TABLE-col-heading"/>
              <w:rPr>
                <w:sz w:val="18"/>
                <w:szCs w:val="18"/>
              </w:rPr>
            </w:pPr>
            <w:r w:rsidRPr="00F913D8">
              <w:rPr>
                <w:sz w:val="18"/>
                <w:szCs w:val="18"/>
              </w:rPr>
              <w:t>Short-term consequence</w:t>
            </w:r>
          </w:p>
        </w:tc>
        <w:tc>
          <w:tcPr>
            <w:tcW w:w="1566" w:type="dxa"/>
            <w:tcBorders>
              <w:top w:val="single" w:sz="2" w:space="0" w:color="000000"/>
              <w:left w:val="single" w:sz="2" w:space="0" w:color="000000"/>
              <w:bottom w:val="single" w:sz="2" w:space="0" w:color="000000"/>
              <w:right w:val="single" w:sz="2" w:space="0" w:color="000000"/>
            </w:tcBorders>
          </w:tcPr>
          <w:p w14:paraId="4746ABEF" w14:textId="77777777" w:rsidR="00F748C6" w:rsidRPr="00F913D8" w:rsidRDefault="00F748C6" w:rsidP="00871995">
            <w:pPr>
              <w:pStyle w:val="TABLE-col-heading"/>
              <w:rPr>
                <w:sz w:val="18"/>
                <w:szCs w:val="18"/>
              </w:rPr>
            </w:pPr>
            <w:r w:rsidRPr="00F913D8">
              <w:rPr>
                <w:sz w:val="18"/>
                <w:szCs w:val="18"/>
              </w:rPr>
              <w:t>Long-term consequence</w:t>
            </w:r>
          </w:p>
        </w:tc>
      </w:tr>
      <w:tr w:rsidR="00F748C6" w:rsidRPr="00F913D8" w14:paraId="5F0E2CCF" w14:textId="77777777" w:rsidTr="00871995">
        <w:trPr>
          <w:cantSplit/>
          <w:jc w:val="center"/>
        </w:trPr>
        <w:tc>
          <w:tcPr>
            <w:tcW w:w="1557" w:type="dxa"/>
            <w:tcBorders>
              <w:top w:val="nil"/>
              <w:left w:val="single" w:sz="2" w:space="0" w:color="000000"/>
              <w:bottom w:val="single" w:sz="2" w:space="0" w:color="000000"/>
              <w:right w:val="nil"/>
            </w:tcBorders>
            <w:vAlign w:val="center"/>
          </w:tcPr>
          <w:p w14:paraId="6EF057BA" w14:textId="77777777" w:rsidR="00F748C6" w:rsidRPr="00DB2513" w:rsidRDefault="00F748C6" w:rsidP="00871995">
            <w:pPr>
              <w:pStyle w:val="TABLE-cell"/>
              <w:rPr>
                <w:sz w:val="16"/>
                <w:szCs w:val="16"/>
              </w:rPr>
            </w:pPr>
            <w:r w:rsidRPr="00DB2513">
              <w:rPr>
                <w:sz w:val="16"/>
                <w:szCs w:val="16"/>
              </w:rPr>
              <w:t>Quality of vessels</w:t>
            </w:r>
          </w:p>
        </w:tc>
        <w:tc>
          <w:tcPr>
            <w:tcW w:w="1243" w:type="dxa"/>
            <w:tcBorders>
              <w:top w:val="nil"/>
              <w:left w:val="single" w:sz="2" w:space="0" w:color="000000"/>
              <w:bottom w:val="single" w:sz="2" w:space="0" w:color="000000"/>
              <w:right w:val="nil"/>
            </w:tcBorders>
            <w:vAlign w:val="center"/>
          </w:tcPr>
          <w:p w14:paraId="1562668B" w14:textId="77777777" w:rsidR="00F748C6" w:rsidRPr="00DB2513" w:rsidRDefault="00F748C6" w:rsidP="00871995">
            <w:pPr>
              <w:pStyle w:val="TABLE-cell"/>
              <w:rPr>
                <w:sz w:val="16"/>
                <w:szCs w:val="16"/>
              </w:rPr>
            </w:pPr>
            <w:r w:rsidRPr="00DB2513">
              <w:rPr>
                <w:sz w:val="16"/>
                <w:szCs w:val="16"/>
              </w:rPr>
              <w:t>Deep draught</w:t>
            </w:r>
          </w:p>
        </w:tc>
        <w:tc>
          <w:tcPr>
            <w:tcW w:w="1440" w:type="dxa"/>
            <w:tcBorders>
              <w:top w:val="nil"/>
              <w:left w:val="single" w:sz="2" w:space="0" w:color="000000"/>
              <w:bottom w:val="single" w:sz="2" w:space="0" w:color="000000"/>
              <w:right w:val="nil"/>
            </w:tcBorders>
            <w:vAlign w:val="center"/>
          </w:tcPr>
          <w:p w14:paraId="7B04B297" w14:textId="77777777" w:rsidR="00F748C6" w:rsidRPr="00DB2513" w:rsidRDefault="00F748C6" w:rsidP="00871995">
            <w:pPr>
              <w:pStyle w:val="TABLE-cell"/>
              <w:rPr>
                <w:sz w:val="16"/>
                <w:szCs w:val="16"/>
              </w:rPr>
            </w:pPr>
            <w:r w:rsidRPr="00DB2513">
              <w:rPr>
                <w:sz w:val="16"/>
                <w:szCs w:val="16"/>
              </w:rPr>
              <w:t>Night/Day operations</w:t>
            </w:r>
          </w:p>
        </w:tc>
        <w:tc>
          <w:tcPr>
            <w:tcW w:w="1530" w:type="dxa"/>
            <w:tcBorders>
              <w:top w:val="nil"/>
              <w:left w:val="single" w:sz="2" w:space="0" w:color="000000"/>
              <w:bottom w:val="single" w:sz="2" w:space="0" w:color="000000"/>
              <w:right w:val="nil"/>
            </w:tcBorders>
            <w:vAlign w:val="center"/>
          </w:tcPr>
          <w:p w14:paraId="7E4451B9" w14:textId="77777777" w:rsidR="00F748C6" w:rsidRPr="00DB2513" w:rsidRDefault="00F748C6" w:rsidP="00871995">
            <w:pPr>
              <w:pStyle w:val="TABLE-cell"/>
              <w:rPr>
                <w:sz w:val="16"/>
                <w:szCs w:val="16"/>
              </w:rPr>
            </w:pPr>
            <w:r w:rsidRPr="00DB2513">
              <w:rPr>
                <w:sz w:val="16"/>
                <w:szCs w:val="16"/>
              </w:rPr>
              <w:t>Depth</w:t>
            </w:r>
            <w:r w:rsidR="00956B5F">
              <w:rPr>
                <w:sz w:val="16"/>
                <w:szCs w:val="16"/>
              </w:rPr>
              <w:t>/Draught/Under keel clearance</w:t>
            </w:r>
          </w:p>
        </w:tc>
        <w:tc>
          <w:tcPr>
            <w:tcW w:w="1530" w:type="dxa"/>
            <w:tcBorders>
              <w:top w:val="nil"/>
              <w:left w:val="single" w:sz="2" w:space="0" w:color="000000"/>
              <w:bottom w:val="single" w:sz="2" w:space="0" w:color="000000"/>
              <w:right w:val="nil"/>
            </w:tcBorders>
            <w:vAlign w:val="center"/>
          </w:tcPr>
          <w:p w14:paraId="1E00249D" w14:textId="77777777" w:rsidR="00F748C6" w:rsidRPr="00DB2513" w:rsidRDefault="00F748C6" w:rsidP="00871995">
            <w:pPr>
              <w:pStyle w:val="TABLE-cell"/>
              <w:rPr>
                <w:sz w:val="16"/>
                <w:szCs w:val="16"/>
              </w:rPr>
            </w:pPr>
            <w:r w:rsidRPr="00DB2513">
              <w:rPr>
                <w:sz w:val="16"/>
                <w:szCs w:val="16"/>
              </w:rPr>
              <w:t>Injuries to people</w:t>
            </w:r>
          </w:p>
        </w:tc>
        <w:tc>
          <w:tcPr>
            <w:tcW w:w="1566" w:type="dxa"/>
            <w:tcBorders>
              <w:top w:val="nil"/>
              <w:left w:val="single" w:sz="2" w:space="0" w:color="000000"/>
              <w:bottom w:val="single" w:sz="2" w:space="0" w:color="000000"/>
              <w:right w:val="single" w:sz="2" w:space="0" w:color="000000"/>
            </w:tcBorders>
            <w:vAlign w:val="center"/>
          </w:tcPr>
          <w:p w14:paraId="06895F00" w14:textId="77777777" w:rsidR="00F748C6" w:rsidRPr="00DB2513" w:rsidRDefault="00F748C6" w:rsidP="00871995">
            <w:pPr>
              <w:pStyle w:val="TABLE-cell"/>
              <w:rPr>
                <w:sz w:val="16"/>
                <w:szCs w:val="16"/>
              </w:rPr>
            </w:pPr>
            <w:r w:rsidRPr="00DB2513">
              <w:rPr>
                <w:sz w:val="16"/>
                <w:szCs w:val="16"/>
              </w:rPr>
              <w:t>Health and safety impacts</w:t>
            </w:r>
          </w:p>
        </w:tc>
      </w:tr>
      <w:tr w:rsidR="00F748C6" w:rsidRPr="00F913D8" w14:paraId="0050788A" w14:textId="77777777" w:rsidTr="00871995">
        <w:trPr>
          <w:cantSplit/>
          <w:jc w:val="center"/>
        </w:trPr>
        <w:tc>
          <w:tcPr>
            <w:tcW w:w="1557" w:type="dxa"/>
            <w:tcBorders>
              <w:top w:val="nil"/>
              <w:left w:val="single" w:sz="2" w:space="0" w:color="000000"/>
              <w:bottom w:val="single" w:sz="2" w:space="0" w:color="000000"/>
              <w:right w:val="nil"/>
            </w:tcBorders>
            <w:vAlign w:val="center"/>
          </w:tcPr>
          <w:p w14:paraId="3DD9E8AD" w14:textId="77777777" w:rsidR="00F748C6" w:rsidRPr="00DB2513" w:rsidRDefault="00F748C6" w:rsidP="00871995">
            <w:pPr>
              <w:pStyle w:val="TABLE-cell"/>
              <w:rPr>
                <w:sz w:val="16"/>
                <w:szCs w:val="16"/>
              </w:rPr>
            </w:pPr>
            <w:r w:rsidRPr="00DB2513">
              <w:rPr>
                <w:sz w:val="16"/>
                <w:szCs w:val="16"/>
              </w:rPr>
              <w:t>Crew competency</w:t>
            </w:r>
          </w:p>
        </w:tc>
        <w:tc>
          <w:tcPr>
            <w:tcW w:w="1243" w:type="dxa"/>
            <w:tcBorders>
              <w:top w:val="nil"/>
              <w:left w:val="single" w:sz="2" w:space="0" w:color="000000"/>
              <w:bottom w:val="single" w:sz="2" w:space="0" w:color="000000"/>
              <w:right w:val="nil"/>
            </w:tcBorders>
            <w:vAlign w:val="center"/>
          </w:tcPr>
          <w:p w14:paraId="6BC008C4" w14:textId="77777777" w:rsidR="00F748C6" w:rsidRPr="00DB2513" w:rsidRDefault="00F748C6" w:rsidP="00871995">
            <w:pPr>
              <w:pStyle w:val="TABLE-cell"/>
              <w:rPr>
                <w:sz w:val="16"/>
                <w:szCs w:val="16"/>
              </w:rPr>
            </w:pPr>
            <w:r w:rsidRPr="00DB2513">
              <w:rPr>
                <w:sz w:val="16"/>
                <w:szCs w:val="16"/>
              </w:rPr>
              <w:t>Shallow draught</w:t>
            </w:r>
          </w:p>
        </w:tc>
        <w:tc>
          <w:tcPr>
            <w:tcW w:w="1440" w:type="dxa"/>
            <w:tcBorders>
              <w:top w:val="nil"/>
              <w:left w:val="single" w:sz="2" w:space="0" w:color="000000"/>
              <w:bottom w:val="single" w:sz="2" w:space="0" w:color="000000"/>
              <w:right w:val="nil"/>
            </w:tcBorders>
            <w:vAlign w:val="center"/>
          </w:tcPr>
          <w:p w14:paraId="411D31D4" w14:textId="77777777" w:rsidR="00F748C6" w:rsidRPr="00DB2513" w:rsidRDefault="00F748C6" w:rsidP="00871995">
            <w:pPr>
              <w:pStyle w:val="TABLE-cell"/>
              <w:rPr>
                <w:sz w:val="16"/>
                <w:szCs w:val="16"/>
              </w:rPr>
            </w:pPr>
            <w:r w:rsidRPr="00DB2513">
              <w:rPr>
                <w:sz w:val="16"/>
                <w:szCs w:val="16"/>
              </w:rPr>
              <w:t>Sea state</w:t>
            </w:r>
          </w:p>
        </w:tc>
        <w:tc>
          <w:tcPr>
            <w:tcW w:w="1530" w:type="dxa"/>
            <w:tcBorders>
              <w:top w:val="nil"/>
              <w:left w:val="single" w:sz="2" w:space="0" w:color="000000"/>
              <w:bottom w:val="single" w:sz="2" w:space="0" w:color="000000"/>
              <w:right w:val="nil"/>
            </w:tcBorders>
            <w:vAlign w:val="center"/>
          </w:tcPr>
          <w:p w14:paraId="180D57C7" w14:textId="77777777" w:rsidR="00F748C6" w:rsidRPr="00DB2513" w:rsidRDefault="00F748C6" w:rsidP="00871995">
            <w:pPr>
              <w:pStyle w:val="TABLE-cell"/>
              <w:rPr>
                <w:sz w:val="16"/>
                <w:szCs w:val="16"/>
              </w:rPr>
            </w:pPr>
            <w:r w:rsidRPr="00DB2513">
              <w:rPr>
                <w:sz w:val="16"/>
                <w:szCs w:val="16"/>
              </w:rPr>
              <w:t>Channel width</w:t>
            </w:r>
          </w:p>
        </w:tc>
        <w:tc>
          <w:tcPr>
            <w:tcW w:w="1530" w:type="dxa"/>
            <w:tcBorders>
              <w:top w:val="nil"/>
              <w:left w:val="single" w:sz="2" w:space="0" w:color="000000"/>
              <w:bottom w:val="single" w:sz="2" w:space="0" w:color="000000"/>
              <w:right w:val="nil"/>
            </w:tcBorders>
            <w:vAlign w:val="center"/>
          </w:tcPr>
          <w:p w14:paraId="52ED24E4" w14:textId="77777777" w:rsidR="00F748C6" w:rsidRPr="00DB2513" w:rsidRDefault="00F748C6" w:rsidP="00871995">
            <w:pPr>
              <w:pStyle w:val="TABLE-cell"/>
              <w:rPr>
                <w:sz w:val="16"/>
                <w:szCs w:val="16"/>
              </w:rPr>
            </w:pPr>
            <w:r w:rsidRPr="00DB2513">
              <w:rPr>
                <w:sz w:val="16"/>
                <w:szCs w:val="16"/>
              </w:rPr>
              <w:t>Oil spill</w:t>
            </w:r>
          </w:p>
        </w:tc>
        <w:tc>
          <w:tcPr>
            <w:tcW w:w="1566" w:type="dxa"/>
            <w:tcBorders>
              <w:top w:val="nil"/>
              <w:left w:val="single" w:sz="2" w:space="0" w:color="000000"/>
              <w:bottom w:val="single" w:sz="2" w:space="0" w:color="000000"/>
              <w:right w:val="single" w:sz="2" w:space="0" w:color="000000"/>
            </w:tcBorders>
            <w:vAlign w:val="center"/>
          </w:tcPr>
          <w:p w14:paraId="6EAD101F" w14:textId="77777777" w:rsidR="00F748C6" w:rsidRPr="00DB2513" w:rsidRDefault="00F748C6" w:rsidP="00871995">
            <w:pPr>
              <w:pStyle w:val="TABLE-cell"/>
              <w:rPr>
                <w:sz w:val="16"/>
                <w:szCs w:val="16"/>
              </w:rPr>
            </w:pPr>
            <w:r w:rsidRPr="00DB2513">
              <w:rPr>
                <w:sz w:val="16"/>
                <w:szCs w:val="16"/>
              </w:rPr>
              <w:t>Lifestyle disruptions</w:t>
            </w:r>
          </w:p>
        </w:tc>
      </w:tr>
      <w:tr w:rsidR="00F748C6" w:rsidRPr="00F913D8" w14:paraId="7D6DC1DC" w14:textId="77777777" w:rsidTr="00871995">
        <w:trPr>
          <w:cantSplit/>
          <w:jc w:val="center"/>
        </w:trPr>
        <w:tc>
          <w:tcPr>
            <w:tcW w:w="1557" w:type="dxa"/>
            <w:tcBorders>
              <w:top w:val="nil"/>
              <w:left w:val="single" w:sz="2" w:space="0" w:color="000000"/>
              <w:bottom w:val="single" w:sz="2" w:space="0" w:color="000000"/>
              <w:right w:val="nil"/>
            </w:tcBorders>
            <w:vAlign w:val="center"/>
          </w:tcPr>
          <w:p w14:paraId="2A2D029A" w14:textId="77777777" w:rsidR="00F748C6" w:rsidRPr="00DB2513" w:rsidRDefault="00F748C6" w:rsidP="00871995">
            <w:pPr>
              <w:pStyle w:val="TABLE-cell"/>
              <w:rPr>
                <w:sz w:val="16"/>
                <w:szCs w:val="16"/>
              </w:rPr>
            </w:pPr>
            <w:r w:rsidRPr="00DB2513">
              <w:rPr>
                <w:sz w:val="16"/>
                <w:szCs w:val="16"/>
              </w:rPr>
              <w:t>Traffic mix</w:t>
            </w:r>
          </w:p>
        </w:tc>
        <w:tc>
          <w:tcPr>
            <w:tcW w:w="1243" w:type="dxa"/>
            <w:tcBorders>
              <w:top w:val="nil"/>
              <w:left w:val="single" w:sz="2" w:space="0" w:color="000000"/>
              <w:bottom w:val="single" w:sz="2" w:space="0" w:color="000000"/>
              <w:right w:val="nil"/>
            </w:tcBorders>
            <w:vAlign w:val="center"/>
          </w:tcPr>
          <w:p w14:paraId="1BC997D4" w14:textId="77777777" w:rsidR="00F748C6" w:rsidRPr="00DB2513" w:rsidRDefault="00F748C6" w:rsidP="00871995">
            <w:pPr>
              <w:pStyle w:val="TABLE-cell"/>
              <w:rPr>
                <w:sz w:val="16"/>
                <w:szCs w:val="16"/>
              </w:rPr>
            </w:pPr>
            <w:r w:rsidRPr="00DB2513">
              <w:rPr>
                <w:sz w:val="16"/>
                <w:szCs w:val="16"/>
              </w:rPr>
              <w:t>Commercial fishing vessels</w:t>
            </w:r>
          </w:p>
        </w:tc>
        <w:tc>
          <w:tcPr>
            <w:tcW w:w="1440" w:type="dxa"/>
            <w:tcBorders>
              <w:top w:val="nil"/>
              <w:left w:val="single" w:sz="2" w:space="0" w:color="000000"/>
              <w:bottom w:val="single" w:sz="2" w:space="0" w:color="000000"/>
              <w:right w:val="nil"/>
            </w:tcBorders>
            <w:vAlign w:val="center"/>
          </w:tcPr>
          <w:p w14:paraId="1FD265A0" w14:textId="77777777" w:rsidR="00F748C6" w:rsidRPr="00DB2513" w:rsidRDefault="00F748C6" w:rsidP="00871995">
            <w:pPr>
              <w:pStyle w:val="TABLE-cell"/>
              <w:rPr>
                <w:sz w:val="16"/>
                <w:szCs w:val="16"/>
              </w:rPr>
            </w:pPr>
            <w:r w:rsidRPr="00DB2513">
              <w:rPr>
                <w:sz w:val="16"/>
                <w:szCs w:val="16"/>
              </w:rPr>
              <w:t>Wind conditions</w:t>
            </w:r>
          </w:p>
        </w:tc>
        <w:tc>
          <w:tcPr>
            <w:tcW w:w="1530" w:type="dxa"/>
            <w:tcBorders>
              <w:top w:val="nil"/>
              <w:left w:val="single" w:sz="2" w:space="0" w:color="000000"/>
              <w:bottom w:val="single" w:sz="2" w:space="0" w:color="000000"/>
              <w:right w:val="nil"/>
            </w:tcBorders>
            <w:vAlign w:val="center"/>
          </w:tcPr>
          <w:p w14:paraId="65917B25" w14:textId="77777777" w:rsidR="00F748C6" w:rsidRPr="00DB2513" w:rsidRDefault="00F748C6" w:rsidP="00871995">
            <w:pPr>
              <w:pStyle w:val="TABLE-cell"/>
              <w:rPr>
                <w:sz w:val="16"/>
                <w:szCs w:val="16"/>
              </w:rPr>
            </w:pPr>
            <w:r w:rsidRPr="00DB2513">
              <w:rPr>
                <w:sz w:val="16"/>
                <w:szCs w:val="16"/>
              </w:rPr>
              <w:t>Visibility obstructions</w:t>
            </w:r>
          </w:p>
        </w:tc>
        <w:tc>
          <w:tcPr>
            <w:tcW w:w="1530" w:type="dxa"/>
            <w:tcBorders>
              <w:top w:val="nil"/>
              <w:left w:val="single" w:sz="2" w:space="0" w:color="000000"/>
              <w:bottom w:val="single" w:sz="2" w:space="0" w:color="000000"/>
              <w:right w:val="nil"/>
            </w:tcBorders>
            <w:vAlign w:val="center"/>
          </w:tcPr>
          <w:p w14:paraId="192E3A59" w14:textId="77777777" w:rsidR="00F748C6" w:rsidRPr="00DB2513" w:rsidRDefault="00F748C6" w:rsidP="00871995">
            <w:pPr>
              <w:pStyle w:val="TABLE-cell"/>
              <w:rPr>
                <w:sz w:val="16"/>
                <w:szCs w:val="16"/>
              </w:rPr>
            </w:pPr>
            <w:r w:rsidRPr="00DB2513">
              <w:rPr>
                <w:sz w:val="16"/>
                <w:szCs w:val="16"/>
              </w:rPr>
              <w:t>Hazardous material release</w:t>
            </w:r>
          </w:p>
        </w:tc>
        <w:tc>
          <w:tcPr>
            <w:tcW w:w="1566" w:type="dxa"/>
            <w:tcBorders>
              <w:top w:val="nil"/>
              <w:left w:val="single" w:sz="2" w:space="0" w:color="000000"/>
              <w:bottom w:val="single" w:sz="2" w:space="0" w:color="000000"/>
              <w:right w:val="single" w:sz="2" w:space="0" w:color="000000"/>
            </w:tcBorders>
            <w:vAlign w:val="center"/>
          </w:tcPr>
          <w:p w14:paraId="1D811E22" w14:textId="77777777" w:rsidR="00F748C6" w:rsidRPr="00DB2513" w:rsidRDefault="00F748C6" w:rsidP="00871995">
            <w:pPr>
              <w:pStyle w:val="TABLE-cell"/>
              <w:rPr>
                <w:sz w:val="16"/>
                <w:szCs w:val="16"/>
              </w:rPr>
            </w:pPr>
            <w:r w:rsidRPr="00DB2513">
              <w:rPr>
                <w:sz w:val="16"/>
                <w:szCs w:val="16"/>
              </w:rPr>
              <w:t>Fisheries impacts</w:t>
            </w:r>
          </w:p>
        </w:tc>
      </w:tr>
      <w:tr w:rsidR="00F748C6" w:rsidRPr="00F913D8" w14:paraId="218B94B6" w14:textId="77777777" w:rsidTr="00871995">
        <w:trPr>
          <w:cantSplit/>
          <w:jc w:val="center"/>
        </w:trPr>
        <w:tc>
          <w:tcPr>
            <w:tcW w:w="1557" w:type="dxa"/>
            <w:tcBorders>
              <w:top w:val="nil"/>
              <w:left w:val="single" w:sz="2" w:space="0" w:color="000000"/>
              <w:bottom w:val="single" w:sz="2" w:space="0" w:color="000000"/>
              <w:right w:val="nil"/>
            </w:tcBorders>
            <w:vAlign w:val="center"/>
          </w:tcPr>
          <w:p w14:paraId="76B30802" w14:textId="77777777" w:rsidR="00F748C6" w:rsidRPr="00DB2513" w:rsidRDefault="00F748C6" w:rsidP="00871995">
            <w:pPr>
              <w:pStyle w:val="TABLE-cell"/>
              <w:rPr>
                <w:sz w:val="16"/>
                <w:szCs w:val="16"/>
              </w:rPr>
            </w:pPr>
            <w:r w:rsidRPr="00DB2513">
              <w:rPr>
                <w:sz w:val="16"/>
                <w:szCs w:val="16"/>
              </w:rPr>
              <w:t>Traffic density</w:t>
            </w:r>
          </w:p>
        </w:tc>
        <w:tc>
          <w:tcPr>
            <w:tcW w:w="1243" w:type="dxa"/>
            <w:tcBorders>
              <w:top w:val="nil"/>
              <w:left w:val="single" w:sz="2" w:space="0" w:color="000000"/>
              <w:bottom w:val="single" w:sz="2" w:space="0" w:color="000000"/>
              <w:right w:val="nil"/>
            </w:tcBorders>
            <w:vAlign w:val="center"/>
          </w:tcPr>
          <w:p w14:paraId="4D4734EE" w14:textId="77777777" w:rsidR="00F748C6" w:rsidRPr="00DB2513" w:rsidRDefault="00F748C6" w:rsidP="00871995">
            <w:pPr>
              <w:pStyle w:val="TABLE-cell"/>
              <w:rPr>
                <w:sz w:val="16"/>
                <w:szCs w:val="16"/>
              </w:rPr>
            </w:pPr>
            <w:r w:rsidRPr="00DB2513">
              <w:rPr>
                <w:sz w:val="16"/>
                <w:szCs w:val="16"/>
              </w:rPr>
              <w:t>Recreational boats</w:t>
            </w:r>
          </w:p>
        </w:tc>
        <w:tc>
          <w:tcPr>
            <w:tcW w:w="1440" w:type="dxa"/>
            <w:tcBorders>
              <w:top w:val="nil"/>
              <w:left w:val="single" w:sz="2" w:space="0" w:color="000000"/>
              <w:bottom w:val="single" w:sz="2" w:space="0" w:color="000000"/>
              <w:right w:val="nil"/>
            </w:tcBorders>
            <w:vAlign w:val="center"/>
          </w:tcPr>
          <w:p w14:paraId="3FC66035" w14:textId="77777777" w:rsidR="00F748C6" w:rsidRPr="00DB2513" w:rsidRDefault="00F748C6" w:rsidP="00871995">
            <w:pPr>
              <w:pStyle w:val="TABLE-cell"/>
              <w:rPr>
                <w:sz w:val="16"/>
                <w:szCs w:val="16"/>
              </w:rPr>
            </w:pPr>
            <w:r w:rsidRPr="00DB2513">
              <w:rPr>
                <w:sz w:val="16"/>
                <w:szCs w:val="16"/>
              </w:rPr>
              <w:t>Currents (river, tidal, ocean)</w:t>
            </w:r>
          </w:p>
        </w:tc>
        <w:tc>
          <w:tcPr>
            <w:tcW w:w="1530" w:type="dxa"/>
            <w:tcBorders>
              <w:top w:val="nil"/>
              <w:left w:val="single" w:sz="2" w:space="0" w:color="000000"/>
              <w:bottom w:val="single" w:sz="2" w:space="0" w:color="000000"/>
              <w:right w:val="nil"/>
            </w:tcBorders>
            <w:vAlign w:val="center"/>
          </w:tcPr>
          <w:p w14:paraId="3865B19D" w14:textId="77777777" w:rsidR="00F748C6" w:rsidRPr="00DB2513" w:rsidRDefault="00F748C6" w:rsidP="00871995">
            <w:pPr>
              <w:pStyle w:val="TABLE-cell"/>
              <w:rPr>
                <w:sz w:val="16"/>
                <w:szCs w:val="16"/>
              </w:rPr>
            </w:pPr>
            <w:r w:rsidRPr="00DB2513">
              <w:rPr>
                <w:sz w:val="16"/>
                <w:szCs w:val="16"/>
              </w:rPr>
              <w:t>Waterway complexity</w:t>
            </w:r>
          </w:p>
        </w:tc>
        <w:tc>
          <w:tcPr>
            <w:tcW w:w="1530" w:type="dxa"/>
            <w:tcBorders>
              <w:top w:val="nil"/>
              <w:left w:val="single" w:sz="2" w:space="0" w:color="000000"/>
              <w:bottom w:val="single" w:sz="2" w:space="0" w:color="000000"/>
              <w:right w:val="nil"/>
            </w:tcBorders>
            <w:vAlign w:val="center"/>
          </w:tcPr>
          <w:p w14:paraId="305B9E24" w14:textId="77777777" w:rsidR="00F748C6" w:rsidRPr="00DB2513" w:rsidRDefault="00F748C6" w:rsidP="00871995">
            <w:pPr>
              <w:pStyle w:val="TABLE-cell"/>
              <w:rPr>
                <w:sz w:val="16"/>
                <w:szCs w:val="16"/>
              </w:rPr>
            </w:pPr>
            <w:r w:rsidRPr="00DB2513">
              <w:rPr>
                <w:sz w:val="16"/>
                <w:szCs w:val="16"/>
              </w:rPr>
              <w:t>Property damage</w:t>
            </w:r>
          </w:p>
        </w:tc>
        <w:tc>
          <w:tcPr>
            <w:tcW w:w="1566" w:type="dxa"/>
            <w:tcBorders>
              <w:top w:val="nil"/>
              <w:left w:val="single" w:sz="2" w:space="0" w:color="000000"/>
              <w:bottom w:val="single" w:sz="2" w:space="0" w:color="000000"/>
              <w:right w:val="single" w:sz="2" w:space="0" w:color="000000"/>
            </w:tcBorders>
            <w:vAlign w:val="center"/>
          </w:tcPr>
          <w:p w14:paraId="45CE9735" w14:textId="77777777" w:rsidR="00F748C6" w:rsidRPr="00DB2513" w:rsidRDefault="00F748C6" w:rsidP="00871995">
            <w:pPr>
              <w:pStyle w:val="TABLE-cell"/>
              <w:rPr>
                <w:sz w:val="16"/>
                <w:szCs w:val="16"/>
              </w:rPr>
            </w:pPr>
            <w:r w:rsidRPr="00DB2513">
              <w:rPr>
                <w:sz w:val="16"/>
                <w:szCs w:val="16"/>
              </w:rPr>
              <w:t>Endangered species</w:t>
            </w:r>
          </w:p>
        </w:tc>
      </w:tr>
      <w:tr w:rsidR="00F748C6" w:rsidRPr="00F913D8" w14:paraId="04F5AD78" w14:textId="77777777" w:rsidTr="00871995">
        <w:trPr>
          <w:cantSplit/>
          <w:jc w:val="center"/>
        </w:trPr>
        <w:tc>
          <w:tcPr>
            <w:tcW w:w="1557" w:type="dxa"/>
            <w:tcBorders>
              <w:top w:val="nil"/>
              <w:left w:val="single" w:sz="2" w:space="0" w:color="000000"/>
              <w:bottom w:val="single" w:sz="2" w:space="0" w:color="000000"/>
              <w:right w:val="nil"/>
            </w:tcBorders>
            <w:vAlign w:val="center"/>
          </w:tcPr>
          <w:p w14:paraId="02D4D666" w14:textId="77777777" w:rsidR="00F748C6" w:rsidRPr="00DB2513" w:rsidRDefault="00F748C6" w:rsidP="00871995">
            <w:pPr>
              <w:pStyle w:val="TABLE-cell"/>
              <w:rPr>
                <w:sz w:val="16"/>
                <w:szCs w:val="16"/>
              </w:rPr>
            </w:pPr>
            <w:r w:rsidRPr="00DB2513">
              <w:rPr>
                <w:sz w:val="16"/>
                <w:szCs w:val="16"/>
              </w:rPr>
              <w:t xml:space="preserve">Nature of cargo </w:t>
            </w:r>
          </w:p>
        </w:tc>
        <w:tc>
          <w:tcPr>
            <w:tcW w:w="1243" w:type="dxa"/>
            <w:tcBorders>
              <w:top w:val="nil"/>
              <w:left w:val="single" w:sz="2" w:space="0" w:color="000000"/>
              <w:bottom w:val="single" w:sz="2" w:space="0" w:color="000000"/>
              <w:right w:val="nil"/>
            </w:tcBorders>
            <w:vAlign w:val="center"/>
          </w:tcPr>
          <w:p w14:paraId="3A31B716" w14:textId="77777777" w:rsidR="00F748C6" w:rsidRPr="00DB2513" w:rsidRDefault="00F748C6" w:rsidP="00871995">
            <w:pPr>
              <w:pStyle w:val="TABLE-cell"/>
              <w:rPr>
                <w:sz w:val="16"/>
                <w:szCs w:val="16"/>
              </w:rPr>
            </w:pPr>
            <w:r w:rsidRPr="00DB2513">
              <w:rPr>
                <w:sz w:val="16"/>
                <w:szCs w:val="16"/>
              </w:rPr>
              <w:t>High speed craft</w:t>
            </w:r>
          </w:p>
        </w:tc>
        <w:tc>
          <w:tcPr>
            <w:tcW w:w="1440" w:type="dxa"/>
            <w:tcBorders>
              <w:top w:val="nil"/>
              <w:left w:val="single" w:sz="2" w:space="0" w:color="000000"/>
              <w:bottom w:val="single" w:sz="2" w:space="0" w:color="000000"/>
              <w:right w:val="nil"/>
            </w:tcBorders>
            <w:vAlign w:val="center"/>
          </w:tcPr>
          <w:p w14:paraId="20498B08" w14:textId="77777777" w:rsidR="00F748C6" w:rsidRPr="00DB2513" w:rsidRDefault="00F748C6" w:rsidP="00871995">
            <w:pPr>
              <w:pStyle w:val="TABLE-cell"/>
              <w:rPr>
                <w:sz w:val="16"/>
                <w:szCs w:val="16"/>
              </w:rPr>
            </w:pPr>
            <w:r w:rsidRPr="00DB2513">
              <w:rPr>
                <w:sz w:val="16"/>
                <w:szCs w:val="16"/>
              </w:rPr>
              <w:t>Visibility restrictions</w:t>
            </w:r>
          </w:p>
        </w:tc>
        <w:tc>
          <w:tcPr>
            <w:tcW w:w="1530" w:type="dxa"/>
            <w:tcBorders>
              <w:top w:val="nil"/>
              <w:left w:val="single" w:sz="2" w:space="0" w:color="000000"/>
              <w:bottom w:val="single" w:sz="2" w:space="0" w:color="000000"/>
              <w:right w:val="nil"/>
            </w:tcBorders>
            <w:vAlign w:val="center"/>
          </w:tcPr>
          <w:p w14:paraId="406779B0" w14:textId="77777777" w:rsidR="00F748C6" w:rsidRPr="00DB2513" w:rsidRDefault="00F748C6" w:rsidP="00871995">
            <w:pPr>
              <w:pStyle w:val="TABLE-cell"/>
              <w:rPr>
                <w:sz w:val="16"/>
                <w:szCs w:val="16"/>
              </w:rPr>
            </w:pPr>
            <w:r w:rsidRPr="00DB2513">
              <w:rPr>
                <w:sz w:val="16"/>
                <w:szCs w:val="16"/>
              </w:rPr>
              <w:t>Bottom type</w:t>
            </w:r>
          </w:p>
        </w:tc>
        <w:tc>
          <w:tcPr>
            <w:tcW w:w="1530" w:type="dxa"/>
            <w:tcBorders>
              <w:top w:val="nil"/>
              <w:left w:val="single" w:sz="2" w:space="0" w:color="000000"/>
              <w:bottom w:val="single" w:sz="2" w:space="0" w:color="000000"/>
              <w:right w:val="nil"/>
            </w:tcBorders>
            <w:vAlign w:val="center"/>
          </w:tcPr>
          <w:p w14:paraId="5CB42F3A" w14:textId="77777777" w:rsidR="00F748C6" w:rsidRPr="00DB2513" w:rsidRDefault="00F748C6" w:rsidP="00871995">
            <w:pPr>
              <w:pStyle w:val="TABLE-cell"/>
              <w:rPr>
                <w:sz w:val="16"/>
                <w:szCs w:val="16"/>
              </w:rPr>
            </w:pPr>
            <w:r w:rsidRPr="00DB2513">
              <w:rPr>
                <w:sz w:val="16"/>
                <w:szCs w:val="16"/>
              </w:rPr>
              <w:t>Denial of use of waterway</w:t>
            </w:r>
          </w:p>
        </w:tc>
        <w:tc>
          <w:tcPr>
            <w:tcW w:w="1566" w:type="dxa"/>
            <w:tcBorders>
              <w:top w:val="nil"/>
              <w:left w:val="single" w:sz="2" w:space="0" w:color="000000"/>
              <w:bottom w:val="single" w:sz="2" w:space="0" w:color="000000"/>
              <w:right w:val="single" w:sz="2" w:space="0" w:color="000000"/>
            </w:tcBorders>
            <w:vAlign w:val="center"/>
          </w:tcPr>
          <w:p w14:paraId="07849931" w14:textId="77777777" w:rsidR="00F748C6" w:rsidRPr="00DB2513" w:rsidRDefault="00F748C6" w:rsidP="00871995">
            <w:pPr>
              <w:pStyle w:val="TABLE-cell"/>
              <w:rPr>
                <w:sz w:val="16"/>
                <w:szCs w:val="16"/>
              </w:rPr>
            </w:pPr>
            <w:r w:rsidRPr="00DB2513">
              <w:rPr>
                <w:sz w:val="16"/>
                <w:szCs w:val="16"/>
              </w:rPr>
              <w:t>Shoreline damage</w:t>
            </w:r>
          </w:p>
        </w:tc>
      </w:tr>
      <w:tr w:rsidR="00F748C6" w:rsidRPr="00F913D8" w14:paraId="2BD31EB3" w14:textId="77777777" w:rsidTr="00871995">
        <w:trPr>
          <w:cantSplit/>
          <w:jc w:val="center"/>
        </w:trPr>
        <w:tc>
          <w:tcPr>
            <w:tcW w:w="1557" w:type="dxa"/>
            <w:tcBorders>
              <w:top w:val="nil"/>
              <w:left w:val="single" w:sz="2" w:space="0" w:color="000000"/>
              <w:bottom w:val="single" w:sz="2" w:space="0" w:color="000000"/>
              <w:right w:val="nil"/>
            </w:tcBorders>
            <w:vAlign w:val="center"/>
          </w:tcPr>
          <w:p w14:paraId="600C7EB4" w14:textId="2B976020" w:rsidR="00F748C6" w:rsidRPr="00DB2513" w:rsidRDefault="00F748C6" w:rsidP="00702AC5">
            <w:pPr>
              <w:pStyle w:val="TABLE-cell"/>
              <w:rPr>
                <w:sz w:val="16"/>
                <w:szCs w:val="16"/>
              </w:rPr>
            </w:pPr>
            <w:r w:rsidRPr="00956B5F">
              <w:rPr>
                <w:sz w:val="16"/>
                <w:szCs w:val="16"/>
              </w:rPr>
              <w:t>Participation rate in routing l systems, such as VTS.</w:t>
            </w:r>
          </w:p>
        </w:tc>
        <w:tc>
          <w:tcPr>
            <w:tcW w:w="1243" w:type="dxa"/>
            <w:tcBorders>
              <w:top w:val="nil"/>
              <w:left w:val="single" w:sz="2" w:space="0" w:color="000000"/>
              <w:bottom w:val="single" w:sz="2" w:space="0" w:color="000000"/>
              <w:right w:val="nil"/>
            </w:tcBorders>
            <w:vAlign w:val="center"/>
          </w:tcPr>
          <w:p w14:paraId="5A659C60" w14:textId="77777777" w:rsidR="00F748C6" w:rsidRPr="00DB2513" w:rsidRDefault="00956B5F" w:rsidP="00871995">
            <w:pPr>
              <w:pStyle w:val="TABLE-cell"/>
              <w:rPr>
                <w:sz w:val="16"/>
                <w:szCs w:val="16"/>
              </w:rPr>
            </w:pPr>
            <w:r>
              <w:rPr>
                <w:sz w:val="16"/>
                <w:szCs w:val="16"/>
              </w:rPr>
              <w:t>Passenger ships</w:t>
            </w:r>
          </w:p>
        </w:tc>
        <w:tc>
          <w:tcPr>
            <w:tcW w:w="1440" w:type="dxa"/>
            <w:tcBorders>
              <w:top w:val="nil"/>
              <w:left w:val="single" w:sz="2" w:space="0" w:color="000000"/>
              <w:bottom w:val="single" w:sz="2" w:space="0" w:color="000000"/>
              <w:right w:val="nil"/>
            </w:tcBorders>
            <w:vAlign w:val="center"/>
          </w:tcPr>
          <w:p w14:paraId="072CF8AD" w14:textId="77777777" w:rsidR="00F748C6" w:rsidRPr="00DB2513" w:rsidRDefault="00F748C6" w:rsidP="00871995">
            <w:pPr>
              <w:pStyle w:val="TABLE-cell"/>
              <w:rPr>
                <w:sz w:val="16"/>
                <w:szCs w:val="16"/>
              </w:rPr>
            </w:pPr>
            <w:r w:rsidRPr="00DB2513">
              <w:rPr>
                <w:sz w:val="16"/>
                <w:szCs w:val="16"/>
              </w:rPr>
              <w:t>Ice conditions</w:t>
            </w:r>
          </w:p>
        </w:tc>
        <w:tc>
          <w:tcPr>
            <w:tcW w:w="1530" w:type="dxa"/>
            <w:tcBorders>
              <w:top w:val="nil"/>
              <w:left w:val="single" w:sz="2" w:space="0" w:color="000000"/>
              <w:bottom w:val="single" w:sz="2" w:space="0" w:color="000000"/>
              <w:right w:val="nil"/>
            </w:tcBorders>
            <w:vAlign w:val="center"/>
          </w:tcPr>
          <w:p w14:paraId="634CCA9B" w14:textId="77777777" w:rsidR="00F748C6" w:rsidRPr="00DB2513" w:rsidRDefault="00F748C6" w:rsidP="00871995">
            <w:pPr>
              <w:pStyle w:val="TABLE-cell"/>
              <w:rPr>
                <w:sz w:val="16"/>
                <w:szCs w:val="16"/>
              </w:rPr>
            </w:pPr>
            <w:r w:rsidRPr="00DB2513">
              <w:rPr>
                <w:sz w:val="16"/>
                <w:szCs w:val="16"/>
              </w:rPr>
              <w:t>Stability (siltation)</w:t>
            </w:r>
          </w:p>
        </w:tc>
        <w:tc>
          <w:tcPr>
            <w:tcW w:w="1530" w:type="dxa"/>
            <w:tcBorders>
              <w:top w:val="nil"/>
              <w:left w:val="single" w:sz="2" w:space="0" w:color="000000"/>
              <w:bottom w:val="single" w:sz="2" w:space="0" w:color="000000"/>
              <w:right w:val="nil"/>
            </w:tcBorders>
            <w:vAlign w:val="center"/>
          </w:tcPr>
          <w:p w14:paraId="14057A46" w14:textId="77777777" w:rsidR="00F748C6" w:rsidRPr="00DB2513" w:rsidRDefault="00F748C6" w:rsidP="00871995">
            <w:pPr>
              <w:pStyle w:val="TABLE-cell"/>
              <w:rPr>
                <w:sz w:val="16"/>
                <w:szCs w:val="16"/>
              </w:rPr>
            </w:pPr>
          </w:p>
        </w:tc>
        <w:tc>
          <w:tcPr>
            <w:tcW w:w="1566" w:type="dxa"/>
            <w:tcBorders>
              <w:top w:val="nil"/>
              <w:left w:val="single" w:sz="2" w:space="0" w:color="000000"/>
              <w:bottom w:val="single" w:sz="2" w:space="0" w:color="000000"/>
              <w:right w:val="single" w:sz="2" w:space="0" w:color="000000"/>
            </w:tcBorders>
            <w:vAlign w:val="center"/>
          </w:tcPr>
          <w:p w14:paraId="31307A5D" w14:textId="77777777" w:rsidR="00F748C6" w:rsidRPr="00DB2513" w:rsidRDefault="00F748C6" w:rsidP="00871995">
            <w:pPr>
              <w:pStyle w:val="TABLE-cell"/>
              <w:rPr>
                <w:sz w:val="16"/>
                <w:szCs w:val="16"/>
              </w:rPr>
            </w:pPr>
            <w:r w:rsidRPr="00DB2513">
              <w:rPr>
                <w:sz w:val="16"/>
                <w:szCs w:val="16"/>
              </w:rPr>
              <w:t>Reef damage</w:t>
            </w:r>
          </w:p>
        </w:tc>
      </w:tr>
      <w:tr w:rsidR="00F748C6" w:rsidRPr="00F913D8" w14:paraId="7EDD3D78" w14:textId="77777777" w:rsidTr="00871995">
        <w:trPr>
          <w:cantSplit/>
          <w:jc w:val="center"/>
        </w:trPr>
        <w:tc>
          <w:tcPr>
            <w:tcW w:w="1557" w:type="dxa"/>
            <w:tcBorders>
              <w:top w:val="nil"/>
              <w:left w:val="single" w:sz="2" w:space="0" w:color="000000"/>
              <w:bottom w:val="single" w:sz="2" w:space="0" w:color="000000"/>
              <w:right w:val="nil"/>
            </w:tcBorders>
            <w:vAlign w:val="center"/>
          </w:tcPr>
          <w:p w14:paraId="5D4D757E" w14:textId="77777777" w:rsidR="00F748C6" w:rsidRPr="00DB2513" w:rsidRDefault="00F748C6" w:rsidP="00871995">
            <w:pPr>
              <w:pStyle w:val="TABLE-cell"/>
              <w:rPr>
                <w:sz w:val="16"/>
                <w:szCs w:val="16"/>
              </w:rPr>
            </w:pPr>
          </w:p>
        </w:tc>
        <w:tc>
          <w:tcPr>
            <w:tcW w:w="1243" w:type="dxa"/>
            <w:tcBorders>
              <w:top w:val="nil"/>
              <w:left w:val="single" w:sz="2" w:space="0" w:color="000000"/>
              <w:bottom w:val="single" w:sz="2" w:space="0" w:color="000000"/>
              <w:right w:val="nil"/>
            </w:tcBorders>
            <w:vAlign w:val="center"/>
          </w:tcPr>
          <w:p w14:paraId="7FA15303" w14:textId="77777777" w:rsidR="00F748C6" w:rsidRPr="00DB2513" w:rsidRDefault="00F748C6" w:rsidP="00871995">
            <w:pPr>
              <w:pStyle w:val="TABLE-cell"/>
              <w:rPr>
                <w:sz w:val="16"/>
                <w:szCs w:val="16"/>
              </w:rPr>
            </w:pPr>
          </w:p>
        </w:tc>
        <w:tc>
          <w:tcPr>
            <w:tcW w:w="1440" w:type="dxa"/>
            <w:tcBorders>
              <w:top w:val="nil"/>
              <w:left w:val="single" w:sz="2" w:space="0" w:color="000000"/>
              <w:bottom w:val="single" w:sz="2" w:space="0" w:color="000000"/>
              <w:right w:val="nil"/>
            </w:tcBorders>
            <w:vAlign w:val="center"/>
          </w:tcPr>
          <w:p w14:paraId="6AFA9E09" w14:textId="77777777" w:rsidR="00F748C6" w:rsidRPr="00DB2513" w:rsidRDefault="00F748C6" w:rsidP="00871995">
            <w:pPr>
              <w:pStyle w:val="TABLE-cell"/>
              <w:rPr>
                <w:sz w:val="16"/>
                <w:szCs w:val="16"/>
              </w:rPr>
            </w:pPr>
            <w:r w:rsidRPr="00DB2513">
              <w:rPr>
                <w:sz w:val="16"/>
                <w:szCs w:val="16"/>
              </w:rPr>
              <w:t>Background lighting</w:t>
            </w:r>
          </w:p>
        </w:tc>
        <w:tc>
          <w:tcPr>
            <w:tcW w:w="1530" w:type="dxa"/>
            <w:tcBorders>
              <w:top w:val="nil"/>
              <w:left w:val="single" w:sz="2" w:space="0" w:color="000000"/>
              <w:bottom w:val="single" w:sz="2" w:space="0" w:color="000000"/>
              <w:right w:val="nil"/>
            </w:tcBorders>
            <w:vAlign w:val="center"/>
          </w:tcPr>
          <w:p w14:paraId="2B8DBA87" w14:textId="77777777" w:rsidR="00F748C6" w:rsidRPr="00DB2513" w:rsidRDefault="00F748C6" w:rsidP="00871995">
            <w:pPr>
              <w:pStyle w:val="TABLE-cell"/>
              <w:rPr>
                <w:sz w:val="16"/>
                <w:szCs w:val="16"/>
              </w:rPr>
            </w:pPr>
            <w:r w:rsidRPr="00DB2513">
              <w:rPr>
                <w:sz w:val="16"/>
                <w:szCs w:val="16"/>
              </w:rPr>
              <w:t>AtoN Mix and Configuration</w:t>
            </w:r>
          </w:p>
        </w:tc>
        <w:tc>
          <w:tcPr>
            <w:tcW w:w="1530" w:type="dxa"/>
            <w:tcBorders>
              <w:top w:val="nil"/>
              <w:left w:val="single" w:sz="2" w:space="0" w:color="000000"/>
              <w:bottom w:val="single" w:sz="2" w:space="0" w:color="000000"/>
              <w:right w:val="nil"/>
            </w:tcBorders>
            <w:vAlign w:val="center"/>
          </w:tcPr>
          <w:p w14:paraId="77399F3C" w14:textId="77777777" w:rsidR="00F748C6" w:rsidRPr="00DB2513" w:rsidRDefault="00F748C6" w:rsidP="00871995">
            <w:pPr>
              <w:pStyle w:val="TABLE-cell"/>
              <w:rPr>
                <w:sz w:val="16"/>
                <w:szCs w:val="16"/>
              </w:rPr>
            </w:pPr>
          </w:p>
        </w:tc>
        <w:tc>
          <w:tcPr>
            <w:tcW w:w="1566" w:type="dxa"/>
            <w:tcBorders>
              <w:top w:val="nil"/>
              <w:left w:val="single" w:sz="2" w:space="0" w:color="000000"/>
              <w:bottom w:val="single" w:sz="2" w:space="0" w:color="000000"/>
              <w:right w:val="single" w:sz="2" w:space="0" w:color="000000"/>
            </w:tcBorders>
            <w:vAlign w:val="center"/>
          </w:tcPr>
          <w:p w14:paraId="789ECAF6" w14:textId="77777777" w:rsidR="00F748C6" w:rsidRPr="00DB2513" w:rsidRDefault="00F748C6" w:rsidP="00871995">
            <w:pPr>
              <w:pStyle w:val="TABLE-cell"/>
              <w:rPr>
                <w:sz w:val="16"/>
                <w:szCs w:val="16"/>
              </w:rPr>
            </w:pPr>
            <w:r w:rsidRPr="00DB2513">
              <w:rPr>
                <w:sz w:val="16"/>
                <w:szCs w:val="16"/>
              </w:rPr>
              <w:t>Economic impacts</w:t>
            </w:r>
          </w:p>
        </w:tc>
      </w:tr>
      <w:tr w:rsidR="00F748C6" w:rsidRPr="00F913D8" w14:paraId="7FE98807" w14:textId="77777777" w:rsidTr="00871995">
        <w:trPr>
          <w:cantSplit/>
          <w:jc w:val="center"/>
        </w:trPr>
        <w:tc>
          <w:tcPr>
            <w:tcW w:w="1557" w:type="dxa"/>
            <w:tcBorders>
              <w:top w:val="nil"/>
              <w:left w:val="single" w:sz="2" w:space="0" w:color="000000"/>
              <w:bottom w:val="single" w:sz="2" w:space="0" w:color="000000"/>
              <w:right w:val="nil"/>
            </w:tcBorders>
            <w:vAlign w:val="center"/>
          </w:tcPr>
          <w:p w14:paraId="088C1969" w14:textId="77777777" w:rsidR="00F748C6" w:rsidRPr="00DB2513" w:rsidRDefault="00F748C6" w:rsidP="00871995">
            <w:pPr>
              <w:pStyle w:val="TABLE-cell"/>
              <w:rPr>
                <w:sz w:val="16"/>
                <w:szCs w:val="16"/>
              </w:rPr>
            </w:pPr>
          </w:p>
        </w:tc>
        <w:tc>
          <w:tcPr>
            <w:tcW w:w="1243" w:type="dxa"/>
            <w:tcBorders>
              <w:top w:val="nil"/>
              <w:left w:val="single" w:sz="2" w:space="0" w:color="000000"/>
              <w:bottom w:val="single" w:sz="2" w:space="0" w:color="000000"/>
              <w:right w:val="nil"/>
            </w:tcBorders>
            <w:vAlign w:val="center"/>
          </w:tcPr>
          <w:p w14:paraId="01B78B85" w14:textId="77777777" w:rsidR="00F748C6" w:rsidRPr="00DB2513" w:rsidRDefault="00F748C6" w:rsidP="00871995">
            <w:pPr>
              <w:pStyle w:val="TABLE-cell"/>
              <w:rPr>
                <w:sz w:val="16"/>
                <w:szCs w:val="16"/>
              </w:rPr>
            </w:pPr>
          </w:p>
        </w:tc>
        <w:tc>
          <w:tcPr>
            <w:tcW w:w="1440" w:type="dxa"/>
            <w:tcBorders>
              <w:top w:val="nil"/>
              <w:left w:val="single" w:sz="2" w:space="0" w:color="000000"/>
              <w:bottom w:val="single" w:sz="2" w:space="0" w:color="000000"/>
              <w:right w:val="nil"/>
            </w:tcBorders>
            <w:vAlign w:val="center"/>
          </w:tcPr>
          <w:p w14:paraId="79700D88" w14:textId="77777777" w:rsidR="00F748C6" w:rsidRPr="00DB2513" w:rsidRDefault="00F748C6" w:rsidP="00871995">
            <w:pPr>
              <w:pStyle w:val="TABLE-cell"/>
              <w:rPr>
                <w:sz w:val="16"/>
                <w:szCs w:val="16"/>
              </w:rPr>
            </w:pPr>
            <w:r w:rsidRPr="00DB2513">
              <w:rPr>
                <w:sz w:val="16"/>
                <w:szCs w:val="16"/>
              </w:rPr>
              <w:t>Debris</w:t>
            </w:r>
          </w:p>
        </w:tc>
        <w:tc>
          <w:tcPr>
            <w:tcW w:w="1530" w:type="dxa"/>
            <w:tcBorders>
              <w:top w:val="nil"/>
              <w:left w:val="single" w:sz="2" w:space="0" w:color="000000"/>
              <w:bottom w:val="single" w:sz="2" w:space="0" w:color="000000"/>
              <w:right w:val="nil"/>
            </w:tcBorders>
            <w:vAlign w:val="center"/>
          </w:tcPr>
          <w:p w14:paraId="5AC41EA8" w14:textId="77777777" w:rsidR="00F748C6" w:rsidRPr="00DB2513" w:rsidRDefault="00F748C6" w:rsidP="00871995">
            <w:pPr>
              <w:pStyle w:val="TABLE-cell"/>
              <w:rPr>
                <w:sz w:val="16"/>
                <w:szCs w:val="16"/>
              </w:rPr>
            </w:pPr>
            <w:r w:rsidRPr="00DB2513">
              <w:rPr>
                <w:sz w:val="16"/>
                <w:szCs w:val="16"/>
              </w:rPr>
              <w:t>Quality of Hydrographical Data</w:t>
            </w:r>
          </w:p>
        </w:tc>
        <w:tc>
          <w:tcPr>
            <w:tcW w:w="1530" w:type="dxa"/>
            <w:tcBorders>
              <w:top w:val="nil"/>
              <w:left w:val="single" w:sz="2" w:space="0" w:color="000000"/>
              <w:bottom w:val="single" w:sz="2" w:space="0" w:color="000000"/>
              <w:right w:val="nil"/>
            </w:tcBorders>
            <w:vAlign w:val="center"/>
          </w:tcPr>
          <w:p w14:paraId="30D8F45D" w14:textId="77777777" w:rsidR="00F748C6" w:rsidRPr="00DB2513" w:rsidRDefault="00F748C6" w:rsidP="00871995">
            <w:pPr>
              <w:pStyle w:val="TABLE-cell"/>
              <w:rPr>
                <w:sz w:val="16"/>
                <w:szCs w:val="16"/>
              </w:rPr>
            </w:pPr>
          </w:p>
        </w:tc>
        <w:tc>
          <w:tcPr>
            <w:tcW w:w="1566" w:type="dxa"/>
            <w:tcBorders>
              <w:top w:val="nil"/>
              <w:left w:val="single" w:sz="2" w:space="0" w:color="000000"/>
              <w:bottom w:val="single" w:sz="2" w:space="0" w:color="000000"/>
              <w:right w:val="single" w:sz="2" w:space="0" w:color="000000"/>
            </w:tcBorders>
            <w:vAlign w:val="center"/>
          </w:tcPr>
          <w:p w14:paraId="0E236BC1" w14:textId="77777777" w:rsidR="00F748C6" w:rsidRPr="00DB2513" w:rsidRDefault="00F748C6" w:rsidP="00871995">
            <w:pPr>
              <w:pStyle w:val="TABLE-cell"/>
              <w:rPr>
                <w:sz w:val="16"/>
                <w:szCs w:val="16"/>
              </w:rPr>
            </w:pPr>
          </w:p>
        </w:tc>
      </w:tr>
    </w:tbl>
    <w:p w14:paraId="3D14683C" w14:textId="77777777" w:rsidR="003C3B7C" w:rsidRPr="00F913D8" w:rsidRDefault="003C3B7C" w:rsidP="003271D3">
      <w:pPr>
        <w:tabs>
          <w:tab w:val="left" w:pos="720"/>
          <w:tab w:val="num" w:pos="1080"/>
        </w:tabs>
      </w:pPr>
    </w:p>
    <w:p w14:paraId="52EF8AA8" w14:textId="77777777" w:rsidR="003C3B7C" w:rsidRPr="00956B5F" w:rsidRDefault="00F748C6" w:rsidP="003271D3">
      <w:pPr>
        <w:pStyle w:val="Heading4"/>
      </w:pPr>
      <w:bookmarkStart w:id="26" w:name="_Ref335142560"/>
      <w:r>
        <w:t xml:space="preserve"> </w:t>
      </w:r>
      <w:proofErr w:type="gramStart"/>
      <w:r w:rsidR="00BF1228" w:rsidRPr="00956B5F">
        <w:t>e</w:t>
      </w:r>
      <w:proofErr w:type="gramEnd"/>
      <w:r w:rsidR="00BF1228" w:rsidRPr="00956B5F">
        <w:t>-Navigation</w:t>
      </w:r>
      <w:r w:rsidR="003C3B7C" w:rsidRPr="00956B5F">
        <w:t xml:space="preserve"> </w:t>
      </w:r>
      <w:r w:rsidRPr="00956B5F">
        <w:t xml:space="preserve">hazard </w:t>
      </w:r>
      <w:r w:rsidR="003C3B7C" w:rsidRPr="00956B5F">
        <w:t>considerations</w:t>
      </w:r>
      <w:bookmarkEnd w:id="26"/>
    </w:p>
    <w:p w14:paraId="4AA72619" w14:textId="77777777" w:rsidR="003C3B7C" w:rsidRPr="00956B5F" w:rsidRDefault="003C3B7C" w:rsidP="00397D5B">
      <w:pPr>
        <w:pStyle w:val="BodyText"/>
      </w:pPr>
      <w:r w:rsidRPr="00956B5F">
        <w:rPr>
          <w:lang w:val="en-US"/>
        </w:rPr>
        <w:t xml:space="preserve">The most important risk factor related to </w:t>
      </w:r>
      <w:r w:rsidR="00BF1228" w:rsidRPr="00956B5F">
        <w:rPr>
          <w:lang w:val="en-US"/>
        </w:rPr>
        <w:t>e-Navigation</w:t>
      </w:r>
      <w:r w:rsidRPr="00956B5F">
        <w:rPr>
          <w:lang w:val="en-US"/>
        </w:rPr>
        <w:t xml:space="preserve"> is probably an unconditional reliance on, and/or a critical dependency on a particular electronic navigation aid.</w:t>
      </w:r>
      <w:r w:rsidR="003271D3">
        <w:rPr>
          <w:lang w:val="en-US"/>
        </w:rPr>
        <w:t xml:space="preserve"> </w:t>
      </w:r>
      <w:r w:rsidRPr="00956B5F">
        <w:rPr>
          <w:lang w:val="en-US"/>
        </w:rPr>
        <w:t xml:space="preserve"> Apart from introducing a single point of failure, the possibility that the navigator misinterprets information or makes an operational error becomes more likely. </w:t>
      </w:r>
    </w:p>
    <w:p w14:paraId="096D6979" w14:textId="77777777" w:rsidR="003C3B7C" w:rsidRPr="00956B5F" w:rsidRDefault="003C3B7C" w:rsidP="00397D5B">
      <w:pPr>
        <w:pStyle w:val="BodyText"/>
      </w:pPr>
      <w:r w:rsidRPr="00956B5F">
        <w:rPr>
          <w:lang w:val="en-US"/>
        </w:rPr>
        <w:t>The following contributing factors may be considered:</w:t>
      </w:r>
    </w:p>
    <w:p w14:paraId="4573F902" w14:textId="77777777" w:rsidR="003C3B7C" w:rsidRPr="00956B5F" w:rsidRDefault="003C3B7C" w:rsidP="00FC1D24">
      <w:pPr>
        <w:pStyle w:val="List1"/>
        <w:numPr>
          <w:ilvl w:val="0"/>
          <w:numId w:val="50"/>
        </w:numPr>
      </w:pPr>
      <w:r w:rsidRPr="006619B3">
        <w:rPr>
          <w:lang w:val="en-US"/>
        </w:rPr>
        <w:t>GNSS vulnerability</w:t>
      </w:r>
      <w:r w:rsidR="003271D3" w:rsidRPr="006619B3">
        <w:rPr>
          <w:lang w:val="en-US"/>
        </w:rPr>
        <w:t>.</w:t>
      </w:r>
    </w:p>
    <w:p w14:paraId="0D24A875" w14:textId="77777777" w:rsidR="003C3B7C" w:rsidRPr="00956B5F" w:rsidRDefault="003C3B7C" w:rsidP="006619B3">
      <w:pPr>
        <w:pStyle w:val="List1"/>
      </w:pPr>
      <w:r w:rsidRPr="00956B5F">
        <w:rPr>
          <w:lang w:val="en-US"/>
        </w:rPr>
        <w:t>Reliability of input data</w:t>
      </w:r>
      <w:r w:rsidR="003271D3">
        <w:rPr>
          <w:lang w:val="en-US"/>
        </w:rPr>
        <w:t>.</w:t>
      </w:r>
    </w:p>
    <w:p w14:paraId="525F451A" w14:textId="77777777" w:rsidR="003C3B7C" w:rsidRPr="00956B5F" w:rsidRDefault="003C3B7C" w:rsidP="006619B3">
      <w:pPr>
        <w:pStyle w:val="List1"/>
      </w:pPr>
      <w:r w:rsidRPr="00956B5F">
        <w:rPr>
          <w:lang w:val="en-US"/>
        </w:rPr>
        <w:t>Redundancy of systems</w:t>
      </w:r>
      <w:r w:rsidR="003271D3">
        <w:rPr>
          <w:lang w:val="en-US"/>
        </w:rPr>
        <w:t>.</w:t>
      </w:r>
    </w:p>
    <w:p w14:paraId="2BEAE3EB" w14:textId="77777777" w:rsidR="003C3B7C" w:rsidRPr="00956B5F" w:rsidRDefault="003C3B7C" w:rsidP="006619B3">
      <w:pPr>
        <w:pStyle w:val="List1"/>
      </w:pPr>
      <w:r w:rsidRPr="00956B5F">
        <w:rPr>
          <w:lang w:val="en-US"/>
        </w:rPr>
        <w:t xml:space="preserve">Level of use of </w:t>
      </w:r>
      <w:r w:rsidR="00BF1228" w:rsidRPr="00956B5F">
        <w:rPr>
          <w:lang w:val="en-US"/>
        </w:rPr>
        <w:t>e-Navigation</w:t>
      </w:r>
      <w:r w:rsidRPr="00956B5F">
        <w:rPr>
          <w:lang w:val="en-US"/>
        </w:rPr>
        <w:t xml:space="preserve"> within waterway user groups</w:t>
      </w:r>
      <w:r w:rsidR="003271D3">
        <w:rPr>
          <w:lang w:val="en-US"/>
        </w:rPr>
        <w:t>.</w:t>
      </w:r>
    </w:p>
    <w:p w14:paraId="6D36704E" w14:textId="694F6B9D" w:rsidR="003C3B7C" w:rsidRPr="00956B5F" w:rsidRDefault="00702AC5" w:rsidP="006619B3">
      <w:pPr>
        <w:pStyle w:val="List1"/>
      </w:pPr>
      <w:r>
        <w:rPr>
          <w:lang w:val="en-US"/>
        </w:rPr>
        <w:t>I</w:t>
      </w:r>
      <w:r w:rsidRPr="00956B5F">
        <w:rPr>
          <w:lang w:val="en-US"/>
        </w:rPr>
        <w:t xml:space="preserve">nformation </w:t>
      </w:r>
      <w:r w:rsidR="003C3B7C" w:rsidRPr="00956B5F">
        <w:rPr>
          <w:lang w:val="en-US"/>
        </w:rPr>
        <w:t>to land-use controls</w:t>
      </w:r>
      <w:r w:rsidR="003271D3">
        <w:rPr>
          <w:lang w:val="en-US"/>
        </w:rPr>
        <w:t>.</w:t>
      </w:r>
    </w:p>
    <w:p w14:paraId="5C7F5A8B" w14:textId="26E04486" w:rsidR="003C3B7C" w:rsidRPr="00956B5F" w:rsidRDefault="00702AC5" w:rsidP="006619B3">
      <w:pPr>
        <w:pStyle w:val="List1"/>
      </w:pPr>
      <w:r>
        <w:rPr>
          <w:lang w:val="en-US"/>
        </w:rPr>
        <w:t>A</w:t>
      </w:r>
      <w:r w:rsidRPr="00956B5F">
        <w:rPr>
          <w:lang w:val="en-US"/>
        </w:rPr>
        <w:t xml:space="preserve">vailability </w:t>
      </w:r>
      <w:r w:rsidR="003C3B7C" w:rsidRPr="00956B5F">
        <w:rPr>
          <w:lang w:val="en-US"/>
        </w:rPr>
        <w:t xml:space="preserve">of </w:t>
      </w:r>
      <w:r w:rsidR="00BF1228" w:rsidRPr="00956B5F">
        <w:rPr>
          <w:lang w:val="en-US"/>
        </w:rPr>
        <w:t>e-Navigation</w:t>
      </w:r>
      <w:r w:rsidR="003C3B7C" w:rsidRPr="00956B5F">
        <w:rPr>
          <w:lang w:val="en-US"/>
        </w:rPr>
        <w:t xml:space="preserve"> information for the waterway</w:t>
      </w:r>
      <w:r w:rsidR="003271D3">
        <w:rPr>
          <w:lang w:val="en-US"/>
        </w:rPr>
        <w:t>.</w:t>
      </w:r>
    </w:p>
    <w:p w14:paraId="1CC16A3A" w14:textId="77777777" w:rsidR="00BF1228" w:rsidRPr="00956B5F" w:rsidRDefault="00BF1228" w:rsidP="006619B3">
      <w:pPr>
        <w:pStyle w:val="List1"/>
      </w:pPr>
      <w:r w:rsidRPr="00956B5F">
        <w:rPr>
          <w:lang w:val="en-US"/>
        </w:rPr>
        <w:lastRenderedPageBreak/>
        <w:t>Quality of ship/shore communication</w:t>
      </w:r>
      <w:r w:rsidR="003271D3">
        <w:rPr>
          <w:lang w:val="en-US"/>
        </w:rPr>
        <w:t>.</w:t>
      </w:r>
    </w:p>
    <w:p w14:paraId="431503D8" w14:textId="77777777" w:rsidR="00BF1228" w:rsidRPr="00956B5F" w:rsidRDefault="00BF1228" w:rsidP="006619B3">
      <w:pPr>
        <w:pStyle w:val="List1"/>
      </w:pPr>
      <w:r w:rsidRPr="00956B5F">
        <w:rPr>
          <w:lang w:val="en-US"/>
        </w:rPr>
        <w:t>Ability of ship to receive and display e-Navigation information</w:t>
      </w:r>
      <w:r w:rsidR="003271D3">
        <w:rPr>
          <w:lang w:val="en-US"/>
        </w:rPr>
        <w:t>.</w:t>
      </w:r>
    </w:p>
    <w:p w14:paraId="184147F8" w14:textId="77777777" w:rsidR="003C3B7C" w:rsidRDefault="00F748C6" w:rsidP="006619B3">
      <w:pPr>
        <w:pStyle w:val="List1"/>
      </w:pPr>
      <w:r w:rsidRPr="00956B5F">
        <w:rPr>
          <w:lang w:val="en-US"/>
        </w:rPr>
        <w:t>Over reliance on e-Navigation</w:t>
      </w:r>
      <w:r w:rsidR="003271D3">
        <w:rPr>
          <w:lang w:val="en-US"/>
        </w:rPr>
        <w:t>.</w:t>
      </w:r>
    </w:p>
    <w:p w14:paraId="1B72A80C" w14:textId="77777777" w:rsidR="003C3B7C" w:rsidRDefault="003C3B7C" w:rsidP="003271D3">
      <w:pPr>
        <w:pStyle w:val="Heading4"/>
      </w:pPr>
      <w:r w:rsidRPr="006724FD">
        <w:t>Major Contributors to Risk</w:t>
      </w:r>
    </w:p>
    <w:p w14:paraId="18A59B9E" w14:textId="77777777" w:rsidR="003C3B7C" w:rsidRPr="00F913D8" w:rsidRDefault="003C3B7C" w:rsidP="00397D5B">
      <w:pPr>
        <w:pStyle w:val="BodyText"/>
      </w:pPr>
      <w:r w:rsidRPr="00F913D8">
        <w:t>Care should be taken to ensure that the list of hazards includ</w:t>
      </w:r>
      <w:r>
        <w:t>es</w:t>
      </w:r>
      <w:r w:rsidRPr="00F913D8">
        <w:t xml:space="preserve"> items such as failure of management to have adequate change management procedures; lack of investigation and follow-up when process failures occur</w:t>
      </w:r>
      <w:proofErr w:type="gramStart"/>
      <w:r w:rsidRPr="00F913D8">
        <w:t>;</w:t>
      </w:r>
      <w:proofErr w:type="gramEnd"/>
      <w:r w:rsidRPr="00F913D8">
        <w:t xml:space="preserve"> the lack of an incident investigation protoco</w:t>
      </w:r>
      <w:r>
        <w:t>l within the organization.</w:t>
      </w:r>
    </w:p>
    <w:p w14:paraId="244FCC46" w14:textId="77777777" w:rsidR="003C3B7C" w:rsidRDefault="003C3B7C" w:rsidP="00397D5B">
      <w:pPr>
        <w:pStyle w:val="Heading3"/>
      </w:pPr>
      <w:bookmarkStart w:id="27" w:name="_Toc228439085"/>
      <w:r w:rsidRPr="006724FD">
        <w:t>Results</w:t>
      </w:r>
      <w:bookmarkEnd w:id="27"/>
    </w:p>
    <w:p w14:paraId="245C6509" w14:textId="0322BAF4" w:rsidR="003C3B7C" w:rsidRPr="00F913D8" w:rsidRDefault="00F748C6" w:rsidP="00397D5B">
      <w:pPr>
        <w:pStyle w:val="BodyText"/>
      </w:pPr>
      <w:r>
        <w:t xml:space="preserve">The output from Step 1, Identifying Hazards </w:t>
      </w:r>
      <w:r w:rsidR="00741A69">
        <w:t>comprises:</w:t>
      </w:r>
    </w:p>
    <w:p w14:paraId="079CC850" w14:textId="74843D94" w:rsidR="003C3B7C" w:rsidRDefault="003C3B7C" w:rsidP="006619B3">
      <w:pPr>
        <w:pStyle w:val="List1"/>
        <w:numPr>
          <w:ilvl w:val="0"/>
          <w:numId w:val="8"/>
        </w:numPr>
      </w:pPr>
      <w:r>
        <w:t>P</w:t>
      </w:r>
      <w:r w:rsidRPr="006724FD">
        <w:t>rioritized list</w:t>
      </w:r>
      <w:r w:rsidR="00741A69">
        <w:t xml:space="preserve"> of hazards/unwanted events</w:t>
      </w:r>
      <w:r w:rsidR="006929C7">
        <w:t>.</w:t>
      </w:r>
    </w:p>
    <w:p w14:paraId="24BD67D3" w14:textId="77777777" w:rsidR="003C3B7C" w:rsidRDefault="003C3B7C" w:rsidP="006619B3">
      <w:pPr>
        <w:pStyle w:val="List1"/>
      </w:pPr>
      <w:r>
        <w:t>P</w:t>
      </w:r>
      <w:r w:rsidRPr="006724FD">
        <w:t>reliminary description of the</w:t>
      </w:r>
      <w:bookmarkStart w:id="28" w:name="_Toc494680643"/>
      <w:r w:rsidRPr="006724FD">
        <w:t xml:space="preserve"> hazards/unwanted events.</w:t>
      </w:r>
    </w:p>
    <w:p w14:paraId="1144DD6D" w14:textId="77777777" w:rsidR="003C3B7C" w:rsidRDefault="003C3B7C" w:rsidP="009B601C">
      <w:pPr>
        <w:pStyle w:val="Heading2"/>
        <w:numPr>
          <w:ilvl w:val="1"/>
          <w:numId w:val="2"/>
        </w:numPr>
      </w:pPr>
      <w:bookmarkStart w:id="29" w:name="_Toc228439086"/>
      <w:r w:rsidRPr="006724FD">
        <w:t xml:space="preserve">Step 2 – </w:t>
      </w:r>
      <w:bookmarkEnd w:id="28"/>
      <w:r w:rsidRPr="006724FD">
        <w:t>Assess Risks</w:t>
      </w:r>
      <w:bookmarkEnd w:id="29"/>
    </w:p>
    <w:p w14:paraId="19EF54EC" w14:textId="77777777" w:rsidR="003C3B7C" w:rsidRPr="00F913D8" w:rsidRDefault="003C3B7C" w:rsidP="00397D5B">
      <w:pPr>
        <w:pStyle w:val="BodyText"/>
      </w:pPr>
      <w:r w:rsidRPr="00F913D8">
        <w:t>Risk assessment is assumed to include two major sub-activities, risk e</w:t>
      </w:r>
      <w:r>
        <w:t>stimation and risk evaluation.</w:t>
      </w:r>
    </w:p>
    <w:p w14:paraId="0D99AFAA" w14:textId="77777777" w:rsidR="003C3B7C" w:rsidRDefault="003C3B7C" w:rsidP="00397D5B">
      <w:pPr>
        <w:pStyle w:val="Heading3"/>
      </w:pPr>
      <w:bookmarkStart w:id="30" w:name="_Toc494680644"/>
      <w:bookmarkStart w:id="31" w:name="_Ref228420608"/>
      <w:bookmarkStart w:id="32" w:name="_Toc228439087"/>
      <w:r w:rsidRPr="006724FD">
        <w:t xml:space="preserve">Step 2a – </w:t>
      </w:r>
      <w:bookmarkEnd w:id="30"/>
      <w:r w:rsidRPr="006724FD">
        <w:t>Risk Estimation</w:t>
      </w:r>
      <w:bookmarkEnd w:id="31"/>
      <w:bookmarkEnd w:id="32"/>
    </w:p>
    <w:p w14:paraId="5BF4BCA3" w14:textId="77777777" w:rsidR="003C3B7C" w:rsidRDefault="003C3B7C" w:rsidP="003271D3">
      <w:pPr>
        <w:pStyle w:val="Heading4"/>
      </w:pPr>
      <w:r w:rsidRPr="006724FD">
        <w:t xml:space="preserve">Scope of </w:t>
      </w:r>
      <w:r w:rsidR="00F748C6">
        <w:t>the Risk Estimation</w:t>
      </w:r>
    </w:p>
    <w:p w14:paraId="56F595AD" w14:textId="77777777" w:rsidR="003C3B7C" w:rsidRPr="00F913D8" w:rsidRDefault="003C3B7C" w:rsidP="00397D5B">
      <w:pPr>
        <w:pStyle w:val="BodyText"/>
      </w:pPr>
      <w:r w:rsidRPr="00F913D8">
        <w:t>In this step of the decision process, the frequency and consequences associated with each risk scenario selected for analysis are estimated.</w:t>
      </w:r>
    </w:p>
    <w:p w14:paraId="267BED3C" w14:textId="77777777" w:rsidR="00F748C6" w:rsidRDefault="00F748C6" w:rsidP="003271D3">
      <w:pPr>
        <w:pStyle w:val="Heading4"/>
      </w:pPr>
      <w:r w:rsidRPr="006724FD">
        <w:t>Estimating Frequency</w:t>
      </w:r>
    </w:p>
    <w:p w14:paraId="7B48D309" w14:textId="77777777" w:rsidR="00F748C6" w:rsidRPr="00F913D8" w:rsidRDefault="00F748C6" w:rsidP="00397D5B">
      <w:pPr>
        <w:pStyle w:val="BodyText"/>
      </w:pPr>
      <w:r w:rsidRPr="00F913D8">
        <w:t>The purpose of frequency analysis is to determine how often a particular scenario might be expected to occur over a specified period of time.</w:t>
      </w:r>
      <w:r w:rsidR="003271D3">
        <w:t xml:space="preserve"> </w:t>
      </w:r>
      <w:r w:rsidRPr="00F913D8">
        <w:t xml:space="preserve"> These estimates are often based on historical data, where judgments about the future are based on what has occurred in the past</w:t>
      </w:r>
      <w:proofErr w:type="gramStart"/>
      <w:r w:rsidRPr="00F913D8">
        <w:t xml:space="preserve">. </w:t>
      </w:r>
      <w:proofErr w:type="gramEnd"/>
      <w:r w:rsidRPr="00F913D8">
        <w:t xml:space="preserve">If there are no relevant historical data available, or if these data are sparse, other methods such as fault-tree, or event-tree analysis, or other mathematical or econometric models may be used. </w:t>
      </w:r>
      <w:r w:rsidR="003271D3">
        <w:t xml:space="preserve"> </w:t>
      </w:r>
      <w:r w:rsidRPr="00F913D8">
        <w:t xml:space="preserve">Estimates may also be based on expert experience and judgment. </w:t>
      </w:r>
      <w:r w:rsidR="003271D3">
        <w:t xml:space="preserve"> </w:t>
      </w:r>
      <w:r w:rsidRPr="00F913D8">
        <w:t>Most often, frequency estimates are based on a combination of these methods.</w:t>
      </w:r>
    </w:p>
    <w:p w14:paraId="33D501F9" w14:textId="77777777" w:rsidR="00F748C6" w:rsidRPr="00F913D8" w:rsidRDefault="00F748C6" w:rsidP="00397D5B">
      <w:pPr>
        <w:pStyle w:val="BodyText"/>
      </w:pPr>
      <w:r w:rsidRPr="00F913D8">
        <w:t>What usually results from this analysis is an expected range of frequencies with some estimate of uncertainty, rather than a single number.</w:t>
      </w:r>
    </w:p>
    <w:p w14:paraId="0DB9711F" w14:textId="4E988472" w:rsidR="00F748C6" w:rsidRDefault="006929C7" w:rsidP="003271D3">
      <w:pPr>
        <w:pStyle w:val="Heading4"/>
      </w:pPr>
      <w:r>
        <w:t>Estimating Consequences</w:t>
      </w:r>
    </w:p>
    <w:p w14:paraId="1E356690" w14:textId="77777777" w:rsidR="00F748C6" w:rsidRPr="00F913D8" w:rsidRDefault="00F748C6" w:rsidP="00397D5B">
      <w:pPr>
        <w:pStyle w:val="BodyText"/>
      </w:pPr>
      <w:r w:rsidRPr="00F913D8">
        <w:t xml:space="preserve">Consequence analysis involves estimating the impact of various scenarios on everyone and everything affected by the activity. </w:t>
      </w:r>
      <w:r w:rsidR="003271D3">
        <w:t xml:space="preserve"> </w:t>
      </w:r>
      <w:r w:rsidRPr="00F913D8">
        <w:t>The impact of the consequence on the needs, issues, and concerns of stakeholders is the consideration, and it should be noted that consequences could be both negative and positive.</w:t>
      </w:r>
    </w:p>
    <w:p w14:paraId="01AC73EA" w14:textId="77777777" w:rsidR="00F748C6" w:rsidRPr="00F913D8" w:rsidRDefault="00F748C6" w:rsidP="00397D5B">
      <w:pPr>
        <w:pStyle w:val="BodyText"/>
      </w:pPr>
      <w:r w:rsidRPr="00F913D8">
        <w:t xml:space="preserve">Consequences are often measured in financial terms, but they can also be measured by other factors: numbers of injuries or deaths, numbers of wildlife affected, impact on quality of life or on lifestyle, impact on an organization's reputation, and others. </w:t>
      </w:r>
      <w:r w:rsidR="003271D3">
        <w:t xml:space="preserve"> </w:t>
      </w:r>
      <w:r w:rsidRPr="00F913D8">
        <w:t xml:space="preserve">The benefit of measuring consequences in financial terms is that it provides a common measure for comparing dissimilar conditions. </w:t>
      </w:r>
      <w:r w:rsidR="003271D3">
        <w:t xml:space="preserve"> </w:t>
      </w:r>
      <w:r w:rsidRPr="00F913D8">
        <w:t>Another strong benefit of using a monetary measure is that it motivates decision-makers to take action.</w:t>
      </w:r>
    </w:p>
    <w:p w14:paraId="4FE78411" w14:textId="77777777" w:rsidR="00F748C6" w:rsidRPr="00F913D8" w:rsidRDefault="00F748C6" w:rsidP="00397D5B">
      <w:pPr>
        <w:pStyle w:val="BodyText"/>
      </w:pPr>
      <w:r w:rsidRPr="00F913D8">
        <w:t>It should be noted that non-financial consequences, especially loss of reputation, could be much more damaging to an organization than initially thought</w:t>
      </w:r>
      <w:proofErr w:type="gramStart"/>
      <w:r w:rsidRPr="00F913D8">
        <w:t xml:space="preserve">. </w:t>
      </w:r>
      <w:proofErr w:type="gramEnd"/>
      <w:r w:rsidRPr="00F913D8">
        <w:t>It is important to try to quantify these types of consequences.</w:t>
      </w:r>
    </w:p>
    <w:p w14:paraId="7FC25285" w14:textId="77777777" w:rsidR="00F748C6" w:rsidRPr="00F913D8" w:rsidRDefault="00F748C6" w:rsidP="00397D5B">
      <w:pPr>
        <w:pStyle w:val="BodyText"/>
      </w:pPr>
      <w:r w:rsidRPr="00F913D8">
        <w:t xml:space="preserve">There are numerous scientific and statistical methods available for making these estimates of frequency and consequence, and the literature associated with estimation technologies is </w:t>
      </w:r>
      <w:r w:rsidRPr="00F913D8">
        <w:lastRenderedPageBreak/>
        <w:t xml:space="preserve">extensive. </w:t>
      </w:r>
      <w:r w:rsidR="003271D3">
        <w:t xml:space="preserve"> </w:t>
      </w:r>
      <w:r w:rsidRPr="00F913D8">
        <w:t xml:space="preserve">It is recommended that the decision-maker employ a technical expert or </w:t>
      </w:r>
      <w:proofErr w:type="gramStart"/>
      <w:r w:rsidRPr="00F913D8">
        <w:t>experts</w:t>
      </w:r>
      <w:proofErr w:type="gramEnd"/>
      <w:r w:rsidRPr="00F913D8">
        <w:t xml:space="preserve"> familiar with these techniques.</w:t>
      </w:r>
    </w:p>
    <w:p w14:paraId="5CE4C10F" w14:textId="77777777" w:rsidR="003C3B7C" w:rsidRDefault="003C3B7C" w:rsidP="003271D3">
      <w:pPr>
        <w:pStyle w:val="Heading4"/>
      </w:pPr>
      <w:r w:rsidRPr="006724FD">
        <w:t>Methods for Estima</w:t>
      </w:r>
      <w:r>
        <w:t>ting Frequency and Consequences</w:t>
      </w:r>
    </w:p>
    <w:p w14:paraId="4ECF4952" w14:textId="77777777" w:rsidR="003C3B7C" w:rsidRPr="00F913D8" w:rsidRDefault="003C3B7C" w:rsidP="00397D5B">
      <w:pPr>
        <w:pStyle w:val="BodyText"/>
      </w:pPr>
      <w:r w:rsidRPr="00F913D8">
        <w:t>The first step in this process is to identify the method or methods that will be used for any analysis.</w:t>
      </w:r>
      <w:r w:rsidR="003271D3">
        <w:t xml:space="preserve"> </w:t>
      </w:r>
      <w:r w:rsidRPr="00F913D8">
        <w:t xml:space="preserve"> The estimates should be based on historical data, models, professional judgment, or a combination of methods. </w:t>
      </w:r>
      <w:r w:rsidR="0084221E">
        <w:t xml:space="preserve"> </w:t>
      </w:r>
      <w:r w:rsidRPr="00F913D8">
        <w:t>Preferably an established scientific or statistical protocol should be followed</w:t>
      </w:r>
      <w:proofErr w:type="gramStart"/>
      <w:r w:rsidRPr="00F913D8">
        <w:t xml:space="preserve">. </w:t>
      </w:r>
      <w:proofErr w:type="gramEnd"/>
      <w:r w:rsidRPr="00F913D8">
        <w:t xml:space="preserve">It is necessary to explicitly define these applied methods to avoid conflict between technical experts and laypersons when judging the technical merit of the results. </w:t>
      </w:r>
      <w:r w:rsidR="0084221E">
        <w:t xml:space="preserve"> </w:t>
      </w:r>
      <w:r w:rsidRPr="00F913D8">
        <w:t>The choice of method will reflect the accuracy needed, cost, available data, the level of expertise on the team, and the acceptability of the method to stakeholders.</w:t>
      </w:r>
    </w:p>
    <w:p w14:paraId="013CA5B6" w14:textId="77777777" w:rsidR="003C3B7C" w:rsidRPr="00F913D8" w:rsidRDefault="003C3B7C" w:rsidP="00397D5B">
      <w:pPr>
        <w:pStyle w:val="BodyText"/>
      </w:pPr>
      <w:r w:rsidRPr="00F913D8">
        <w:t>It is essential that technical experts clearly explain the methods that will be used in the technical analysis.</w:t>
      </w:r>
      <w:r w:rsidR="0084221E">
        <w:t xml:space="preserve"> </w:t>
      </w:r>
      <w:r w:rsidRPr="00F913D8">
        <w:t xml:space="preserve"> It is not necessary that laypersons understand these methods in detail, as long as they know that they can have the analyses reproduced and vetted by their own experts. </w:t>
      </w:r>
      <w:r w:rsidR="0084221E">
        <w:t xml:space="preserve"> </w:t>
      </w:r>
      <w:r w:rsidRPr="00F913D8">
        <w:t>The process should be open and transparent at all times to build trust between decision-makers and other stakeholders, and provide confidence in the results.</w:t>
      </w:r>
    </w:p>
    <w:p w14:paraId="0EADDF35" w14:textId="77777777" w:rsidR="003C3B7C" w:rsidRDefault="003C3B7C" w:rsidP="00397D5B">
      <w:pPr>
        <w:pStyle w:val="BodyText"/>
      </w:pPr>
      <w:r w:rsidRPr="00F913D8">
        <w:t>There are a number of methods and associated measures that are used to es</w:t>
      </w:r>
      <w:r>
        <w:t>timate risk/expected loss (i.e.</w:t>
      </w:r>
      <w:r w:rsidRPr="00F913D8">
        <w:t xml:space="preserve"> the combined effect of the frequency and consequences of hazards or unwanted events)</w:t>
      </w:r>
      <w:r>
        <w:t>:</w:t>
      </w:r>
    </w:p>
    <w:p w14:paraId="3F58AE8D" w14:textId="77777777" w:rsidR="003C3B7C" w:rsidRDefault="003C3B7C" w:rsidP="006619B3">
      <w:pPr>
        <w:pStyle w:val="List1"/>
        <w:numPr>
          <w:ilvl w:val="0"/>
          <w:numId w:val="9"/>
        </w:numPr>
      </w:pPr>
      <w:r w:rsidRPr="006724FD">
        <w:t>Monetary Estimates</w:t>
      </w:r>
    </w:p>
    <w:p w14:paraId="482D2257" w14:textId="77777777" w:rsidR="003C3B7C" w:rsidRPr="00E240DC" w:rsidRDefault="003C3B7C" w:rsidP="00397D5B">
      <w:pPr>
        <w:pStyle w:val="BodyText"/>
      </w:pPr>
      <w:r w:rsidRPr="00E240DC">
        <w:t>Technically, risk is defined as the likelihood (chance, probability) of an unwanted event or hazard times its impact (consequence).</w:t>
      </w:r>
      <w:r>
        <w:rPr>
          <w:rStyle w:val="FootnoteReference"/>
        </w:rPr>
        <w:footnoteReference w:id="1"/>
      </w:r>
      <w:r w:rsidRPr="00E240DC">
        <w:t xml:space="preserve">  Such a product produces an estimate of the expected or likely losses associated with the unwanted events or hazards.  If the probability is expressed as a frequency of occurrence, for example, the mean number of occurrences per year, and the impact, given that it occurs, is expressed in monetary terms, then the product yields the mean expected or average monetary loss per year.  For example, if it is estimated that one grounding would occur once every ten years, on average, and that it would produce losses total</w:t>
      </w:r>
      <w:r>
        <w:t>l</w:t>
      </w:r>
      <w:r w:rsidRPr="00E240DC">
        <w:t>ing $500,000 each time it did occur, the average expected loss would be $50,000 per year ($500,000/10 years).</w:t>
      </w:r>
    </w:p>
    <w:p w14:paraId="068B2DF0" w14:textId="77777777" w:rsidR="003C3B7C" w:rsidRDefault="003C3B7C" w:rsidP="006619B3">
      <w:pPr>
        <w:pStyle w:val="List1"/>
      </w:pPr>
      <w:r w:rsidRPr="006724FD">
        <w:t>Count Estimates</w:t>
      </w:r>
    </w:p>
    <w:p w14:paraId="246E0ADC" w14:textId="77777777" w:rsidR="003C3B7C" w:rsidRPr="00E240DC" w:rsidRDefault="003C3B7C" w:rsidP="00397D5B">
      <w:pPr>
        <w:pStyle w:val="BodyText"/>
      </w:pPr>
      <w:r w:rsidRPr="00F913D8">
        <w:t>It is not always easy to estimate possible lo</w:t>
      </w:r>
      <w:r w:rsidR="00956B5F">
        <w:t xml:space="preserve">sses in monetary terms, however </w:t>
      </w:r>
      <w:proofErr w:type="gramStart"/>
      <w:r w:rsidR="00956B5F">
        <w:t>sometimes</w:t>
      </w:r>
      <w:r w:rsidRPr="00F913D8">
        <w:t>,</w:t>
      </w:r>
      <w:proofErr w:type="gramEnd"/>
      <w:r w:rsidRPr="00F913D8">
        <w:t xml:space="preserve"> simple physical loss counts are more appropriate. </w:t>
      </w:r>
      <w:r w:rsidR="0084221E">
        <w:t xml:space="preserve"> </w:t>
      </w:r>
      <w:r w:rsidRPr="00F913D8">
        <w:t xml:space="preserve">For example, where monetary values are difficult to assign to wildlife losses, it is sometimes easier to simply </w:t>
      </w:r>
      <w:r w:rsidRPr="00956B5F">
        <w:t>estimate the number of individuals that could be lost each year.</w:t>
      </w:r>
      <w:r w:rsidR="0084221E">
        <w:t xml:space="preserve"> </w:t>
      </w:r>
      <w:r w:rsidRPr="00956B5F">
        <w:t xml:space="preserve"> Losses can then be compared in alternative scenarios.</w:t>
      </w:r>
      <w:r w:rsidR="0084221E">
        <w:t xml:space="preserve"> </w:t>
      </w:r>
      <w:r w:rsidRPr="00956B5F">
        <w:t xml:space="preserve"> For a cost-benefit analysis translation to monetary values is still necessary.</w:t>
      </w:r>
    </w:p>
    <w:p w14:paraId="2CA35604" w14:textId="77777777" w:rsidR="003C3B7C" w:rsidRDefault="003C3B7C" w:rsidP="006619B3">
      <w:pPr>
        <w:pStyle w:val="List1"/>
      </w:pPr>
      <w:r w:rsidRPr="006724FD">
        <w:t>Risk Matrix Estimates</w:t>
      </w:r>
    </w:p>
    <w:p w14:paraId="1127A4DB" w14:textId="3506F2AF" w:rsidR="003C3B7C" w:rsidRDefault="003C3B7C" w:rsidP="00397D5B">
      <w:pPr>
        <w:pStyle w:val="BodyText"/>
      </w:pPr>
      <w:r w:rsidRPr="00F913D8">
        <w:t>Even more often, resort must be made to assigning relative scores to the frequency and consequences associated with the identified hazards (</w:t>
      </w:r>
      <w:r>
        <w:t>e.g.</w:t>
      </w:r>
      <w:r w:rsidRPr="00F913D8">
        <w:t xml:space="preserve"> low, medium, high) and plot these on a risk matrix – see</w:t>
      </w:r>
      <w:r>
        <w:t xml:space="preserve"> </w:t>
      </w:r>
      <w:r w:rsidR="00C35713">
        <w:fldChar w:fldCharType="begin"/>
      </w:r>
      <w:r w:rsidR="00C35713">
        <w:instrText xml:space="preserve"> REF _Ref228535633 \r \h </w:instrText>
      </w:r>
      <w:r w:rsidR="00C35713">
        <w:fldChar w:fldCharType="separate"/>
      </w:r>
      <w:r w:rsidR="00C35713">
        <w:t>Figure 2</w:t>
      </w:r>
      <w:r w:rsidR="00C35713">
        <w:fldChar w:fldCharType="end"/>
      </w:r>
      <w:r w:rsidRPr="00F913D8">
        <w:t xml:space="preserve">.  Usually, these assessments must be based on </w:t>
      </w:r>
      <w:proofErr w:type="gramStart"/>
      <w:r w:rsidRPr="00F913D8">
        <w:t>intuition,</w:t>
      </w:r>
      <w:proofErr w:type="gramEnd"/>
      <w:r w:rsidRPr="00F913D8">
        <w:t xml:space="preserve"> experience and expert knowledge where no data </w:t>
      </w:r>
      <w:r w:rsidR="00231C27">
        <w:t>is</w:t>
      </w:r>
      <w:r w:rsidRPr="00F913D8">
        <w:t xml:space="preserve"> available or quantitative </w:t>
      </w:r>
      <w:r>
        <w:t>analysis is not warranted (e.g.</w:t>
      </w:r>
      <w:r w:rsidRPr="00F913D8">
        <w:t xml:space="preserve"> where the risk is expected to be low).</w:t>
      </w:r>
    </w:p>
    <w:p w14:paraId="38EC3163" w14:textId="77777777" w:rsidR="00231C27" w:rsidRDefault="00231C27" w:rsidP="00397D5B">
      <w:pPr>
        <w:pStyle w:val="BodyText"/>
      </w:pPr>
    </w:p>
    <w:p w14:paraId="582F75E9" w14:textId="77777777" w:rsidR="0084221E" w:rsidRDefault="0084221E">
      <w:pPr>
        <w:rPr>
          <w:sz w:val="23"/>
          <w:szCs w:val="23"/>
        </w:rPr>
      </w:pPr>
      <w:r>
        <w:rPr>
          <w:sz w:val="23"/>
          <w:szCs w:val="23"/>
        </w:rPr>
        <w:br w:type="page"/>
      </w:r>
    </w:p>
    <w:p w14:paraId="2FCB4868" w14:textId="77777777" w:rsidR="0002541E" w:rsidRPr="00F913D8" w:rsidRDefault="0002541E" w:rsidP="0002541E">
      <w:pPr>
        <w:rPr>
          <w:sz w:val="23"/>
          <w:szCs w:val="23"/>
        </w:rPr>
      </w:pPr>
    </w:p>
    <w:tbl>
      <w:tblPr>
        <w:tblW w:w="0" w:type="auto"/>
        <w:jc w:val="center"/>
        <w:tblInd w:w="108" w:type="dxa"/>
        <w:tblLayout w:type="fixed"/>
        <w:tblLook w:val="0000" w:firstRow="0" w:lastRow="0" w:firstColumn="0" w:lastColumn="0" w:noHBand="0" w:noVBand="0"/>
      </w:tblPr>
      <w:tblGrid>
        <w:gridCol w:w="720"/>
        <w:gridCol w:w="768"/>
        <w:gridCol w:w="1488"/>
        <w:gridCol w:w="1488"/>
        <w:gridCol w:w="1489"/>
      </w:tblGrid>
      <w:tr w:rsidR="0002541E" w:rsidRPr="00F913D8" w14:paraId="44F2C4AD" w14:textId="77777777" w:rsidTr="00231C27">
        <w:trPr>
          <w:cantSplit/>
          <w:trHeight w:hRule="exact" w:val="1280"/>
          <w:jc w:val="center"/>
        </w:trPr>
        <w:tc>
          <w:tcPr>
            <w:tcW w:w="720" w:type="dxa"/>
            <w:tcBorders>
              <w:top w:val="single" w:sz="4" w:space="0" w:color="auto"/>
              <w:left w:val="single" w:sz="4" w:space="0" w:color="auto"/>
            </w:tcBorders>
            <w:textDirection w:val="btLr"/>
          </w:tcPr>
          <w:p w14:paraId="24A592AD" w14:textId="77777777" w:rsidR="0002541E" w:rsidRPr="00F913D8" w:rsidRDefault="0002541E" w:rsidP="00C13BDE">
            <w:pPr>
              <w:ind w:left="113" w:right="113"/>
              <w:jc w:val="both"/>
              <w:rPr>
                <w:color w:val="000000"/>
                <w:sz w:val="23"/>
                <w:szCs w:val="23"/>
              </w:rPr>
            </w:pPr>
          </w:p>
        </w:tc>
        <w:tc>
          <w:tcPr>
            <w:tcW w:w="768" w:type="dxa"/>
            <w:tcBorders>
              <w:top w:val="single" w:sz="6" w:space="0" w:color="auto"/>
              <w:bottom w:val="single" w:sz="6" w:space="0" w:color="auto"/>
              <w:right w:val="single" w:sz="6" w:space="0" w:color="auto"/>
            </w:tcBorders>
            <w:textDirection w:val="btLr"/>
          </w:tcPr>
          <w:p w14:paraId="7EF8C8F7" w14:textId="77777777" w:rsidR="0002541E" w:rsidRPr="002C0E50" w:rsidRDefault="0002541E" w:rsidP="00C13BDE">
            <w:pPr>
              <w:ind w:left="113" w:right="113"/>
              <w:jc w:val="both"/>
              <w:rPr>
                <w:color w:val="000000"/>
              </w:rPr>
            </w:pPr>
            <w:r w:rsidRPr="002C0E50">
              <w:rPr>
                <w:smallCaps/>
                <w:color w:val="000000"/>
              </w:rPr>
              <w:t>Severe</w:t>
            </w:r>
          </w:p>
        </w:tc>
        <w:tc>
          <w:tcPr>
            <w:tcW w:w="1488" w:type="dxa"/>
            <w:tcBorders>
              <w:top w:val="single" w:sz="6" w:space="0" w:color="auto"/>
              <w:left w:val="single" w:sz="6" w:space="0" w:color="auto"/>
              <w:bottom w:val="single" w:sz="6" w:space="0" w:color="auto"/>
              <w:right w:val="single" w:sz="6" w:space="0" w:color="auto"/>
            </w:tcBorders>
            <w:shd w:val="clear" w:color="auto" w:fill="FFFF00"/>
          </w:tcPr>
          <w:p w14:paraId="2942AEEE" w14:textId="77777777" w:rsidR="0002541E" w:rsidRPr="00F913D8" w:rsidRDefault="0002541E" w:rsidP="00C13BDE">
            <w:pPr>
              <w:jc w:val="both"/>
              <w:rPr>
                <w:smallCaps/>
                <w:color w:val="000000"/>
                <w:sz w:val="23"/>
                <w:szCs w:val="23"/>
              </w:rPr>
            </w:pPr>
          </w:p>
          <w:p w14:paraId="7E3DBC65" w14:textId="77777777" w:rsidR="0002541E" w:rsidRPr="00F913D8" w:rsidRDefault="0002541E" w:rsidP="00C13BDE">
            <w:pPr>
              <w:jc w:val="both"/>
              <w:rPr>
                <w:smallCaps/>
                <w:color w:val="000000"/>
                <w:sz w:val="23"/>
                <w:szCs w:val="23"/>
              </w:rPr>
            </w:pPr>
          </w:p>
          <w:p w14:paraId="21716A07" w14:textId="77777777" w:rsidR="0002541E" w:rsidRPr="00F913D8" w:rsidRDefault="0002541E" w:rsidP="00C13BDE">
            <w:pPr>
              <w:jc w:val="both"/>
              <w:rPr>
                <w:color w:val="000000"/>
                <w:sz w:val="23"/>
                <w:szCs w:val="23"/>
              </w:rPr>
            </w:pPr>
          </w:p>
        </w:tc>
        <w:tc>
          <w:tcPr>
            <w:tcW w:w="1488" w:type="dxa"/>
            <w:tcBorders>
              <w:top w:val="single" w:sz="6" w:space="0" w:color="auto"/>
              <w:left w:val="single" w:sz="6" w:space="0" w:color="auto"/>
              <w:bottom w:val="single" w:sz="6" w:space="0" w:color="auto"/>
              <w:right w:val="single" w:sz="6" w:space="0" w:color="auto"/>
            </w:tcBorders>
            <w:shd w:val="clear" w:color="auto" w:fill="FF0000"/>
          </w:tcPr>
          <w:p w14:paraId="16FD416C" w14:textId="77777777" w:rsidR="0002541E" w:rsidRPr="00F913D8" w:rsidRDefault="0002541E" w:rsidP="00C13BDE">
            <w:pPr>
              <w:jc w:val="both"/>
              <w:rPr>
                <w:color w:val="000000"/>
                <w:sz w:val="23"/>
                <w:szCs w:val="23"/>
              </w:rPr>
            </w:pPr>
          </w:p>
        </w:tc>
        <w:tc>
          <w:tcPr>
            <w:tcW w:w="1489" w:type="dxa"/>
            <w:tcBorders>
              <w:top w:val="single" w:sz="6" w:space="0" w:color="auto"/>
              <w:left w:val="single" w:sz="6" w:space="0" w:color="auto"/>
              <w:bottom w:val="single" w:sz="6" w:space="0" w:color="auto"/>
              <w:right w:val="single" w:sz="6" w:space="0" w:color="auto"/>
            </w:tcBorders>
            <w:shd w:val="clear" w:color="auto" w:fill="FF0000"/>
          </w:tcPr>
          <w:p w14:paraId="0CC38C87" w14:textId="77777777" w:rsidR="0002541E" w:rsidRPr="00F913D8" w:rsidRDefault="0002541E" w:rsidP="00C13BDE">
            <w:pPr>
              <w:jc w:val="both"/>
              <w:rPr>
                <w:color w:val="000000"/>
                <w:sz w:val="23"/>
                <w:szCs w:val="23"/>
              </w:rPr>
            </w:pPr>
          </w:p>
        </w:tc>
      </w:tr>
      <w:tr w:rsidR="0002541E" w:rsidRPr="00F913D8" w14:paraId="3C8B55D7" w14:textId="77777777" w:rsidTr="00231C27">
        <w:trPr>
          <w:cantSplit/>
          <w:trHeight w:hRule="exact" w:val="1540"/>
          <w:jc w:val="center"/>
        </w:trPr>
        <w:tc>
          <w:tcPr>
            <w:tcW w:w="720" w:type="dxa"/>
            <w:tcBorders>
              <w:left w:val="single" w:sz="4" w:space="0" w:color="auto"/>
            </w:tcBorders>
            <w:textDirection w:val="btLr"/>
          </w:tcPr>
          <w:p w14:paraId="306FEC14" w14:textId="77777777" w:rsidR="0002541E" w:rsidRPr="00231C27" w:rsidRDefault="0002541E" w:rsidP="00C13BDE">
            <w:pPr>
              <w:ind w:left="113" w:right="113"/>
              <w:jc w:val="both"/>
              <w:rPr>
                <w:color w:val="000000"/>
                <w:sz w:val="28"/>
                <w:szCs w:val="28"/>
              </w:rPr>
            </w:pPr>
            <w:r w:rsidRPr="00231C27">
              <w:rPr>
                <w:b/>
                <w:color w:val="000000"/>
                <w:sz w:val="28"/>
                <w:szCs w:val="28"/>
              </w:rPr>
              <w:t>IMPACT</w:t>
            </w:r>
          </w:p>
        </w:tc>
        <w:tc>
          <w:tcPr>
            <w:tcW w:w="768" w:type="dxa"/>
            <w:tcBorders>
              <w:top w:val="single" w:sz="6" w:space="0" w:color="auto"/>
              <w:bottom w:val="single" w:sz="4" w:space="0" w:color="auto"/>
              <w:right w:val="single" w:sz="6" w:space="0" w:color="auto"/>
            </w:tcBorders>
            <w:textDirection w:val="btLr"/>
          </w:tcPr>
          <w:p w14:paraId="50C07CD4" w14:textId="77777777" w:rsidR="0002541E" w:rsidRPr="002C0E50" w:rsidRDefault="0002541E" w:rsidP="00C13BDE">
            <w:pPr>
              <w:ind w:left="113" w:right="113"/>
              <w:jc w:val="both"/>
              <w:rPr>
                <w:color w:val="000000"/>
              </w:rPr>
            </w:pPr>
            <w:r w:rsidRPr="002C0E50">
              <w:rPr>
                <w:smallCaps/>
                <w:color w:val="000000"/>
              </w:rPr>
              <w:t>Moderate</w:t>
            </w:r>
          </w:p>
        </w:tc>
        <w:tc>
          <w:tcPr>
            <w:tcW w:w="1488" w:type="dxa"/>
            <w:tcBorders>
              <w:top w:val="single" w:sz="6" w:space="0" w:color="auto"/>
              <w:left w:val="single" w:sz="6" w:space="0" w:color="auto"/>
              <w:bottom w:val="single" w:sz="4" w:space="0" w:color="auto"/>
              <w:right w:val="single" w:sz="6" w:space="0" w:color="auto"/>
            </w:tcBorders>
            <w:shd w:val="clear" w:color="auto" w:fill="00FF00"/>
          </w:tcPr>
          <w:p w14:paraId="0381A863" w14:textId="77777777" w:rsidR="0002541E" w:rsidRPr="00F913D8" w:rsidRDefault="0002541E" w:rsidP="00C13BDE">
            <w:pPr>
              <w:jc w:val="both"/>
              <w:rPr>
                <w:smallCaps/>
                <w:color w:val="000000"/>
                <w:sz w:val="23"/>
                <w:szCs w:val="23"/>
              </w:rPr>
            </w:pPr>
          </w:p>
          <w:p w14:paraId="20258980" w14:textId="77777777" w:rsidR="0002541E" w:rsidRPr="00F913D8" w:rsidRDefault="0002541E" w:rsidP="00C13BDE">
            <w:pPr>
              <w:jc w:val="both"/>
              <w:rPr>
                <w:smallCaps/>
                <w:color w:val="000000"/>
                <w:sz w:val="23"/>
                <w:szCs w:val="23"/>
              </w:rPr>
            </w:pPr>
          </w:p>
          <w:p w14:paraId="5B18BB6E" w14:textId="77777777" w:rsidR="0002541E" w:rsidRPr="00F913D8" w:rsidRDefault="0002541E" w:rsidP="00C13BDE">
            <w:pPr>
              <w:jc w:val="both"/>
              <w:rPr>
                <w:color w:val="000000"/>
                <w:sz w:val="23"/>
                <w:szCs w:val="23"/>
              </w:rPr>
            </w:pPr>
          </w:p>
        </w:tc>
        <w:tc>
          <w:tcPr>
            <w:tcW w:w="1488" w:type="dxa"/>
            <w:tcBorders>
              <w:top w:val="single" w:sz="6" w:space="0" w:color="auto"/>
              <w:left w:val="single" w:sz="6" w:space="0" w:color="auto"/>
              <w:bottom w:val="single" w:sz="4" w:space="0" w:color="auto"/>
              <w:right w:val="single" w:sz="6" w:space="0" w:color="auto"/>
            </w:tcBorders>
            <w:shd w:val="clear" w:color="auto" w:fill="FFFF00"/>
          </w:tcPr>
          <w:p w14:paraId="5EDB532F" w14:textId="77777777" w:rsidR="0002541E" w:rsidRPr="00F913D8" w:rsidRDefault="0002541E" w:rsidP="00C13BDE">
            <w:pPr>
              <w:jc w:val="both"/>
              <w:rPr>
                <w:color w:val="000000"/>
                <w:sz w:val="23"/>
                <w:szCs w:val="23"/>
              </w:rPr>
            </w:pPr>
          </w:p>
        </w:tc>
        <w:tc>
          <w:tcPr>
            <w:tcW w:w="1489" w:type="dxa"/>
            <w:tcBorders>
              <w:top w:val="single" w:sz="6" w:space="0" w:color="auto"/>
              <w:left w:val="single" w:sz="6" w:space="0" w:color="auto"/>
              <w:bottom w:val="single" w:sz="4" w:space="0" w:color="auto"/>
              <w:right w:val="single" w:sz="6" w:space="0" w:color="auto"/>
            </w:tcBorders>
            <w:shd w:val="clear" w:color="auto" w:fill="FF0000"/>
          </w:tcPr>
          <w:p w14:paraId="1F132551" w14:textId="77777777" w:rsidR="0002541E" w:rsidRPr="00F913D8" w:rsidRDefault="0002541E" w:rsidP="00C13BDE">
            <w:pPr>
              <w:jc w:val="both"/>
              <w:rPr>
                <w:color w:val="000000"/>
                <w:sz w:val="23"/>
                <w:szCs w:val="23"/>
              </w:rPr>
            </w:pPr>
          </w:p>
        </w:tc>
      </w:tr>
      <w:tr w:rsidR="0002541E" w:rsidRPr="00F913D8" w14:paraId="41155620" w14:textId="77777777" w:rsidTr="00231C27">
        <w:trPr>
          <w:cantSplit/>
          <w:trHeight w:hRule="exact" w:val="1368"/>
          <w:jc w:val="center"/>
        </w:trPr>
        <w:tc>
          <w:tcPr>
            <w:tcW w:w="720" w:type="dxa"/>
            <w:tcBorders>
              <w:left w:val="single" w:sz="6" w:space="0" w:color="auto"/>
            </w:tcBorders>
            <w:textDirection w:val="btLr"/>
          </w:tcPr>
          <w:p w14:paraId="4868E289" w14:textId="77777777" w:rsidR="0002541E" w:rsidRPr="00F913D8" w:rsidRDefault="0002541E" w:rsidP="00C13BDE">
            <w:pPr>
              <w:ind w:left="113" w:right="113"/>
              <w:jc w:val="both"/>
              <w:rPr>
                <w:color w:val="000000"/>
                <w:sz w:val="23"/>
                <w:szCs w:val="23"/>
              </w:rPr>
            </w:pPr>
          </w:p>
        </w:tc>
        <w:tc>
          <w:tcPr>
            <w:tcW w:w="768" w:type="dxa"/>
            <w:tcBorders>
              <w:top w:val="single" w:sz="4" w:space="0" w:color="auto"/>
              <w:bottom w:val="single" w:sz="6" w:space="0" w:color="auto"/>
              <w:right w:val="single" w:sz="6" w:space="0" w:color="auto"/>
            </w:tcBorders>
            <w:textDirection w:val="btLr"/>
          </w:tcPr>
          <w:p w14:paraId="7AC77BE8" w14:textId="77777777" w:rsidR="0002541E" w:rsidRPr="002C0E50" w:rsidRDefault="0002541E" w:rsidP="00C13BDE">
            <w:pPr>
              <w:ind w:left="113" w:right="113"/>
              <w:jc w:val="both"/>
              <w:rPr>
                <w:color w:val="000000"/>
              </w:rPr>
            </w:pPr>
            <w:r w:rsidRPr="002C0E50">
              <w:rPr>
                <w:smallCaps/>
                <w:color w:val="000000"/>
              </w:rPr>
              <w:t>Minor</w:t>
            </w:r>
          </w:p>
        </w:tc>
        <w:tc>
          <w:tcPr>
            <w:tcW w:w="1488" w:type="dxa"/>
            <w:tcBorders>
              <w:top w:val="single" w:sz="4" w:space="0" w:color="auto"/>
              <w:left w:val="single" w:sz="6" w:space="0" w:color="auto"/>
              <w:right w:val="single" w:sz="6" w:space="0" w:color="auto"/>
            </w:tcBorders>
            <w:shd w:val="clear" w:color="auto" w:fill="00FF00"/>
          </w:tcPr>
          <w:p w14:paraId="51E960D3" w14:textId="77777777" w:rsidR="0002541E" w:rsidRPr="00F913D8" w:rsidRDefault="0002541E" w:rsidP="00C13BDE">
            <w:pPr>
              <w:jc w:val="both"/>
              <w:rPr>
                <w:smallCaps/>
                <w:color w:val="000000"/>
                <w:sz w:val="23"/>
                <w:szCs w:val="23"/>
              </w:rPr>
            </w:pPr>
          </w:p>
          <w:p w14:paraId="01346E13" w14:textId="77777777" w:rsidR="0002541E" w:rsidRPr="00F913D8" w:rsidRDefault="0002541E" w:rsidP="00C13BDE">
            <w:pPr>
              <w:jc w:val="both"/>
              <w:rPr>
                <w:smallCaps/>
                <w:color w:val="000000"/>
                <w:sz w:val="23"/>
                <w:szCs w:val="23"/>
              </w:rPr>
            </w:pPr>
          </w:p>
          <w:p w14:paraId="536F8633" w14:textId="77777777" w:rsidR="0002541E" w:rsidRPr="00F913D8" w:rsidRDefault="0002541E" w:rsidP="00C13BDE">
            <w:pPr>
              <w:jc w:val="both"/>
              <w:rPr>
                <w:color w:val="000000"/>
                <w:sz w:val="23"/>
                <w:szCs w:val="23"/>
              </w:rPr>
            </w:pPr>
          </w:p>
        </w:tc>
        <w:tc>
          <w:tcPr>
            <w:tcW w:w="1488" w:type="dxa"/>
            <w:tcBorders>
              <w:top w:val="single" w:sz="4" w:space="0" w:color="auto"/>
              <w:left w:val="single" w:sz="6" w:space="0" w:color="auto"/>
              <w:right w:val="single" w:sz="6" w:space="0" w:color="auto"/>
            </w:tcBorders>
            <w:shd w:val="clear" w:color="auto" w:fill="00FF00"/>
          </w:tcPr>
          <w:p w14:paraId="787C2E50" w14:textId="77777777" w:rsidR="0002541E" w:rsidRPr="00F913D8" w:rsidRDefault="0002541E" w:rsidP="00C13BDE">
            <w:pPr>
              <w:jc w:val="both"/>
              <w:rPr>
                <w:color w:val="000000"/>
                <w:sz w:val="23"/>
                <w:szCs w:val="23"/>
              </w:rPr>
            </w:pPr>
          </w:p>
        </w:tc>
        <w:tc>
          <w:tcPr>
            <w:tcW w:w="1489" w:type="dxa"/>
            <w:tcBorders>
              <w:top w:val="single" w:sz="4" w:space="0" w:color="auto"/>
              <w:left w:val="single" w:sz="6" w:space="0" w:color="auto"/>
              <w:right w:val="single" w:sz="6" w:space="0" w:color="auto"/>
            </w:tcBorders>
            <w:shd w:val="clear" w:color="auto" w:fill="FFFF00"/>
          </w:tcPr>
          <w:p w14:paraId="4F09ABEC" w14:textId="77777777" w:rsidR="0002541E" w:rsidRPr="00F913D8" w:rsidRDefault="0002541E" w:rsidP="00C13BDE">
            <w:pPr>
              <w:jc w:val="both"/>
              <w:rPr>
                <w:color w:val="000000"/>
                <w:sz w:val="23"/>
                <w:szCs w:val="23"/>
              </w:rPr>
            </w:pPr>
          </w:p>
        </w:tc>
      </w:tr>
      <w:tr w:rsidR="0002541E" w:rsidRPr="00F913D8" w14:paraId="42357DBB" w14:textId="77777777" w:rsidTr="000F6AD1">
        <w:trPr>
          <w:jc w:val="center"/>
        </w:trPr>
        <w:tc>
          <w:tcPr>
            <w:tcW w:w="1488" w:type="dxa"/>
            <w:gridSpan w:val="2"/>
            <w:tcBorders>
              <w:top w:val="single" w:sz="6" w:space="0" w:color="auto"/>
              <w:left w:val="single" w:sz="6" w:space="0" w:color="auto"/>
              <w:bottom w:val="single" w:sz="6" w:space="0" w:color="auto"/>
              <w:right w:val="single" w:sz="6" w:space="0" w:color="auto"/>
            </w:tcBorders>
          </w:tcPr>
          <w:p w14:paraId="6A95D7D9" w14:textId="77777777" w:rsidR="0002541E" w:rsidRPr="00F913D8" w:rsidRDefault="0002541E" w:rsidP="00C13BDE">
            <w:pPr>
              <w:jc w:val="both"/>
              <w:rPr>
                <w:smallCaps/>
                <w:color w:val="000000"/>
                <w:sz w:val="23"/>
                <w:szCs w:val="23"/>
              </w:rPr>
            </w:pPr>
          </w:p>
          <w:p w14:paraId="118691F3" w14:textId="77777777" w:rsidR="0002541E" w:rsidRPr="00F913D8" w:rsidRDefault="0002541E" w:rsidP="00C13BDE">
            <w:pPr>
              <w:jc w:val="both"/>
              <w:rPr>
                <w:color w:val="000000"/>
                <w:sz w:val="23"/>
                <w:szCs w:val="23"/>
              </w:rPr>
            </w:pPr>
          </w:p>
        </w:tc>
        <w:tc>
          <w:tcPr>
            <w:tcW w:w="4465" w:type="dxa"/>
            <w:gridSpan w:val="3"/>
            <w:tcBorders>
              <w:top w:val="single" w:sz="6" w:space="0" w:color="auto"/>
              <w:left w:val="single" w:sz="6" w:space="0" w:color="auto"/>
              <w:bottom w:val="single" w:sz="6" w:space="0" w:color="auto"/>
              <w:right w:val="single" w:sz="6" w:space="0" w:color="auto"/>
            </w:tcBorders>
          </w:tcPr>
          <w:p w14:paraId="7299E340" w14:textId="77777777" w:rsidR="0002541E" w:rsidRPr="00F913D8" w:rsidRDefault="0002541E" w:rsidP="00C13BDE">
            <w:pPr>
              <w:jc w:val="both"/>
              <w:rPr>
                <w:smallCaps/>
                <w:color w:val="000000"/>
                <w:sz w:val="23"/>
                <w:szCs w:val="23"/>
              </w:rPr>
            </w:pPr>
            <w:r w:rsidRPr="00F913D8">
              <w:rPr>
                <w:smallCaps/>
                <w:color w:val="000000"/>
                <w:sz w:val="23"/>
                <w:szCs w:val="23"/>
              </w:rPr>
              <w:t xml:space="preserve">      Low</w:t>
            </w:r>
            <w:r w:rsidRPr="00F913D8">
              <w:rPr>
                <w:smallCaps/>
                <w:color w:val="000000"/>
                <w:sz w:val="23"/>
                <w:szCs w:val="23"/>
              </w:rPr>
              <w:tab/>
              <w:t xml:space="preserve">     Medium</w:t>
            </w:r>
            <w:r w:rsidRPr="00F913D8">
              <w:rPr>
                <w:smallCaps/>
                <w:color w:val="000000"/>
                <w:sz w:val="23"/>
                <w:szCs w:val="23"/>
              </w:rPr>
              <w:tab/>
              <w:t xml:space="preserve">       High</w:t>
            </w:r>
          </w:p>
          <w:p w14:paraId="14B01580" w14:textId="77777777" w:rsidR="0002541E" w:rsidRPr="00231C27" w:rsidRDefault="00231C27" w:rsidP="00397D5B">
            <w:pPr>
              <w:pStyle w:val="BodyText"/>
              <w:rPr>
                <w:b/>
                <w:sz w:val="28"/>
                <w:szCs w:val="28"/>
              </w:rPr>
            </w:pPr>
            <w:r>
              <w:t xml:space="preserve">                        </w:t>
            </w:r>
            <w:r w:rsidR="0002541E" w:rsidRPr="00231C27">
              <w:rPr>
                <w:b/>
                <w:sz w:val="28"/>
                <w:szCs w:val="28"/>
              </w:rPr>
              <w:t>LIKELIHOOD</w:t>
            </w:r>
          </w:p>
        </w:tc>
      </w:tr>
    </w:tbl>
    <w:p w14:paraId="19254B8C" w14:textId="77777777" w:rsidR="0002541E" w:rsidRDefault="0002541E" w:rsidP="0002541E">
      <w:pPr>
        <w:pStyle w:val="Figure"/>
      </w:pPr>
      <w:bookmarkStart w:id="33" w:name="_Toc228420202"/>
      <w:bookmarkStart w:id="34" w:name="_Ref228535633"/>
      <w:r w:rsidRPr="00F913D8">
        <w:t>Risk Matrix</w:t>
      </w:r>
      <w:bookmarkEnd w:id="33"/>
      <w:bookmarkEnd w:id="34"/>
    </w:p>
    <w:p w14:paraId="46D000D1" w14:textId="77777777" w:rsidR="009D1137" w:rsidRPr="009D1137" w:rsidRDefault="009D1137" w:rsidP="009D1137">
      <w:pPr>
        <w:pStyle w:val="BodyText"/>
      </w:pPr>
    </w:p>
    <w:tbl>
      <w:tblPr>
        <w:tblStyle w:val="TableGrid"/>
        <w:tblW w:w="0" w:type="auto"/>
        <w:jc w:val="center"/>
        <w:tblLook w:val="04A0" w:firstRow="1" w:lastRow="0" w:firstColumn="1" w:lastColumn="0" w:noHBand="0" w:noVBand="1"/>
      </w:tblPr>
      <w:tblGrid>
        <w:gridCol w:w="724"/>
        <w:gridCol w:w="4346"/>
      </w:tblGrid>
      <w:tr w:rsidR="009D1137" w14:paraId="290B8300" w14:textId="77777777" w:rsidTr="009D1137">
        <w:trPr>
          <w:jc w:val="center"/>
        </w:trPr>
        <w:tc>
          <w:tcPr>
            <w:tcW w:w="724" w:type="dxa"/>
            <w:shd w:val="clear" w:color="auto" w:fill="00FF00"/>
            <w:vAlign w:val="center"/>
          </w:tcPr>
          <w:p w14:paraId="34BC2C4A" w14:textId="77777777" w:rsidR="009D1137" w:rsidRDefault="009D1137" w:rsidP="009D1137">
            <w:pPr>
              <w:pStyle w:val="BodyText"/>
              <w:spacing w:before="60" w:after="60"/>
            </w:pPr>
          </w:p>
        </w:tc>
        <w:tc>
          <w:tcPr>
            <w:tcW w:w="4346" w:type="dxa"/>
            <w:vAlign w:val="center"/>
          </w:tcPr>
          <w:p w14:paraId="31FBEEF9" w14:textId="77777777" w:rsidR="009D1137" w:rsidRDefault="009D1137" w:rsidP="009D1137">
            <w:pPr>
              <w:pStyle w:val="BodyText"/>
              <w:spacing w:before="60" w:after="60"/>
            </w:pPr>
            <w:r>
              <w:rPr>
                <w:sz w:val="23"/>
                <w:szCs w:val="23"/>
              </w:rPr>
              <w:t xml:space="preserve">Acceptable level </w:t>
            </w:r>
            <w:r w:rsidRPr="00F913D8">
              <w:rPr>
                <w:sz w:val="23"/>
                <w:szCs w:val="23"/>
              </w:rPr>
              <w:t xml:space="preserve">of </w:t>
            </w:r>
            <w:r>
              <w:rPr>
                <w:sz w:val="23"/>
                <w:szCs w:val="23"/>
              </w:rPr>
              <w:t>r</w:t>
            </w:r>
            <w:r w:rsidRPr="00F913D8">
              <w:rPr>
                <w:sz w:val="23"/>
                <w:szCs w:val="23"/>
              </w:rPr>
              <w:t>isk</w:t>
            </w:r>
          </w:p>
        </w:tc>
      </w:tr>
      <w:tr w:rsidR="009D1137" w14:paraId="5DB83DCD" w14:textId="77777777" w:rsidTr="009D1137">
        <w:trPr>
          <w:jc w:val="center"/>
        </w:trPr>
        <w:tc>
          <w:tcPr>
            <w:tcW w:w="724" w:type="dxa"/>
            <w:shd w:val="clear" w:color="auto" w:fill="FFFF00"/>
            <w:vAlign w:val="center"/>
          </w:tcPr>
          <w:p w14:paraId="39AD67D9" w14:textId="77777777" w:rsidR="009D1137" w:rsidRDefault="009D1137" w:rsidP="009D1137">
            <w:pPr>
              <w:pStyle w:val="BodyText"/>
              <w:spacing w:before="60" w:after="60"/>
            </w:pPr>
          </w:p>
        </w:tc>
        <w:tc>
          <w:tcPr>
            <w:tcW w:w="4346" w:type="dxa"/>
            <w:vAlign w:val="center"/>
          </w:tcPr>
          <w:p w14:paraId="4C75C94C" w14:textId="77777777" w:rsidR="009D1137" w:rsidRDefault="009D1137" w:rsidP="009D1137">
            <w:pPr>
              <w:pStyle w:val="BodyText"/>
              <w:spacing w:before="60" w:after="60"/>
            </w:pPr>
            <w:r w:rsidRPr="00F913D8">
              <w:rPr>
                <w:sz w:val="23"/>
                <w:szCs w:val="23"/>
              </w:rPr>
              <w:t>Accept</w:t>
            </w:r>
            <w:r>
              <w:rPr>
                <w:sz w:val="23"/>
                <w:szCs w:val="23"/>
              </w:rPr>
              <w:t>able level of risk with caution</w:t>
            </w:r>
          </w:p>
        </w:tc>
      </w:tr>
      <w:tr w:rsidR="009D1137" w14:paraId="7AFDF346" w14:textId="77777777" w:rsidTr="009D1137">
        <w:trPr>
          <w:jc w:val="center"/>
        </w:trPr>
        <w:tc>
          <w:tcPr>
            <w:tcW w:w="724" w:type="dxa"/>
            <w:shd w:val="clear" w:color="auto" w:fill="FF0000"/>
            <w:vAlign w:val="center"/>
          </w:tcPr>
          <w:p w14:paraId="0027CF79" w14:textId="77777777" w:rsidR="009D1137" w:rsidRDefault="009D1137" w:rsidP="009D1137">
            <w:pPr>
              <w:pStyle w:val="BodyText"/>
              <w:spacing w:before="60" w:after="60"/>
            </w:pPr>
          </w:p>
        </w:tc>
        <w:tc>
          <w:tcPr>
            <w:tcW w:w="4346" w:type="dxa"/>
            <w:vAlign w:val="center"/>
          </w:tcPr>
          <w:p w14:paraId="124EFAF3" w14:textId="77777777" w:rsidR="009D1137" w:rsidRDefault="009D1137" w:rsidP="009D1137">
            <w:pPr>
              <w:pStyle w:val="BodyText"/>
              <w:spacing w:before="60" w:after="60"/>
            </w:pPr>
            <w:r>
              <w:rPr>
                <w:sz w:val="23"/>
                <w:szCs w:val="23"/>
              </w:rPr>
              <w:t xml:space="preserve">Unacceptable level </w:t>
            </w:r>
            <w:r w:rsidRPr="00F913D8">
              <w:rPr>
                <w:sz w:val="23"/>
                <w:szCs w:val="23"/>
              </w:rPr>
              <w:t>of risk</w:t>
            </w:r>
          </w:p>
        </w:tc>
      </w:tr>
    </w:tbl>
    <w:p w14:paraId="7B6AB912" w14:textId="77777777" w:rsidR="0084221E" w:rsidRDefault="0084221E" w:rsidP="006619B3">
      <w:pPr>
        <w:pStyle w:val="List1"/>
        <w:numPr>
          <w:ilvl w:val="0"/>
          <w:numId w:val="0"/>
        </w:numPr>
      </w:pPr>
    </w:p>
    <w:p w14:paraId="484AE87E" w14:textId="77777777" w:rsidR="003C3B7C" w:rsidRDefault="003C3B7C" w:rsidP="006619B3">
      <w:pPr>
        <w:pStyle w:val="List1"/>
      </w:pPr>
      <w:r w:rsidRPr="006724FD">
        <w:t>Index Estimates</w:t>
      </w:r>
    </w:p>
    <w:p w14:paraId="7CC5F479" w14:textId="77777777" w:rsidR="003C3B7C" w:rsidRPr="0002541E" w:rsidRDefault="003C3B7C" w:rsidP="00397D5B">
      <w:pPr>
        <w:pStyle w:val="BodyText"/>
      </w:pPr>
      <w:r w:rsidRPr="00E240DC">
        <w:t>Sometimes it is possible to compute an index for different waterway areas of interest such that the index represents the relative rank o</w:t>
      </w:r>
      <w:r>
        <w:t>f the risk in these areas (i.e.</w:t>
      </w:r>
      <w:r w:rsidRPr="00E240DC">
        <w:t xml:space="preserve"> the combination of frequency and consequences).  </w:t>
      </w:r>
      <w:r w:rsidRPr="0002541E">
        <w:t>This index approach is often called Multi-Criteria Decision Analysis (MCDA) and is commonly used for policies, options and strategies.  Risk index values for given waterways can then be compared to study area expenditures and potential anomalies identified.</w:t>
      </w:r>
    </w:p>
    <w:p w14:paraId="5140C9D5" w14:textId="77777777" w:rsidR="003C3B7C" w:rsidRDefault="003C3B7C" w:rsidP="006619B3">
      <w:pPr>
        <w:pStyle w:val="List1"/>
      </w:pPr>
      <w:r w:rsidRPr="006724FD">
        <w:t>Simulation</w:t>
      </w:r>
    </w:p>
    <w:p w14:paraId="3D8BBE3B" w14:textId="36F69BAB" w:rsidR="003C3B7C" w:rsidRPr="006724FD" w:rsidRDefault="003C3B7C" w:rsidP="00397D5B">
      <w:pPr>
        <w:pStyle w:val="BodyText"/>
      </w:pPr>
      <w:r w:rsidRPr="006724FD">
        <w:t>Simulation offers a relative</w:t>
      </w:r>
      <w:r>
        <w:t>ly</w:t>
      </w:r>
      <w:r w:rsidRPr="006724FD">
        <w:t xml:space="preserve"> low cost method to help ensure that the solution provided meets the users’ requirements in an effective and efficient manner.</w:t>
      </w:r>
      <w:r>
        <w:t xml:space="preserve"> </w:t>
      </w:r>
      <w:r w:rsidR="00085435">
        <w:t xml:space="preserve"> </w:t>
      </w:r>
      <w:r w:rsidRPr="006724FD">
        <w:t xml:space="preserve">Simulation can incorporate both physical and digital methods. </w:t>
      </w:r>
      <w:r w:rsidR="00085435">
        <w:t xml:space="preserve"> </w:t>
      </w:r>
      <w:r w:rsidRPr="006724FD">
        <w:t xml:space="preserve">Simulation can provide an overall improvement in safe and efficient operation by assisting in demonstrating the operation of the waterway, channel design and associated AtoN before the reality of navigating a vessel in the area. </w:t>
      </w:r>
      <w:r w:rsidR="00085435">
        <w:t xml:space="preserve"> </w:t>
      </w:r>
      <w:r w:rsidRPr="006724FD">
        <w:t xml:space="preserve">For further information see IALA Guideline No 1058 </w:t>
      </w:r>
      <w:r w:rsidR="00A1616B">
        <w:t>‘</w:t>
      </w:r>
      <w:r w:rsidRPr="006724FD">
        <w:t>On the Use of Simulation as a Tool for Wate</w:t>
      </w:r>
      <w:r>
        <w:t>rway Design and AtoN Planning</w:t>
      </w:r>
      <w:r w:rsidR="00A1616B">
        <w:t>’</w:t>
      </w:r>
      <w:r>
        <w:t>.</w:t>
      </w:r>
    </w:p>
    <w:p w14:paraId="350DACB5" w14:textId="77777777" w:rsidR="003C3B7C" w:rsidRDefault="003C3B7C" w:rsidP="00085435">
      <w:pPr>
        <w:pStyle w:val="Heading4"/>
      </w:pPr>
      <w:r w:rsidRPr="006724FD">
        <w:t>Presenting Frequency and Consequence Estimates</w:t>
      </w:r>
    </w:p>
    <w:p w14:paraId="68A77C56" w14:textId="77777777" w:rsidR="0002541E" w:rsidRPr="0002541E" w:rsidRDefault="003C3B7C" w:rsidP="00397D5B">
      <w:pPr>
        <w:pStyle w:val="BodyText"/>
        <w:rPr>
          <w:lang w:val="en-US"/>
        </w:rPr>
      </w:pPr>
      <w:r w:rsidRPr="00F913D8">
        <w:t xml:space="preserve">Sometimes data resulting from frequency and consequence analyses are presented separately, but often the results are combined (multiplied together) in what is termed the expected value of the loss. </w:t>
      </w:r>
      <w:r w:rsidR="00085435">
        <w:t xml:space="preserve"> </w:t>
      </w:r>
      <w:r w:rsidRPr="00F913D8">
        <w:t xml:space="preserve">The expected value of the loss is often used to compare one risk to another and is also incorporated in the analysis of the benefits of risk control options. </w:t>
      </w:r>
      <w:r w:rsidR="00085435">
        <w:t xml:space="preserve"> </w:t>
      </w:r>
      <w:r w:rsidRPr="00F913D8">
        <w:t xml:space="preserve">The expected value of the loss can give some indication of how much should be spent on risk control to correct a situation. </w:t>
      </w:r>
      <w:r w:rsidR="00085435">
        <w:t xml:space="preserve"> </w:t>
      </w:r>
      <w:r w:rsidRPr="00F913D8">
        <w:t xml:space="preserve">For example, if the expected loss is $1,000 per annum, it is probably not prudent to spend $10,000 per annum to reduce it. </w:t>
      </w:r>
      <w:r w:rsidR="00085435">
        <w:t xml:space="preserve"> </w:t>
      </w:r>
      <w:r w:rsidRPr="00F913D8">
        <w:t xml:space="preserve">The expected value also provides a baseline from which to measure the performance of risk control strategies. </w:t>
      </w:r>
      <w:r w:rsidR="00085435">
        <w:t xml:space="preserve"> </w:t>
      </w:r>
      <w:r w:rsidRPr="00F913D8">
        <w:t>A measure of the change in expected value, brought about by control measures, is compared to the cost of implementing the control option.</w:t>
      </w:r>
      <w:r w:rsidR="00085435">
        <w:t xml:space="preserve"> </w:t>
      </w:r>
      <w:r w:rsidRPr="00F913D8">
        <w:t xml:space="preserve"> In this case, the change in expected value acts, in a benefit/cost analysis, as a measure of the benefit of the risk </w:t>
      </w:r>
      <w:r w:rsidRPr="00F913D8">
        <w:lastRenderedPageBreak/>
        <w:t xml:space="preserve">control option. </w:t>
      </w:r>
      <w:r w:rsidR="00085435">
        <w:t xml:space="preserve"> </w:t>
      </w:r>
      <w:r w:rsidRPr="00F913D8">
        <w:t>It is beneficial to include an economist on the team to perform these and other economic analysis.</w:t>
      </w:r>
    </w:p>
    <w:p w14:paraId="7C59CE3F" w14:textId="77777777" w:rsidR="003C3B7C" w:rsidRDefault="003C3B7C" w:rsidP="00085435">
      <w:pPr>
        <w:pStyle w:val="Heading4"/>
      </w:pPr>
      <w:r w:rsidRPr="006724FD">
        <w:t>Third-Party Review</w:t>
      </w:r>
    </w:p>
    <w:p w14:paraId="1C4A5361" w14:textId="77777777" w:rsidR="003C3B7C" w:rsidRPr="00F913D8" w:rsidRDefault="003C3B7C" w:rsidP="00397D5B">
      <w:pPr>
        <w:pStyle w:val="BodyText"/>
      </w:pPr>
      <w:r w:rsidRPr="00F913D8">
        <w:t xml:space="preserve">Having technical analysis reviewed and validated by trusted outside experts lends further credibility to the results. </w:t>
      </w:r>
      <w:r w:rsidR="00085435">
        <w:t xml:space="preserve"> </w:t>
      </w:r>
      <w:r w:rsidRPr="00F913D8">
        <w:t xml:space="preserve">Universities and government agencies tend to be trusted because of the public perception that they are independent and, therefore, unbiased. </w:t>
      </w:r>
      <w:r w:rsidR="00085435">
        <w:t xml:space="preserve"> </w:t>
      </w:r>
      <w:r w:rsidRPr="00F913D8">
        <w:t xml:space="preserve">It is important for the decision-maker to understand whom stakeholders trust vis-à-vis the particular issue being considered. </w:t>
      </w:r>
      <w:r w:rsidR="00085435">
        <w:t xml:space="preserve"> </w:t>
      </w:r>
      <w:r w:rsidRPr="00F913D8">
        <w:t>This is accomplished through dialogue with stakeholders and is an important component of the stakeholder analysis.</w:t>
      </w:r>
    </w:p>
    <w:p w14:paraId="6A6D79E4" w14:textId="77777777" w:rsidR="003C3B7C" w:rsidRPr="00F913D8" w:rsidRDefault="003C3B7C" w:rsidP="00397D5B">
      <w:pPr>
        <w:pStyle w:val="BodyText"/>
      </w:pPr>
      <w:r w:rsidRPr="00F913D8">
        <w:t xml:space="preserve">It is recommended that a formal third-party review be used to confirm the integrity of the analysis process. </w:t>
      </w:r>
      <w:r w:rsidR="00085435">
        <w:t xml:space="preserve"> </w:t>
      </w:r>
      <w:r w:rsidRPr="00F913D8">
        <w:t>This review can be accomplished using internal or external resources, depending on the situation, but not by the analysts themselves.</w:t>
      </w:r>
      <w:r w:rsidR="00085435">
        <w:t xml:space="preserve"> </w:t>
      </w:r>
      <w:r w:rsidRPr="00F913D8">
        <w:t xml:space="preserve"> For example, it can save the organization embarrassment if analyses are vetted internally for accuracy prior to the information being given to outside stakeholders.</w:t>
      </w:r>
      <w:r w:rsidR="00085435">
        <w:t xml:space="preserve"> </w:t>
      </w:r>
      <w:r w:rsidRPr="00F913D8">
        <w:t xml:space="preserve"> It may also be necessary to have the analyses vetted by some credible external body as a matter of policy, and especially if trust is an issue for stakeholders.</w:t>
      </w:r>
    </w:p>
    <w:p w14:paraId="04EA0EE0" w14:textId="77777777" w:rsidR="003C3B7C" w:rsidRDefault="003C3B7C" w:rsidP="00085435">
      <w:pPr>
        <w:pStyle w:val="Heading4"/>
      </w:pPr>
      <w:r w:rsidRPr="006724FD">
        <w:t>Validation</w:t>
      </w:r>
    </w:p>
    <w:p w14:paraId="22496232" w14:textId="77777777" w:rsidR="003C3B7C" w:rsidRPr="00F913D8" w:rsidRDefault="003C3B7C" w:rsidP="00397D5B">
      <w:pPr>
        <w:pStyle w:val="BodyText"/>
      </w:pPr>
      <w:r w:rsidRPr="00F913D8">
        <w:t>Validation should include the following steps:</w:t>
      </w:r>
    </w:p>
    <w:p w14:paraId="7448E231" w14:textId="77777777" w:rsidR="00231C27" w:rsidRDefault="00F847D9" w:rsidP="006619B3">
      <w:pPr>
        <w:pStyle w:val="List1"/>
        <w:numPr>
          <w:ilvl w:val="0"/>
          <w:numId w:val="10"/>
        </w:numPr>
      </w:pPr>
      <w:r>
        <w:t>C</w:t>
      </w:r>
      <w:r w:rsidR="003C3B7C" w:rsidRPr="00F913D8">
        <w:t>hecking that the scope is appropriate for the stated objectives</w:t>
      </w:r>
      <w:r>
        <w:t>.</w:t>
      </w:r>
    </w:p>
    <w:p w14:paraId="2B1A5D53" w14:textId="77777777" w:rsidR="003C3B7C" w:rsidRPr="00F913D8" w:rsidRDefault="00F847D9" w:rsidP="006619B3">
      <w:pPr>
        <w:pStyle w:val="List1"/>
        <w:numPr>
          <w:ilvl w:val="0"/>
          <w:numId w:val="10"/>
        </w:numPr>
      </w:pPr>
      <w:r>
        <w:t>R</w:t>
      </w:r>
      <w:r w:rsidR="003C3B7C" w:rsidRPr="00F913D8">
        <w:t>eviewing all critical assumptions and ensuring that they are credible in light of available information</w:t>
      </w:r>
      <w:r>
        <w:t>:</w:t>
      </w:r>
    </w:p>
    <w:p w14:paraId="2D7B05CE" w14:textId="77777777" w:rsidR="003C3B7C" w:rsidRPr="00F847D9" w:rsidRDefault="003C3B7C" w:rsidP="00542F5B">
      <w:pPr>
        <w:pStyle w:val="List1indent"/>
      </w:pPr>
      <w:proofErr w:type="gramStart"/>
      <w:r w:rsidRPr="00F847D9">
        <w:t>ensuring</w:t>
      </w:r>
      <w:proofErr w:type="gramEnd"/>
      <w:r w:rsidRPr="00F847D9">
        <w:t xml:space="preserve"> that the analysts use appropriate models, methods, and data</w:t>
      </w:r>
      <w:r w:rsidR="00F847D9">
        <w:t>.</w:t>
      </w:r>
    </w:p>
    <w:p w14:paraId="639A82B4" w14:textId="77777777" w:rsidR="003C3B7C" w:rsidRPr="00F847D9" w:rsidRDefault="003C3B7C" w:rsidP="00037DF7">
      <w:pPr>
        <w:pStyle w:val="List1indent"/>
      </w:pPr>
      <w:proofErr w:type="gramStart"/>
      <w:r w:rsidRPr="00F847D9">
        <w:t>checking</w:t>
      </w:r>
      <w:proofErr w:type="gramEnd"/>
      <w:r w:rsidRPr="00F847D9">
        <w:t xml:space="preserve"> that the analysis is reproducible by personnel other than the original analyst(s)</w:t>
      </w:r>
      <w:r w:rsidR="00F847D9">
        <w:t>.</w:t>
      </w:r>
    </w:p>
    <w:p w14:paraId="39952F8C" w14:textId="03306B8C" w:rsidR="003C3B7C" w:rsidRPr="00F847D9" w:rsidRDefault="003C3B7C" w:rsidP="00E82EB5">
      <w:pPr>
        <w:pStyle w:val="List1indent"/>
      </w:pPr>
      <w:proofErr w:type="gramStart"/>
      <w:r w:rsidRPr="00F847D9">
        <w:t>checking</w:t>
      </w:r>
      <w:proofErr w:type="gramEnd"/>
      <w:r w:rsidRPr="00F847D9">
        <w:t xml:space="preserve"> that the analysis is not sensitive to the way data or results are formatted</w:t>
      </w:r>
      <w:r w:rsidR="00C35713">
        <w:t>.</w:t>
      </w:r>
    </w:p>
    <w:p w14:paraId="2B4DE6E0" w14:textId="77777777" w:rsidR="003C3B7C" w:rsidRPr="00F847D9" w:rsidRDefault="003C3B7C">
      <w:pPr>
        <w:pStyle w:val="List1indent"/>
      </w:pPr>
      <w:proofErr w:type="gramStart"/>
      <w:r w:rsidRPr="00F847D9">
        <w:t>checking</w:t>
      </w:r>
      <w:proofErr w:type="gramEnd"/>
      <w:r w:rsidRPr="00F847D9">
        <w:t xml:space="preserve"> to ensure that all assumptions and uncertainties associated with the estimation process have been acknowledged and documented.</w:t>
      </w:r>
    </w:p>
    <w:p w14:paraId="669EF11F" w14:textId="77777777" w:rsidR="003C3B7C" w:rsidRPr="00F913D8" w:rsidRDefault="003C3B7C" w:rsidP="00397D5B">
      <w:pPr>
        <w:pStyle w:val="BodyText"/>
      </w:pPr>
      <w:r w:rsidRPr="00F913D8">
        <w:t xml:space="preserve">Analysts should ensure that all analyses and methods employed by technical experts are fully documented and explained. </w:t>
      </w:r>
      <w:r w:rsidR="00F847D9">
        <w:t xml:space="preserve"> </w:t>
      </w:r>
      <w:r w:rsidRPr="00F913D8">
        <w:t>A distinction should be made between estimations based on related historical data and those based on derived models.</w:t>
      </w:r>
    </w:p>
    <w:p w14:paraId="7A95129E" w14:textId="77777777" w:rsidR="003C3B7C" w:rsidRDefault="003C3B7C" w:rsidP="00F847D9">
      <w:pPr>
        <w:pStyle w:val="Heading4"/>
      </w:pPr>
      <w:bookmarkStart w:id="35" w:name="_Toc494680649"/>
      <w:r w:rsidRPr="006724FD">
        <w:t>Results</w:t>
      </w:r>
      <w:bookmarkEnd w:id="35"/>
    </w:p>
    <w:p w14:paraId="43F827DE" w14:textId="77777777" w:rsidR="003C3B7C" w:rsidRPr="00F913D8" w:rsidRDefault="003C3B7C" w:rsidP="00397D5B">
      <w:pPr>
        <w:pStyle w:val="BodyText"/>
      </w:pPr>
      <w:r w:rsidRPr="00F913D8">
        <w:t>The output from Step 2a</w:t>
      </w:r>
      <w:r w:rsidR="00D72B92">
        <w:t>, Risk Estimation,</w:t>
      </w:r>
      <w:r w:rsidRPr="00F913D8">
        <w:t xml:space="preserve"> comprises</w:t>
      </w:r>
      <w:r w:rsidR="00F847D9">
        <w:t xml:space="preserve"> the</w:t>
      </w:r>
      <w:r w:rsidRPr="00F913D8">
        <w:t>:</w:t>
      </w:r>
    </w:p>
    <w:p w14:paraId="221E3BDA" w14:textId="3F8B6B1D" w:rsidR="00D72B92" w:rsidRDefault="00F847D9" w:rsidP="006619B3">
      <w:pPr>
        <w:pStyle w:val="List1"/>
        <w:numPr>
          <w:ilvl w:val="0"/>
          <w:numId w:val="11"/>
        </w:numPr>
      </w:pPr>
      <w:r>
        <w:t>E</w:t>
      </w:r>
      <w:r w:rsidR="003C3B7C" w:rsidRPr="006724FD">
        <w:t>xpected range of frequency with an indication of uncertainties</w:t>
      </w:r>
      <w:r w:rsidR="006929C7">
        <w:t>.</w:t>
      </w:r>
    </w:p>
    <w:p w14:paraId="7CEAE99E" w14:textId="77777777" w:rsidR="003C3B7C" w:rsidRPr="006724FD" w:rsidRDefault="00F847D9" w:rsidP="006619B3">
      <w:pPr>
        <w:pStyle w:val="List1"/>
        <w:numPr>
          <w:ilvl w:val="0"/>
          <w:numId w:val="11"/>
        </w:numPr>
      </w:pPr>
      <w:r>
        <w:t>P</w:t>
      </w:r>
      <w:r w:rsidR="003C3B7C" w:rsidRPr="006724FD">
        <w:t>otential consequence of the risk.</w:t>
      </w:r>
    </w:p>
    <w:p w14:paraId="5B1140EB" w14:textId="77777777" w:rsidR="003C3B7C" w:rsidRDefault="003C3B7C" w:rsidP="00397D5B">
      <w:pPr>
        <w:pStyle w:val="Heading3"/>
      </w:pPr>
      <w:bookmarkStart w:id="36" w:name="_Toc494680650"/>
      <w:bookmarkStart w:id="37" w:name="_Toc228439088"/>
      <w:r w:rsidRPr="006724FD">
        <w:t xml:space="preserve">Step 2b - Risk </w:t>
      </w:r>
      <w:bookmarkEnd w:id="36"/>
      <w:r w:rsidRPr="006724FD">
        <w:t>Evaluation</w:t>
      </w:r>
      <w:bookmarkEnd w:id="37"/>
    </w:p>
    <w:p w14:paraId="3FF44E37" w14:textId="77777777" w:rsidR="003C3B7C" w:rsidRDefault="003C3B7C" w:rsidP="00F847D9">
      <w:pPr>
        <w:pStyle w:val="Heading4"/>
      </w:pPr>
      <w:bookmarkStart w:id="38" w:name="_Toc494680651"/>
      <w:r w:rsidRPr="006724FD">
        <w:t>Scope</w:t>
      </w:r>
      <w:bookmarkEnd w:id="38"/>
      <w:r w:rsidR="00D72B92">
        <w:t xml:space="preserve"> of the Risk Evaluation</w:t>
      </w:r>
    </w:p>
    <w:p w14:paraId="1A695B77" w14:textId="77777777" w:rsidR="003C3B7C" w:rsidRPr="00F913D8" w:rsidRDefault="003C3B7C" w:rsidP="00397D5B">
      <w:pPr>
        <w:pStyle w:val="BodyText"/>
      </w:pPr>
      <w:r w:rsidRPr="00F913D8">
        <w:t>The purpose of Risk Evaluation is to identify the distribution of risk, thus allowing attention to be focused upon high-risk areas, and to identify and evaluate the factors, which influence the level of risk.</w:t>
      </w:r>
    </w:p>
    <w:p w14:paraId="56E6A2A5" w14:textId="77777777" w:rsidR="003C3B7C" w:rsidRPr="00F913D8" w:rsidRDefault="003C3B7C" w:rsidP="00397D5B">
      <w:pPr>
        <w:pStyle w:val="BodyText"/>
      </w:pPr>
      <w:r w:rsidRPr="00F913D8">
        <w:t xml:space="preserve">The risks, as estimated in section </w:t>
      </w:r>
      <w:r w:rsidR="009F4EFB">
        <w:fldChar w:fldCharType="begin"/>
      </w:r>
      <w:r w:rsidR="006351EF">
        <w:instrText xml:space="preserve"> REF _Ref228420608 \r \h </w:instrText>
      </w:r>
      <w:r w:rsidR="009F4EFB">
        <w:fldChar w:fldCharType="separate"/>
      </w:r>
      <w:r w:rsidR="008E4FC1">
        <w:t>2.3.1</w:t>
      </w:r>
      <w:r w:rsidR="009F4EFB">
        <w:fldChar w:fldCharType="end"/>
      </w:r>
      <w:r w:rsidRPr="00F913D8">
        <w:t xml:space="preserve">, are evaluated in terms of the needs, issues, and concerns of stakeholders, the benefits of the activity, and its costs. </w:t>
      </w:r>
      <w:r w:rsidR="00F847D9">
        <w:t xml:space="preserve"> </w:t>
      </w:r>
      <w:r w:rsidRPr="00F913D8">
        <w:t>The result of this exercise is a determination of the acceptability of these risks.</w:t>
      </w:r>
    </w:p>
    <w:p w14:paraId="68FA798B" w14:textId="77777777" w:rsidR="003C3B7C" w:rsidRPr="00F913D8" w:rsidRDefault="003C3B7C" w:rsidP="00397D5B">
      <w:pPr>
        <w:pStyle w:val="BodyText"/>
      </w:pPr>
      <w:r w:rsidRPr="00F913D8">
        <w:t>One of three conclusions will result from the risk evaluation exercise</w:t>
      </w:r>
      <w:r w:rsidR="00F847D9">
        <w:t xml:space="preserve"> the</w:t>
      </w:r>
      <w:r w:rsidRPr="00F913D8">
        <w:t>:</w:t>
      </w:r>
    </w:p>
    <w:p w14:paraId="6C15AF06" w14:textId="77777777" w:rsidR="003C3B7C" w:rsidRPr="00F913D8" w:rsidRDefault="00F847D9" w:rsidP="006619B3">
      <w:pPr>
        <w:pStyle w:val="List1"/>
        <w:numPr>
          <w:ilvl w:val="0"/>
          <w:numId w:val="12"/>
        </w:numPr>
      </w:pPr>
      <w:r>
        <w:t>R</w:t>
      </w:r>
      <w:r w:rsidR="003C3B7C" w:rsidRPr="00F913D8">
        <w:t>isk associated with the activity is acceptable at its current level</w:t>
      </w:r>
      <w:r>
        <w:t>.</w:t>
      </w:r>
    </w:p>
    <w:p w14:paraId="16E857BE" w14:textId="77777777" w:rsidR="003C3B7C" w:rsidRPr="00F913D8" w:rsidRDefault="00F847D9" w:rsidP="006619B3">
      <w:pPr>
        <w:pStyle w:val="List1"/>
      </w:pPr>
      <w:r>
        <w:t>R</w:t>
      </w:r>
      <w:r w:rsidR="003C3B7C" w:rsidRPr="00F913D8">
        <w:t>isk associated with the activity is unacceptable at any level</w:t>
      </w:r>
      <w:r>
        <w:t>.</w:t>
      </w:r>
      <w:r w:rsidR="003C3B7C" w:rsidRPr="00F913D8">
        <w:t xml:space="preserve"> </w:t>
      </w:r>
      <w:r>
        <w:t xml:space="preserve"> </w:t>
      </w:r>
      <w:proofErr w:type="gramStart"/>
      <w:r w:rsidR="003C3B7C" w:rsidRPr="00F913D8">
        <w:t>or</w:t>
      </w:r>
      <w:proofErr w:type="gramEnd"/>
      <w:r w:rsidR="003C3B7C" w:rsidRPr="00F913D8">
        <w:t xml:space="preserve"> </w:t>
      </w:r>
    </w:p>
    <w:p w14:paraId="6A7AD07D" w14:textId="77777777" w:rsidR="003C3B7C" w:rsidRPr="00F913D8" w:rsidRDefault="00F847D9" w:rsidP="006619B3">
      <w:pPr>
        <w:pStyle w:val="List1"/>
      </w:pPr>
      <w:r>
        <w:t>A</w:t>
      </w:r>
      <w:r w:rsidR="003C3B7C" w:rsidRPr="00F913D8">
        <w:t>ctivity might be acceptable but risk control measures should be evaluated.</w:t>
      </w:r>
    </w:p>
    <w:p w14:paraId="049D3BA8" w14:textId="77777777" w:rsidR="003C3B7C" w:rsidRPr="00F913D8" w:rsidRDefault="003C3B7C" w:rsidP="00397D5B">
      <w:pPr>
        <w:pStyle w:val="BodyText"/>
      </w:pPr>
      <w:r w:rsidRPr="00F913D8">
        <w:lastRenderedPageBreak/>
        <w:t xml:space="preserve">If the risk is considered acceptable, then the activity can move forward as proposed and no further action is required. </w:t>
      </w:r>
      <w:r w:rsidR="00F847D9">
        <w:t xml:space="preserve"> </w:t>
      </w:r>
      <w:r w:rsidRPr="00F913D8">
        <w:t xml:space="preserve">The decision process ends here, although </w:t>
      </w:r>
      <w:proofErr w:type="gramStart"/>
      <w:r w:rsidRPr="00F913D8">
        <w:t>there</w:t>
      </w:r>
      <w:proofErr w:type="gramEnd"/>
      <w:r w:rsidRPr="00F913D8">
        <w:t xml:space="preserve"> will still be a need to monitor the activity for possible changes in the risk.</w:t>
      </w:r>
    </w:p>
    <w:p w14:paraId="1F065341" w14:textId="77777777" w:rsidR="003C3B7C" w:rsidRPr="00F913D8" w:rsidRDefault="003C3B7C" w:rsidP="00397D5B">
      <w:pPr>
        <w:pStyle w:val="BodyText"/>
      </w:pPr>
      <w:r w:rsidRPr="00F913D8">
        <w:t xml:space="preserve">If no level of risk is considered acceptable, and if the activity is not a mandatory or inevitable one, the activity as proposed may need to be abandoned. </w:t>
      </w:r>
      <w:r w:rsidR="00F847D9">
        <w:t xml:space="preserve"> </w:t>
      </w:r>
      <w:r w:rsidRPr="00F913D8">
        <w:t>Again, the decision process ends here.</w:t>
      </w:r>
    </w:p>
    <w:p w14:paraId="50B4B96E" w14:textId="77777777" w:rsidR="003C3B7C" w:rsidRPr="00F913D8" w:rsidRDefault="003C3B7C" w:rsidP="00397D5B">
      <w:pPr>
        <w:pStyle w:val="BodyText"/>
      </w:pPr>
      <w:r w:rsidRPr="00F913D8">
        <w:t xml:space="preserve">If the decision is that the activity might be acceptable if the risk can be reduced, then proceed to Step 3 in the decision process and specify risk control options. </w:t>
      </w:r>
    </w:p>
    <w:p w14:paraId="403AA27A" w14:textId="77777777" w:rsidR="00D72B92" w:rsidRDefault="003C3B7C" w:rsidP="00397D5B">
      <w:pPr>
        <w:pStyle w:val="BodyText"/>
      </w:pPr>
      <w:r w:rsidRPr="00F913D8">
        <w:t>There may be a need to return to a previous step(s) if the current information is deemed inadequate for making decisions about the acceptability of the risk.</w:t>
      </w:r>
    </w:p>
    <w:p w14:paraId="24780348" w14:textId="77777777" w:rsidR="003C3B7C" w:rsidRDefault="003C3B7C" w:rsidP="00F847D9">
      <w:pPr>
        <w:pStyle w:val="Heading4"/>
      </w:pPr>
      <w:bookmarkStart w:id="39" w:name="_Toc494680652"/>
      <w:r w:rsidRPr="006724FD">
        <w:t>Acceptability of the Risk to Stakeholders</w:t>
      </w:r>
      <w:bookmarkEnd w:id="39"/>
    </w:p>
    <w:p w14:paraId="2B229648" w14:textId="77777777" w:rsidR="003C3B7C" w:rsidRPr="00F913D8" w:rsidRDefault="003C3B7C" w:rsidP="00397D5B">
      <w:pPr>
        <w:pStyle w:val="BodyText"/>
      </w:pPr>
      <w:r w:rsidRPr="00F913D8">
        <w:t>Once all the risks are assessed they are then evaluated in terms of the documented needs, issues, and concerns of the stakeholders, and the benefits of the activity, to determine the acceptability of the risk.</w:t>
      </w:r>
    </w:p>
    <w:p w14:paraId="68EC19AD" w14:textId="2EA733F7" w:rsidR="003C3B7C" w:rsidRPr="00F913D8" w:rsidRDefault="003C3B7C" w:rsidP="00397D5B">
      <w:pPr>
        <w:pStyle w:val="BodyText"/>
      </w:pPr>
      <w:r w:rsidRPr="00F913D8">
        <w:t xml:space="preserve">Zero risk is something that is not often realized, unless the activity generating the risk is abandoned. </w:t>
      </w:r>
      <w:r w:rsidR="00021301">
        <w:t xml:space="preserve"> </w:t>
      </w:r>
      <w:r w:rsidRPr="00F913D8">
        <w:t xml:space="preserve">Rather than striving to reduce risk to zero, Authorities should strive to reduce risk to </w:t>
      </w:r>
      <w:r w:rsidR="00A1616B">
        <w:t>‘</w:t>
      </w:r>
      <w:r w:rsidRPr="00F913D8">
        <w:t>As Low As Reasonably Practicable</w:t>
      </w:r>
      <w:r w:rsidR="00A1616B">
        <w:t>’</w:t>
      </w:r>
      <w:r w:rsidRPr="00F913D8">
        <w:t xml:space="preserve">. </w:t>
      </w:r>
      <w:r w:rsidR="00F847D9">
        <w:t xml:space="preserve"> </w:t>
      </w:r>
      <w:r w:rsidRPr="00F913D8">
        <w:t xml:space="preserve">This concept is known as ALARP (see </w:t>
      </w:r>
      <w:r w:rsidR="009F4EFB">
        <w:fldChar w:fldCharType="begin"/>
      </w:r>
      <w:r>
        <w:instrText xml:space="preserve"> REF _Ref212083296 \r \h </w:instrText>
      </w:r>
      <w:r w:rsidR="009F4EFB">
        <w:fldChar w:fldCharType="separate"/>
      </w:r>
      <w:r w:rsidR="008E4FC1">
        <w:t>Figure 3</w:t>
      </w:r>
      <w:r w:rsidR="009F4EFB">
        <w:fldChar w:fldCharType="end"/>
      </w:r>
      <w:r w:rsidRPr="00F913D8">
        <w:t>).</w:t>
      </w:r>
    </w:p>
    <w:p w14:paraId="44A1F3AA" w14:textId="77777777" w:rsidR="00D72B92" w:rsidRPr="00D72B92" w:rsidRDefault="00D72B92" w:rsidP="00E35622">
      <w:pPr>
        <w:pStyle w:val="Figure"/>
        <w:numPr>
          <w:ilvl w:val="0"/>
          <w:numId w:val="0"/>
        </w:numPr>
      </w:pPr>
      <w:r>
        <w:rPr>
          <w:noProof/>
          <w:lang w:val="en-US" w:eastAsia="en-US"/>
        </w:rPr>
        <w:drawing>
          <wp:inline distT="0" distB="0" distL="0" distR="0" wp14:anchorId="6F965024" wp14:editId="748D6278">
            <wp:extent cx="4381500" cy="2414270"/>
            <wp:effectExtent l="0" t="0" r="0" b="0"/>
            <wp:docPr id="242" name="Picture 12" descr="ALAR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LARP.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1500" cy="2414270"/>
                    </a:xfrm>
                    <a:prstGeom prst="rect">
                      <a:avLst/>
                    </a:prstGeom>
                    <a:noFill/>
                  </pic:spPr>
                </pic:pic>
              </a:graphicData>
            </a:graphic>
          </wp:inline>
        </w:drawing>
      </w:r>
    </w:p>
    <w:p w14:paraId="140D973A" w14:textId="77777777" w:rsidR="003C3B7C" w:rsidRDefault="003C3B7C" w:rsidP="006E3B46">
      <w:pPr>
        <w:pStyle w:val="Figure"/>
        <w:tabs>
          <w:tab w:val="clear" w:pos="1134"/>
          <w:tab w:val="num" w:pos="1701"/>
        </w:tabs>
      </w:pPr>
      <w:bookmarkStart w:id="40" w:name="_Ref212083296"/>
      <w:bookmarkStart w:id="41" w:name="_Toc228420203"/>
      <w:bookmarkStart w:id="42" w:name="_Toc494680653"/>
      <w:r>
        <w:t>ALARP Matrix</w:t>
      </w:r>
      <w:bookmarkEnd w:id="40"/>
      <w:bookmarkEnd w:id="41"/>
    </w:p>
    <w:p w14:paraId="686F5712" w14:textId="77777777" w:rsidR="003C3B7C" w:rsidRPr="00F13558" w:rsidRDefault="003C3B7C" w:rsidP="00397D5B">
      <w:pPr>
        <w:pStyle w:val="BodyText"/>
      </w:pPr>
      <w:r w:rsidRPr="00B75B44">
        <w:t xml:space="preserve">Note.  </w:t>
      </w:r>
      <w:r>
        <w:t xml:space="preserve">The </w:t>
      </w:r>
      <w:r w:rsidRPr="00B75B44">
        <w:t>Risk level boundaries (Negligible / ALARP / Intolerable) are purely illustrative.</w:t>
      </w:r>
    </w:p>
    <w:p w14:paraId="126C46ED" w14:textId="77777777" w:rsidR="003C3B7C" w:rsidRDefault="003C3B7C" w:rsidP="00E35622">
      <w:pPr>
        <w:pStyle w:val="Heading4"/>
      </w:pPr>
      <w:r w:rsidRPr="006724FD">
        <w:t>Risk Perceptions</w:t>
      </w:r>
      <w:bookmarkEnd w:id="42"/>
    </w:p>
    <w:p w14:paraId="5EE9AF76" w14:textId="77777777" w:rsidR="003C3B7C" w:rsidRPr="00F913D8" w:rsidRDefault="003C3B7C" w:rsidP="00397D5B">
      <w:pPr>
        <w:pStyle w:val="BodyText"/>
      </w:pPr>
      <w:r w:rsidRPr="00F913D8">
        <w:t xml:space="preserve">There are a number of factors, other than expected value of the loss, that effect stakeholder acceptance of risk. </w:t>
      </w:r>
      <w:r w:rsidR="00E35622">
        <w:t xml:space="preserve"> </w:t>
      </w:r>
      <w:r w:rsidRPr="00F913D8">
        <w:t>This introduces the area of risk perception, that is, what factors affect a person’s perception of risk and how do perceptions affect decision-making around the acceptability of risk?</w:t>
      </w:r>
    </w:p>
    <w:p w14:paraId="45FD3901" w14:textId="77777777" w:rsidR="003C3B7C" w:rsidRPr="00F913D8" w:rsidRDefault="003C3B7C" w:rsidP="00397D5B">
      <w:pPr>
        <w:pStyle w:val="BodyText"/>
      </w:pPr>
      <w:r w:rsidRPr="00F913D8">
        <w:t>While experts emphasize technical factors, such as the probability of an event or its consequences on human health or safety, the public emphasizes factors such as:</w:t>
      </w:r>
    </w:p>
    <w:p w14:paraId="1E80ADDD" w14:textId="77777777" w:rsidR="003C3B7C" w:rsidRPr="00F913D8" w:rsidRDefault="003C3B7C" w:rsidP="006619B3">
      <w:pPr>
        <w:pStyle w:val="List1"/>
        <w:numPr>
          <w:ilvl w:val="0"/>
          <w:numId w:val="13"/>
        </w:numPr>
      </w:pPr>
      <w:r>
        <w:t>T</w:t>
      </w:r>
      <w:r w:rsidRPr="00F913D8">
        <w:t>he degree of personal control that can be exercised over the activity - people are less accepting of risks over which they have little or no control (public transportation vs. driving their own car)</w:t>
      </w:r>
      <w:r w:rsidR="00E35622">
        <w:t>.</w:t>
      </w:r>
    </w:p>
    <w:p w14:paraId="499AAA3C" w14:textId="77777777" w:rsidR="003C3B7C" w:rsidRPr="00E35622" w:rsidRDefault="003C3B7C" w:rsidP="006619B3">
      <w:pPr>
        <w:pStyle w:val="List1"/>
      </w:pPr>
      <w:r w:rsidRPr="00E35622">
        <w:t>The potential of an event to result in catastrophic consequences – one versus multiple deaths</w:t>
      </w:r>
      <w:r w:rsidR="00E35622">
        <w:t>.</w:t>
      </w:r>
    </w:p>
    <w:p w14:paraId="4D81AD6B" w14:textId="1218145B" w:rsidR="003C3B7C" w:rsidRPr="00E35622" w:rsidRDefault="003C3B7C" w:rsidP="006619B3">
      <w:pPr>
        <w:pStyle w:val="List1"/>
      </w:pPr>
      <w:r w:rsidRPr="00E35622">
        <w:t xml:space="preserve">Whether the consequences are </w:t>
      </w:r>
      <w:r w:rsidR="00A1616B">
        <w:t>‘</w:t>
      </w:r>
      <w:r w:rsidRPr="00E35622">
        <w:t>dreaded</w:t>
      </w:r>
      <w:r w:rsidR="00A1616B">
        <w:t>’</w:t>
      </w:r>
      <w:r w:rsidRPr="00E35622">
        <w:t xml:space="preserve"> - people are less accepting of risks where the consequences are dreaded; they would prefer to die quickly from a stroke than from a long, painful (dreaded) battle with cancer, although the ultimate consequence is the same</w:t>
      </w:r>
      <w:r w:rsidR="00E35622">
        <w:t>.</w:t>
      </w:r>
    </w:p>
    <w:p w14:paraId="02E6B1C0" w14:textId="77777777" w:rsidR="003C3B7C" w:rsidRPr="00E35622" w:rsidRDefault="003C3B7C" w:rsidP="006619B3">
      <w:pPr>
        <w:pStyle w:val="List1"/>
      </w:pPr>
      <w:r w:rsidRPr="00E35622">
        <w:lastRenderedPageBreak/>
        <w:t xml:space="preserve">The distribution of the risks and benefits - people accept higher risk if they also receive benefits from the activity (e.g. recreational boating, swimming); they are less </w:t>
      </w:r>
      <w:r w:rsidR="00E35622">
        <w:t>accepting of uncompensated loss.</w:t>
      </w:r>
    </w:p>
    <w:p w14:paraId="673DB7FD" w14:textId="640FDC1E" w:rsidR="003C3B7C" w:rsidRPr="00E35622" w:rsidRDefault="003C3B7C" w:rsidP="006619B3">
      <w:pPr>
        <w:pStyle w:val="List1"/>
      </w:pPr>
      <w:r w:rsidRPr="00E35622">
        <w:t>The degree to which exposure to the risk is voluntary - voluntarily moving next to a chemical plant vs. ha</w:t>
      </w:r>
      <w:r w:rsidR="00E35622">
        <w:t>v</w:t>
      </w:r>
      <w:r w:rsidR="00C35713">
        <w:t>ing the plant move next to you.</w:t>
      </w:r>
    </w:p>
    <w:p w14:paraId="45C84951" w14:textId="77777777" w:rsidR="0002606E" w:rsidRPr="00E35622" w:rsidRDefault="003C3B7C" w:rsidP="006619B3">
      <w:pPr>
        <w:pStyle w:val="List1"/>
      </w:pPr>
      <w:r w:rsidRPr="00E35622">
        <w:t>The degree of familiarity with the activity - people are less accepting of risks associated with activities with which they are not familiar (e.g. irradiation of food).</w:t>
      </w:r>
    </w:p>
    <w:p w14:paraId="2FB18231" w14:textId="77777777" w:rsidR="003C3B7C" w:rsidRPr="00E35622" w:rsidRDefault="0002606E" w:rsidP="006619B3">
      <w:pPr>
        <w:pStyle w:val="List1"/>
      </w:pPr>
      <w:r w:rsidRPr="00E35622">
        <w:t>P</w:t>
      </w:r>
      <w:r w:rsidR="003C3B7C" w:rsidRPr="00E35622">
        <w:t>eople tend to accept higher levels of risk if the manager of that risk is trusted</w:t>
      </w:r>
      <w:proofErr w:type="gramStart"/>
      <w:r w:rsidR="003C3B7C" w:rsidRPr="00E35622">
        <w:t xml:space="preserve">. </w:t>
      </w:r>
      <w:proofErr w:type="gramEnd"/>
      <w:r w:rsidR="003C3B7C" w:rsidRPr="00E35622">
        <w:t>Again, this speaks to the need for effective and open communications with stakeholders to develop and maintain this trust.</w:t>
      </w:r>
    </w:p>
    <w:p w14:paraId="47DC5C81" w14:textId="77777777" w:rsidR="003C3B7C" w:rsidRPr="00F913D8" w:rsidRDefault="003C3B7C" w:rsidP="00397D5B">
      <w:pPr>
        <w:pStyle w:val="BodyText"/>
      </w:pPr>
      <w:proofErr w:type="gramStart"/>
      <w:r w:rsidRPr="00F913D8">
        <w:t>An event or issue that is characterized by an extremely low probability may be disregarded by experts because of the low value resulting from an expected-value calculation</w:t>
      </w:r>
      <w:proofErr w:type="gramEnd"/>
      <w:r w:rsidRPr="00F913D8">
        <w:t xml:space="preserve">. </w:t>
      </w:r>
      <w:r w:rsidR="00E35622">
        <w:t xml:space="preserve"> </w:t>
      </w:r>
      <w:r w:rsidRPr="00F913D8">
        <w:t>However, it may become a major source of concern for the public because of the perceived severity of the consequences and/or because of inequity in the distribution of the associated gains and losses.</w:t>
      </w:r>
    </w:p>
    <w:p w14:paraId="6BD59E5F" w14:textId="77777777" w:rsidR="003C3B7C" w:rsidRPr="00F913D8" w:rsidRDefault="003C3B7C" w:rsidP="00397D5B">
      <w:pPr>
        <w:pStyle w:val="BodyText"/>
      </w:pPr>
      <w:r w:rsidRPr="00F913D8">
        <w:t xml:space="preserve">Whether a risk is considered acceptable or not is based on stakeholders' needs, issues, and concerns. </w:t>
      </w:r>
      <w:r w:rsidR="00E35622">
        <w:t xml:space="preserve"> </w:t>
      </w:r>
      <w:r w:rsidRPr="00F913D8">
        <w:t xml:space="preserve">These needs, issues, and concerns derive from an </w:t>
      </w:r>
      <w:proofErr w:type="gramStart"/>
      <w:r w:rsidRPr="00F913D8">
        <w:t>individual's</w:t>
      </w:r>
      <w:proofErr w:type="gramEnd"/>
      <w:r w:rsidRPr="00F913D8">
        <w:t xml:space="preserve"> or organization's basic objectives and values, as well as the social environment within which the individual or organization exists. If people are concerned about the trustworthiness of an organization they may be less accepting of risks associated with these entities.</w:t>
      </w:r>
    </w:p>
    <w:p w14:paraId="7D2996B9" w14:textId="77777777" w:rsidR="003C3B7C" w:rsidRDefault="003C3B7C" w:rsidP="00E35622">
      <w:pPr>
        <w:pStyle w:val="Heading4"/>
      </w:pPr>
      <w:r w:rsidRPr="006724FD">
        <w:t>Influences on Perception of Risk</w:t>
      </w:r>
    </w:p>
    <w:p w14:paraId="3F882CEB" w14:textId="77777777" w:rsidR="003C3B7C" w:rsidRPr="00F913D8" w:rsidRDefault="003C3B7C" w:rsidP="00397D5B">
      <w:pPr>
        <w:pStyle w:val="BodyText"/>
      </w:pPr>
      <w:r w:rsidRPr="00F913D8">
        <w:t xml:space="preserve">It is important for the risk management team to remember that, when communicating with stakeholders about risk issues, perception is reality. </w:t>
      </w:r>
      <w:r w:rsidR="00E35622">
        <w:t xml:space="preserve"> </w:t>
      </w:r>
      <w:r w:rsidRPr="00F913D8">
        <w:t>The public will make judgments of the acceptability of a risk based on its perceptions of the consequences of the risk, rather than on scientific factors like probability.</w:t>
      </w:r>
    </w:p>
    <w:p w14:paraId="66301AFF" w14:textId="77777777" w:rsidR="003C3B7C" w:rsidRPr="00F913D8" w:rsidRDefault="003C3B7C" w:rsidP="00397D5B">
      <w:pPr>
        <w:pStyle w:val="BodyText"/>
      </w:pPr>
      <w:proofErr w:type="gramStart"/>
      <w:r w:rsidRPr="00F913D8">
        <w:t>The public's perception of risk may be influenced by many things, including age, gender, level of education, region, values, and previous exposure to information on the hazard or activity of interest</w:t>
      </w:r>
      <w:proofErr w:type="gramEnd"/>
      <w:r w:rsidRPr="00F913D8">
        <w:t>.</w:t>
      </w:r>
      <w:r w:rsidR="00E35622">
        <w:t xml:space="preserve"> </w:t>
      </w:r>
      <w:r w:rsidRPr="00F913D8">
        <w:t xml:space="preserve"> Public perceptions of risk may differ from those of technical experts.</w:t>
      </w:r>
      <w:r w:rsidR="00E35622">
        <w:t xml:space="preserve"> </w:t>
      </w:r>
      <w:r w:rsidRPr="00F913D8">
        <w:t xml:space="preserve"> Discrepancies may result from differences in assumptions, conceptions, and the needs, issues, and concerns of stakeholders as they relate to the hazard or activity under discussion.</w:t>
      </w:r>
    </w:p>
    <w:p w14:paraId="5E888A7E" w14:textId="77777777" w:rsidR="003C3B7C" w:rsidRDefault="003C3B7C" w:rsidP="00E35622">
      <w:pPr>
        <w:pStyle w:val="Heading4"/>
      </w:pPr>
      <w:bookmarkStart w:id="43" w:name="_Toc494680641"/>
      <w:r w:rsidRPr="006724FD">
        <w:t>Other Risk Identification</w:t>
      </w:r>
      <w:bookmarkEnd w:id="43"/>
      <w:r w:rsidRPr="006724FD">
        <w:t xml:space="preserve"> Tools</w:t>
      </w:r>
    </w:p>
    <w:p w14:paraId="3735E628" w14:textId="77777777" w:rsidR="003C3B7C" w:rsidRPr="00F913D8" w:rsidRDefault="003C3B7C" w:rsidP="00397D5B">
      <w:pPr>
        <w:pStyle w:val="BodyText"/>
      </w:pPr>
      <w:r w:rsidRPr="00F913D8">
        <w:t>Risk may also be established by using the identified hazards and a variety of more comprehensive tools, including:</w:t>
      </w:r>
    </w:p>
    <w:p w14:paraId="29CB52F7" w14:textId="77777777" w:rsidR="003C3B7C" w:rsidRPr="00E35622" w:rsidRDefault="003C3B7C" w:rsidP="00E35622">
      <w:pPr>
        <w:pStyle w:val="Bullet1"/>
      </w:pPr>
      <w:proofErr w:type="gramStart"/>
      <w:r w:rsidRPr="00E35622">
        <w:t>failure</w:t>
      </w:r>
      <w:proofErr w:type="gramEnd"/>
      <w:r w:rsidRPr="00E35622">
        <w:t xml:space="preserve"> mode and effects analysis;</w:t>
      </w:r>
    </w:p>
    <w:p w14:paraId="783A9DAD" w14:textId="77777777" w:rsidR="003C3B7C" w:rsidRPr="00E35622" w:rsidRDefault="003C3B7C" w:rsidP="00E35622">
      <w:pPr>
        <w:pStyle w:val="Bullet1"/>
      </w:pPr>
      <w:proofErr w:type="gramStart"/>
      <w:r w:rsidRPr="00E35622">
        <w:t>analysis</w:t>
      </w:r>
      <w:proofErr w:type="gramEnd"/>
      <w:r w:rsidRPr="00E35622">
        <w:t xml:space="preserve"> of historical incident data, utilizing existing experience and reports if possible;</w:t>
      </w:r>
    </w:p>
    <w:p w14:paraId="7BBFEEC7" w14:textId="77777777" w:rsidR="003C3B7C" w:rsidRPr="00E35622" w:rsidRDefault="003C3B7C" w:rsidP="00E35622">
      <w:pPr>
        <w:pStyle w:val="Bullet1"/>
      </w:pPr>
      <w:proofErr w:type="gramStart"/>
      <w:r w:rsidRPr="00E35622">
        <w:t>fault</w:t>
      </w:r>
      <w:proofErr w:type="gramEnd"/>
      <w:r w:rsidRPr="00E35622">
        <w:t>-tree analysis;</w:t>
      </w:r>
    </w:p>
    <w:p w14:paraId="0D384F18" w14:textId="77777777" w:rsidR="003C3B7C" w:rsidRPr="00E35622" w:rsidRDefault="003C3B7C" w:rsidP="00E35622">
      <w:pPr>
        <w:pStyle w:val="Bullet1"/>
      </w:pPr>
      <w:proofErr w:type="gramStart"/>
      <w:r w:rsidRPr="00E35622">
        <w:t>event</w:t>
      </w:r>
      <w:proofErr w:type="gramEnd"/>
      <w:r w:rsidRPr="00E35622">
        <w:t>-tree analysis;</w:t>
      </w:r>
    </w:p>
    <w:p w14:paraId="443EF681" w14:textId="77777777" w:rsidR="003C3B7C" w:rsidRPr="00E35622" w:rsidRDefault="003C3B7C" w:rsidP="00E35622">
      <w:pPr>
        <w:pStyle w:val="Bullet1"/>
      </w:pPr>
      <w:proofErr w:type="gramStart"/>
      <w:r w:rsidRPr="00E35622">
        <w:t>hazard</w:t>
      </w:r>
      <w:proofErr w:type="gramEnd"/>
      <w:r w:rsidRPr="00E35622">
        <w:t xml:space="preserve"> and operational studies;</w:t>
      </w:r>
    </w:p>
    <w:p w14:paraId="3E8381D7" w14:textId="77777777" w:rsidR="003C3B7C" w:rsidRPr="00E35622" w:rsidRDefault="003C3B7C" w:rsidP="00E35622">
      <w:pPr>
        <w:pStyle w:val="Bullet1"/>
      </w:pPr>
      <w:proofErr w:type="gramStart"/>
      <w:r w:rsidRPr="00E35622">
        <w:t>professional</w:t>
      </w:r>
      <w:proofErr w:type="gramEnd"/>
      <w:r w:rsidRPr="00E35622">
        <w:t xml:space="preserve"> judgment (of internal and external experts);</w:t>
      </w:r>
    </w:p>
    <w:p w14:paraId="5618D9D0" w14:textId="6C4138F3" w:rsidR="003C3B7C" w:rsidRPr="00E35622" w:rsidRDefault="003C3B7C" w:rsidP="00E35622">
      <w:pPr>
        <w:pStyle w:val="Bullet1"/>
      </w:pPr>
      <w:proofErr w:type="gramStart"/>
      <w:r w:rsidRPr="00E35622">
        <w:t>personal</w:t>
      </w:r>
      <w:proofErr w:type="gramEnd"/>
      <w:r w:rsidRPr="00E35622">
        <w:t xml:space="preserve"> </w:t>
      </w:r>
      <w:r w:rsidR="00C35713">
        <w:t>observation (e.g. site visits);</w:t>
      </w:r>
    </w:p>
    <w:p w14:paraId="1268F00F" w14:textId="77777777" w:rsidR="003C3B7C" w:rsidRPr="00E35622" w:rsidRDefault="003C3B7C" w:rsidP="00E35622">
      <w:pPr>
        <w:pStyle w:val="Bullet1"/>
      </w:pPr>
      <w:proofErr w:type="gramStart"/>
      <w:r w:rsidRPr="00E35622">
        <w:t>qualitative</w:t>
      </w:r>
      <w:proofErr w:type="gramEnd"/>
      <w:r w:rsidRPr="00E35622">
        <w:t xml:space="preserve"> simulation.</w:t>
      </w:r>
    </w:p>
    <w:p w14:paraId="5ECE2DB7" w14:textId="77777777" w:rsidR="003C3B7C" w:rsidRPr="00CE0110" w:rsidRDefault="003C3B7C" w:rsidP="00397D5B">
      <w:pPr>
        <w:pStyle w:val="BodyText"/>
      </w:pPr>
      <w:r w:rsidRPr="00CE0110">
        <w:t xml:space="preserve">Because most issues are quite complex, it is unlikely that all risks will be identified. </w:t>
      </w:r>
      <w:r w:rsidR="00E35622">
        <w:t xml:space="preserve"> </w:t>
      </w:r>
      <w:r w:rsidRPr="00CE0110">
        <w:t>There will usually be some risks that will only be identified following an incident.</w:t>
      </w:r>
      <w:r w:rsidR="00E35622">
        <w:t xml:space="preserve"> </w:t>
      </w:r>
      <w:r w:rsidRPr="00CE0110">
        <w:t xml:space="preserve"> Although the information provided by systems </w:t>
      </w:r>
      <w:r w:rsidR="003402DF">
        <w:t>within e-Navigation</w:t>
      </w:r>
      <w:r w:rsidR="003402DF" w:rsidRPr="00CE0110">
        <w:t xml:space="preserve"> </w:t>
      </w:r>
      <w:r w:rsidRPr="00CE0110">
        <w:t xml:space="preserve">greatly enhances the real time information available to the user, </w:t>
      </w:r>
      <w:r w:rsidR="003402DF">
        <w:t xml:space="preserve">the level of integration of such </w:t>
      </w:r>
      <w:r w:rsidRPr="00CE0110">
        <w:t>systems</w:t>
      </w:r>
      <w:r w:rsidR="003402DF">
        <w:t xml:space="preserve"> may be</w:t>
      </w:r>
      <w:r w:rsidRPr="00CE0110">
        <w:t xml:space="preserve"> complex and add additional potential for failures or weaknesses as identified in Section </w:t>
      </w:r>
      <w:r w:rsidR="008972F8">
        <w:fldChar w:fldCharType="begin"/>
      </w:r>
      <w:r w:rsidR="008972F8">
        <w:instrText xml:space="preserve"> REF _Ref335142560 \r \h  \* MERGEFORMAT </w:instrText>
      </w:r>
      <w:r w:rsidR="008972F8">
        <w:fldChar w:fldCharType="separate"/>
      </w:r>
      <w:r w:rsidR="008E4FC1">
        <w:t>2.2.3.5</w:t>
      </w:r>
      <w:r w:rsidR="008972F8">
        <w:fldChar w:fldCharType="end"/>
      </w:r>
      <w:r w:rsidRPr="00E804AC">
        <w:t>.</w:t>
      </w:r>
      <w:r w:rsidR="003402DF" w:rsidRPr="00E804AC">
        <w:t xml:space="preserve"> </w:t>
      </w:r>
      <w:r w:rsidR="00E35622">
        <w:t xml:space="preserve"> </w:t>
      </w:r>
      <w:r w:rsidR="003402DF" w:rsidRPr="00E804AC">
        <w:t xml:space="preserve">It must also be </w:t>
      </w:r>
      <w:r w:rsidR="00A13A77" w:rsidRPr="00E804AC">
        <w:t>understood</w:t>
      </w:r>
      <w:r w:rsidR="003402DF" w:rsidRPr="00E804AC">
        <w:t xml:space="preserve"> that not all information transmitted via an e-Navigation infrastructure will be able to be displayed on some ship systems nor understood by navigators</w:t>
      </w:r>
      <w:r w:rsidR="008E3967" w:rsidRPr="00E804AC">
        <w:t>.</w:t>
      </w:r>
    </w:p>
    <w:p w14:paraId="26BC9D26" w14:textId="77777777" w:rsidR="003C3B7C" w:rsidRPr="00CE0110" w:rsidRDefault="003C3B7C" w:rsidP="00E35622">
      <w:pPr>
        <w:pStyle w:val="Heading4"/>
      </w:pPr>
      <w:bookmarkStart w:id="44" w:name="_Toc494680654"/>
      <w:r w:rsidRPr="00CE0110">
        <w:lastRenderedPageBreak/>
        <w:t>Results</w:t>
      </w:r>
      <w:bookmarkEnd w:id="44"/>
    </w:p>
    <w:p w14:paraId="2CE58236" w14:textId="77777777" w:rsidR="003C3B7C" w:rsidRPr="00CE0110" w:rsidRDefault="003C3B7C" w:rsidP="00397D5B">
      <w:pPr>
        <w:pStyle w:val="BodyText"/>
      </w:pPr>
      <w:r w:rsidRPr="00CE0110">
        <w:t>The output from Step 2b</w:t>
      </w:r>
      <w:r w:rsidR="0002606E">
        <w:t>, Risk Evaluation,</w:t>
      </w:r>
      <w:r w:rsidRPr="00CE0110">
        <w:t xml:space="preserve"> comprises:</w:t>
      </w:r>
    </w:p>
    <w:p w14:paraId="7BC12F6D" w14:textId="77777777" w:rsidR="003C3B7C" w:rsidRPr="00CE0110" w:rsidRDefault="003C3B7C" w:rsidP="006619B3">
      <w:pPr>
        <w:pStyle w:val="List1"/>
        <w:numPr>
          <w:ilvl w:val="0"/>
          <w:numId w:val="14"/>
        </w:numPr>
      </w:pPr>
      <w:r w:rsidRPr="00CE0110">
        <w:t xml:space="preserve">An identification of the </w:t>
      </w:r>
      <w:proofErr w:type="gramStart"/>
      <w:r w:rsidRPr="00CE0110">
        <w:t>high risk</w:t>
      </w:r>
      <w:proofErr w:type="gramEnd"/>
      <w:r w:rsidRPr="00CE0110">
        <w:t xml:space="preserve"> areas needing to be addressed</w:t>
      </w:r>
      <w:r w:rsidR="00E35622">
        <w:t>.</w:t>
      </w:r>
    </w:p>
    <w:p w14:paraId="3D455252" w14:textId="21587296" w:rsidR="003C3B7C" w:rsidRPr="00E35622" w:rsidRDefault="003C3B7C" w:rsidP="006619B3">
      <w:pPr>
        <w:pStyle w:val="List1"/>
      </w:pPr>
      <w:r w:rsidRPr="00E35622">
        <w:t>An identification of the primary influences within the overall system that effect the level of risk</w:t>
      </w:r>
      <w:r w:rsidR="009822E0">
        <w:t>.</w:t>
      </w:r>
    </w:p>
    <w:p w14:paraId="2773F905" w14:textId="77777777" w:rsidR="003C3B7C" w:rsidRPr="00CE0110" w:rsidRDefault="003C3B7C" w:rsidP="006619B3">
      <w:pPr>
        <w:pStyle w:val="List1"/>
      </w:pPr>
      <w:r w:rsidRPr="00E35622">
        <w:t>A determination of whether the risk is acceptable and whether there is a need to reduce the estima</w:t>
      </w:r>
      <w:r w:rsidRPr="00CE0110">
        <w:t>ted level of expected loss associated with the identified risk.</w:t>
      </w:r>
    </w:p>
    <w:p w14:paraId="2724F781" w14:textId="77777777" w:rsidR="003C3B7C" w:rsidRPr="00CE0110" w:rsidRDefault="003C3B7C" w:rsidP="009B601C">
      <w:pPr>
        <w:pStyle w:val="Heading2"/>
        <w:numPr>
          <w:ilvl w:val="1"/>
          <w:numId w:val="2"/>
        </w:numPr>
      </w:pPr>
      <w:bookmarkStart w:id="45" w:name="_Toc494680655"/>
      <w:bookmarkStart w:id="46" w:name="_Toc228439089"/>
      <w:r w:rsidRPr="00CE0110">
        <w:t>Step 3 – Specify Risk Control Options</w:t>
      </w:r>
      <w:bookmarkEnd w:id="45"/>
      <w:bookmarkEnd w:id="46"/>
    </w:p>
    <w:p w14:paraId="5037DCAA" w14:textId="77777777" w:rsidR="003C3B7C" w:rsidRPr="00CE0110" w:rsidRDefault="003C3B7C" w:rsidP="00397D5B">
      <w:pPr>
        <w:pStyle w:val="Heading3"/>
      </w:pPr>
      <w:bookmarkStart w:id="47" w:name="_Toc494680656"/>
      <w:bookmarkStart w:id="48" w:name="_Toc228439090"/>
      <w:r w:rsidRPr="00CE0110">
        <w:t>Scope</w:t>
      </w:r>
      <w:bookmarkEnd w:id="47"/>
      <w:bookmarkEnd w:id="48"/>
    </w:p>
    <w:p w14:paraId="0A194692" w14:textId="77777777" w:rsidR="003C3B7C" w:rsidRPr="00CE0110" w:rsidRDefault="003C3B7C" w:rsidP="00397D5B">
      <w:pPr>
        <w:pStyle w:val="BodyText"/>
      </w:pPr>
      <w:r w:rsidRPr="00CE0110">
        <w:t>The purpose of Step 3 is to propose effective and practical risk control options, comprising the following three principal stages:</w:t>
      </w:r>
    </w:p>
    <w:p w14:paraId="06B4F63B" w14:textId="77777777" w:rsidR="003C3B7C" w:rsidRPr="00CE0110" w:rsidRDefault="003C3B7C" w:rsidP="006619B3">
      <w:pPr>
        <w:pStyle w:val="List1"/>
        <w:numPr>
          <w:ilvl w:val="0"/>
          <w:numId w:val="15"/>
        </w:numPr>
      </w:pPr>
      <w:r w:rsidRPr="00CE0110">
        <w:t>Focusing o</w:t>
      </w:r>
      <w:r w:rsidR="008E023A">
        <w:t>n areas of risk needing control.</w:t>
      </w:r>
    </w:p>
    <w:p w14:paraId="6756E8D5" w14:textId="77777777" w:rsidR="00542F5B" w:rsidRDefault="003C3B7C" w:rsidP="006619B3">
      <w:pPr>
        <w:pStyle w:val="List1"/>
      </w:pPr>
      <w:r w:rsidRPr="008E023A">
        <w:t>Identifying potential risk control meas</w:t>
      </w:r>
      <w:r w:rsidR="008E023A">
        <w:t>ures and their associated costs</w:t>
      </w:r>
      <w:r w:rsidR="00542F5B">
        <w:t>:</w:t>
      </w:r>
    </w:p>
    <w:p w14:paraId="0C2F2473" w14:textId="77777777" w:rsidR="00542F5B" w:rsidRDefault="00542F5B" w:rsidP="000863B3">
      <w:pPr>
        <w:pStyle w:val="List1indent"/>
      </w:pPr>
      <w:r>
        <w:t>Training.</w:t>
      </w:r>
    </w:p>
    <w:p w14:paraId="079606EE" w14:textId="77777777" w:rsidR="00542F5B" w:rsidRDefault="00542F5B" w:rsidP="000863B3">
      <w:pPr>
        <w:pStyle w:val="List1indent"/>
      </w:pPr>
      <w:r>
        <w:t>Regulation.</w:t>
      </w:r>
    </w:p>
    <w:p w14:paraId="21947FF3" w14:textId="77777777" w:rsidR="00542F5B" w:rsidRDefault="00542F5B" w:rsidP="000863B3">
      <w:pPr>
        <w:pStyle w:val="List1indent"/>
      </w:pPr>
      <w:r>
        <w:t>Technical solutions.</w:t>
      </w:r>
    </w:p>
    <w:p w14:paraId="58FD5C8D" w14:textId="0C8B85D7" w:rsidR="003C3B7C" w:rsidRPr="008E023A" w:rsidRDefault="00542F5B" w:rsidP="000863B3">
      <w:pPr>
        <w:pStyle w:val="List1indent"/>
      </w:pPr>
      <w:r>
        <w:t>Operations.</w:t>
      </w:r>
    </w:p>
    <w:p w14:paraId="0AD46DCF" w14:textId="77777777" w:rsidR="003C3B7C" w:rsidRPr="008E023A" w:rsidRDefault="003C3B7C" w:rsidP="006619B3">
      <w:pPr>
        <w:pStyle w:val="List1"/>
      </w:pPr>
      <w:r w:rsidRPr="008E023A">
        <w:t>Grouping risk control measures into practical regulatory options.</w:t>
      </w:r>
    </w:p>
    <w:p w14:paraId="128556D9" w14:textId="77777777" w:rsidR="003C3B7C" w:rsidRPr="00CE0110" w:rsidRDefault="003C3B7C" w:rsidP="00397D5B">
      <w:pPr>
        <w:pStyle w:val="BodyText"/>
      </w:pPr>
      <w:r w:rsidRPr="00CE0110">
        <w:t xml:space="preserve">If the decision at the risk assessment step is that the risk is unacceptable and should be reduced, then at the risk control step, options are considered to reduce the risk. </w:t>
      </w:r>
      <w:r w:rsidR="008E023A">
        <w:t xml:space="preserve"> </w:t>
      </w:r>
      <w:r w:rsidRPr="00CE0110">
        <w:t xml:space="preserve">The effectiveness of risk control options is evaluated by estimating the risk before and after control options have been applied. </w:t>
      </w:r>
      <w:r w:rsidR="008E023A">
        <w:t xml:space="preserve"> </w:t>
      </w:r>
      <w:r w:rsidRPr="00CE0110">
        <w:t xml:space="preserve">The costs, benefits, and risks associated with the proposed control measures, as well as the residual risk, are considered in the evaluation. </w:t>
      </w:r>
      <w:r w:rsidR="008E023A">
        <w:t xml:space="preserve"> </w:t>
      </w:r>
      <w:r w:rsidRPr="00CE0110">
        <w:t>The residual risk, and any other actions taken to manage the residual risk, should also be evaluated.</w:t>
      </w:r>
    </w:p>
    <w:p w14:paraId="20618299" w14:textId="77777777" w:rsidR="003C3B7C" w:rsidRPr="00CE0110" w:rsidRDefault="003C3B7C" w:rsidP="00397D5B">
      <w:pPr>
        <w:pStyle w:val="BodyText"/>
      </w:pPr>
      <w:r w:rsidRPr="00CE0110">
        <w:t xml:space="preserve">The risk control step can proceed in a batch mode or a sequential mode. </w:t>
      </w:r>
      <w:r w:rsidR="008E023A">
        <w:t xml:space="preserve"> </w:t>
      </w:r>
      <w:r w:rsidRPr="00CE0110">
        <w:t>In batch mode, all of the control options being considered are evaluated in a comparative manner.</w:t>
      </w:r>
      <w:r w:rsidR="008E023A">
        <w:t xml:space="preserve"> </w:t>
      </w:r>
      <w:r w:rsidRPr="00CE0110">
        <w:t xml:space="preserve"> In sequential mode, control options are evaluated one at a time. </w:t>
      </w:r>
      <w:r w:rsidR="008E023A">
        <w:t xml:space="preserve"> </w:t>
      </w:r>
      <w:r w:rsidRPr="00CE0110">
        <w:t>The process stops when an option results in an acceptable evaluation of the residual risk and the conclusion that other options are not likely to be significantly better.</w:t>
      </w:r>
    </w:p>
    <w:p w14:paraId="57DBF129" w14:textId="77777777" w:rsidR="003C3B7C" w:rsidRPr="00CE0110" w:rsidRDefault="003C3B7C" w:rsidP="00397D5B">
      <w:pPr>
        <w:pStyle w:val="Heading3"/>
      </w:pPr>
      <w:bookmarkStart w:id="49" w:name="_Toc494680657"/>
      <w:bookmarkStart w:id="50" w:name="_Toc228439091"/>
      <w:r w:rsidRPr="00CE0110">
        <w:t>Areas Needing Control</w:t>
      </w:r>
      <w:bookmarkEnd w:id="49"/>
      <w:bookmarkEnd w:id="50"/>
    </w:p>
    <w:p w14:paraId="2BBF99F9" w14:textId="77777777" w:rsidR="003C3B7C" w:rsidRPr="00CE0110" w:rsidRDefault="003C3B7C" w:rsidP="00397D5B">
      <w:pPr>
        <w:pStyle w:val="BodyText"/>
      </w:pPr>
      <w:r w:rsidRPr="00CE0110">
        <w:t xml:space="preserve">The risk control options must be focused on the areas </w:t>
      </w:r>
      <w:r w:rsidR="00CE0110">
        <w:t xml:space="preserve">in </w:t>
      </w:r>
      <w:r w:rsidRPr="00CE0110">
        <w:t>need</w:t>
      </w:r>
      <w:r w:rsidR="00CE0110">
        <w:t>ing</w:t>
      </w:r>
      <w:r w:rsidRPr="00CE0110">
        <w:t xml:space="preserve"> risk control</w:t>
      </w:r>
      <w:proofErr w:type="gramStart"/>
      <w:r w:rsidRPr="00CE0110">
        <w:t xml:space="preserve">. </w:t>
      </w:r>
      <w:proofErr w:type="gramEnd"/>
      <w:r w:rsidRPr="00CE0110">
        <w:t>The main aspects to making this assessment are to review:</w:t>
      </w:r>
    </w:p>
    <w:p w14:paraId="7082A465" w14:textId="77777777" w:rsidR="003C3B7C" w:rsidRPr="00CE0110" w:rsidRDefault="003C3B7C" w:rsidP="006619B3">
      <w:pPr>
        <w:pStyle w:val="List1"/>
        <w:numPr>
          <w:ilvl w:val="0"/>
          <w:numId w:val="16"/>
        </w:numPr>
      </w:pPr>
      <w:r w:rsidRPr="00CE0110">
        <w:t xml:space="preserve">Risk levels, by considering frequency of occurrence together with the severity of outcomes. </w:t>
      </w:r>
      <w:r w:rsidR="008E023A">
        <w:t xml:space="preserve"> </w:t>
      </w:r>
      <w:r w:rsidRPr="00CE0110">
        <w:t>Incidents with an unacceptable risk level become the primary focus</w:t>
      </w:r>
      <w:r w:rsidR="008E023A">
        <w:t>.</w:t>
      </w:r>
    </w:p>
    <w:p w14:paraId="5EE9A6B5" w14:textId="77777777" w:rsidR="003C3B7C" w:rsidRPr="008E023A" w:rsidRDefault="003C3B7C" w:rsidP="006619B3">
      <w:pPr>
        <w:pStyle w:val="List1"/>
      </w:pPr>
      <w:r w:rsidRPr="008E023A">
        <w:t xml:space="preserve">Probability, by identifying the areas of risk that have the highest probability of occurrence. </w:t>
      </w:r>
      <w:r w:rsidR="008E023A">
        <w:t xml:space="preserve"> </w:t>
      </w:r>
      <w:r w:rsidRPr="008E023A">
        <w:t>These should be assessed irrespective of the severity of the outcome;</w:t>
      </w:r>
    </w:p>
    <w:p w14:paraId="44AD5CDF" w14:textId="1845CA53" w:rsidR="003C3B7C" w:rsidRPr="008E023A" w:rsidRDefault="003C3B7C" w:rsidP="006619B3">
      <w:pPr>
        <w:pStyle w:val="List1"/>
      </w:pPr>
      <w:r w:rsidRPr="008E023A">
        <w:t xml:space="preserve">Severity, by identifying the areas of risk that contribute to high severity outcomes. </w:t>
      </w:r>
      <w:r w:rsidR="008E023A">
        <w:t xml:space="preserve"> </w:t>
      </w:r>
      <w:r w:rsidRPr="008E023A">
        <w:t>These should be assessed irrespective of their probability</w:t>
      </w:r>
      <w:r w:rsidR="009822E0">
        <w:t>.</w:t>
      </w:r>
    </w:p>
    <w:p w14:paraId="49D0BF29" w14:textId="77777777" w:rsidR="003C3B7C" w:rsidRPr="008E023A" w:rsidRDefault="003C3B7C" w:rsidP="006619B3">
      <w:pPr>
        <w:pStyle w:val="List1"/>
      </w:pPr>
      <w:r w:rsidRPr="008E023A">
        <w:t>Confidence, by identifying areas where risk has considerable uncertainty either in risk, severity or probability.</w:t>
      </w:r>
    </w:p>
    <w:p w14:paraId="6842742A" w14:textId="77777777" w:rsidR="003C3B7C" w:rsidRPr="00CE0110" w:rsidRDefault="003C3B7C" w:rsidP="00397D5B">
      <w:pPr>
        <w:pStyle w:val="Heading3"/>
      </w:pPr>
      <w:bookmarkStart w:id="51" w:name="_Toc494680658"/>
      <w:bookmarkStart w:id="52" w:name="_Toc228439092"/>
      <w:r w:rsidRPr="00CE0110">
        <w:t>Identifying Risk Control Options</w:t>
      </w:r>
      <w:bookmarkEnd w:id="51"/>
      <w:bookmarkEnd w:id="52"/>
    </w:p>
    <w:p w14:paraId="586F5B27" w14:textId="77777777" w:rsidR="003C3B7C" w:rsidRPr="00CE0110" w:rsidRDefault="003C3B7C" w:rsidP="00397D5B">
      <w:pPr>
        <w:pStyle w:val="BodyText"/>
      </w:pPr>
      <w:r w:rsidRPr="00CE0110">
        <w:t>Risk control options are designed to reduce either the frequency of the loss or the consequences of the loss should it occur, or both.</w:t>
      </w:r>
      <w:r w:rsidR="008E023A">
        <w:t xml:space="preserve"> </w:t>
      </w:r>
      <w:r w:rsidRPr="00CE0110">
        <w:t xml:space="preserve"> It should be remembered that new strategies should be acceptable to stakeholders and that application of control options may introduce new risks, new stakeholders, or new issues.</w:t>
      </w:r>
    </w:p>
    <w:p w14:paraId="4308D696" w14:textId="77777777" w:rsidR="003C3B7C" w:rsidRPr="00E804AC" w:rsidRDefault="003C3B7C" w:rsidP="00397D5B">
      <w:pPr>
        <w:pStyle w:val="BodyText"/>
      </w:pPr>
      <w:r w:rsidRPr="00E804AC">
        <w:lastRenderedPageBreak/>
        <w:t xml:space="preserve">There are </w:t>
      </w:r>
      <w:r w:rsidR="00BF1000" w:rsidRPr="00E804AC">
        <w:t>three</w:t>
      </w:r>
      <w:r w:rsidRPr="00E804AC">
        <w:t xml:space="preserve"> broad strategies for controlling risk:</w:t>
      </w:r>
    </w:p>
    <w:p w14:paraId="451D1627" w14:textId="77777777" w:rsidR="006351EF" w:rsidRDefault="0084175C" w:rsidP="00FC1D24">
      <w:pPr>
        <w:pStyle w:val="List1"/>
        <w:numPr>
          <w:ilvl w:val="0"/>
          <w:numId w:val="51"/>
        </w:numPr>
      </w:pPr>
      <w:r w:rsidRPr="00E804AC">
        <w:t>Severity</w:t>
      </w:r>
      <w:r w:rsidR="006351EF">
        <w:t>:</w:t>
      </w:r>
    </w:p>
    <w:p w14:paraId="07E7B1F5" w14:textId="77777777" w:rsidR="00BF1000" w:rsidRPr="00E804AC" w:rsidRDefault="00BF1000" w:rsidP="00542F5B">
      <w:pPr>
        <w:pStyle w:val="List1indent"/>
      </w:pPr>
      <w:r w:rsidRPr="00E804AC">
        <w:t xml:space="preserve">Reduce the consequence of the loss </w:t>
      </w:r>
      <w:r w:rsidR="00E804AC" w:rsidRPr="00E804AC">
        <w:t xml:space="preserve">if it should </w:t>
      </w:r>
      <w:r w:rsidRPr="00E804AC">
        <w:t>occur (e.g. emergency response plans and capability, evacuation plans, digging and ditching around hazardous materials containers, weari</w:t>
      </w:r>
      <w:r w:rsidR="008E3967" w:rsidRPr="00E804AC">
        <w:t>ng protective safety equipment).</w:t>
      </w:r>
    </w:p>
    <w:p w14:paraId="5EA2CB09" w14:textId="77777777" w:rsidR="00BF1000" w:rsidRPr="00E804AC" w:rsidRDefault="00BF1000" w:rsidP="006619B3">
      <w:pPr>
        <w:pStyle w:val="List1"/>
      </w:pPr>
      <w:r w:rsidRPr="00E804AC">
        <w:t>Probability</w:t>
      </w:r>
      <w:r w:rsidR="008E023A">
        <w:t>:</w:t>
      </w:r>
      <w:r w:rsidRPr="00E804AC">
        <w:t xml:space="preserve"> </w:t>
      </w:r>
    </w:p>
    <w:p w14:paraId="2653F99A" w14:textId="5F9A3FBA" w:rsidR="00BF1000" w:rsidRPr="00E804AC" w:rsidRDefault="00BF1000" w:rsidP="00542F5B">
      <w:pPr>
        <w:pStyle w:val="List1indent"/>
      </w:pPr>
      <w:r w:rsidRPr="00E804AC">
        <w:t xml:space="preserve">Reduce the frequency of the loss (e.g. through training, on-going monitoring and maintenance programs, use of higher quality materials, supplying better information through </w:t>
      </w:r>
      <w:r w:rsidR="00BF1228" w:rsidRPr="00E804AC">
        <w:t>e-Navigation</w:t>
      </w:r>
      <w:r w:rsidRPr="00E804AC">
        <w:t>.</w:t>
      </w:r>
      <w:r w:rsidR="008E023A">
        <w:t xml:space="preserve"> </w:t>
      </w:r>
      <w:r w:rsidRPr="00E804AC">
        <w:t xml:space="preserve"> </w:t>
      </w:r>
      <w:proofErr w:type="gramStart"/>
      <w:r w:rsidR="008E023A">
        <w:t>e</w:t>
      </w:r>
      <w:proofErr w:type="gramEnd"/>
      <w:r w:rsidR="00BF1228" w:rsidRPr="00E804AC">
        <w:t>-Navigation</w:t>
      </w:r>
      <w:r w:rsidRPr="00E804AC">
        <w:t xml:space="preserve"> has the capability to capture layered data in order to provide increasingly relevant information to the maritime user as the requirement for risk controls increases </w:t>
      </w:r>
      <w:r w:rsidR="00E804AC" w:rsidRPr="00E804AC">
        <w:t>while transiting from open sea</w:t>
      </w:r>
      <w:r w:rsidRPr="00E804AC">
        <w:t xml:space="preserve"> to more restricted waterways.</w:t>
      </w:r>
      <w:r w:rsidR="008E023A">
        <w:t xml:space="preserve"> </w:t>
      </w:r>
      <w:r w:rsidRPr="00E804AC">
        <w:t xml:space="preserve"> This ability </w:t>
      </w:r>
      <w:r w:rsidR="00702AC5">
        <w:t>c</w:t>
      </w:r>
      <w:r w:rsidR="00702AC5" w:rsidRPr="00E804AC">
        <w:t xml:space="preserve">ould </w:t>
      </w:r>
      <w:r w:rsidRPr="00E804AC">
        <w:t>reduce the overall probability of an occurrence happeni</w:t>
      </w:r>
      <w:r w:rsidR="008E3967" w:rsidRPr="00E804AC">
        <w:t>ng within a given area of risk</w:t>
      </w:r>
      <w:r w:rsidR="008E023A">
        <w:t>).</w:t>
      </w:r>
    </w:p>
    <w:p w14:paraId="7E9B60E8" w14:textId="77777777" w:rsidR="00BF1000" w:rsidRPr="00E804AC" w:rsidRDefault="00BF1000" w:rsidP="00037DF7">
      <w:pPr>
        <w:pStyle w:val="List1indent"/>
      </w:pPr>
      <w:r w:rsidRPr="00E804AC">
        <w:t>Duplicate assets, including red</w:t>
      </w:r>
      <w:r w:rsidR="008E023A">
        <w:t xml:space="preserve">undancy in safety systems (e.g. </w:t>
      </w:r>
      <w:r w:rsidR="00BF1228" w:rsidRPr="00E804AC">
        <w:t>e-Navigation</w:t>
      </w:r>
      <w:r w:rsidRPr="00E804AC">
        <w:t xml:space="preserve"> input systems, backing up computer records, keeping important materials in several locations, maintaining several suppliers of critical materials, arranging with other organizations to provide b</w:t>
      </w:r>
      <w:r w:rsidR="008E023A">
        <w:t>ackup capability).</w:t>
      </w:r>
    </w:p>
    <w:p w14:paraId="29E1ADED" w14:textId="77777777" w:rsidR="00BF1000" w:rsidRPr="00E804AC" w:rsidRDefault="00BF1000" w:rsidP="00E82EB5">
      <w:pPr>
        <w:pStyle w:val="List1indent"/>
      </w:pPr>
      <w:r w:rsidRPr="00E804AC">
        <w:t>Ma</w:t>
      </w:r>
      <w:r w:rsidR="00E804AC" w:rsidRPr="00E804AC">
        <w:t>naging risk through electronic n</w:t>
      </w:r>
      <w:r w:rsidRPr="00E804AC">
        <w:t xml:space="preserve">avigation resources </w:t>
      </w:r>
      <w:r w:rsidR="009F1A58" w:rsidRPr="00E804AC">
        <w:t>versus</w:t>
      </w:r>
      <w:r w:rsidRPr="00E804AC">
        <w:t xml:space="preserve"> physical infrastructure to maintain an acceptable risk level while reducing sys</w:t>
      </w:r>
      <w:r w:rsidR="008E3967" w:rsidRPr="00E804AC">
        <w:t>tematic AtoN servicing costs.</w:t>
      </w:r>
    </w:p>
    <w:p w14:paraId="51DA2A7F" w14:textId="77777777" w:rsidR="00BF1000" w:rsidRPr="00E804AC" w:rsidRDefault="00BF1000" w:rsidP="006619B3">
      <w:pPr>
        <w:pStyle w:val="List1"/>
      </w:pPr>
      <w:r w:rsidRPr="00E804AC">
        <w:t>Exposure:</w:t>
      </w:r>
    </w:p>
    <w:p w14:paraId="399D3C54" w14:textId="77777777" w:rsidR="00BF1000" w:rsidRPr="00E804AC" w:rsidRDefault="003C3B7C" w:rsidP="00542F5B">
      <w:pPr>
        <w:pStyle w:val="List1indent"/>
      </w:pPr>
      <w:r w:rsidRPr="00E804AC">
        <w:t>Avoid the exposure altogether, thereby reducing the probability (frequency) of a loss to zero</w:t>
      </w:r>
      <w:r w:rsidR="008E023A">
        <w:t>.</w:t>
      </w:r>
    </w:p>
    <w:p w14:paraId="60203576" w14:textId="77777777" w:rsidR="00BF1000" w:rsidRPr="00E804AC" w:rsidRDefault="00BF1000" w:rsidP="00037DF7">
      <w:pPr>
        <w:pStyle w:val="List1indent"/>
      </w:pPr>
      <w:r w:rsidRPr="00E804AC">
        <w:t>Separate the exposures (e.g. traffic separation schemes, land-use contro</w:t>
      </w:r>
      <w:r w:rsidR="008E3967" w:rsidRPr="00E804AC">
        <w:t>ls around hazardous facilities)</w:t>
      </w:r>
      <w:r w:rsidR="008E023A">
        <w:t>.</w:t>
      </w:r>
    </w:p>
    <w:p w14:paraId="4EAFCCA1" w14:textId="77777777" w:rsidR="003C3B7C" w:rsidRPr="00E804AC" w:rsidRDefault="00BF1000" w:rsidP="00E82EB5">
      <w:pPr>
        <w:pStyle w:val="List1indent"/>
      </w:pPr>
      <w:r w:rsidRPr="00E804AC">
        <w:t xml:space="preserve">Transfer the obligation to control losses to some other party through a contractual arrangement. </w:t>
      </w:r>
      <w:r w:rsidR="008E023A">
        <w:t xml:space="preserve"> </w:t>
      </w:r>
      <w:r w:rsidRPr="00E804AC">
        <w:t>This is a transfer of the risk and not a risk reduction strategy.</w:t>
      </w:r>
      <w:r w:rsidR="008E023A">
        <w:t xml:space="preserve"> </w:t>
      </w:r>
      <w:r w:rsidRPr="00E804AC">
        <w:t xml:space="preserve"> The benefits accrue to the organization transferring the risk and not ne</w:t>
      </w:r>
      <w:r w:rsidR="008E3967" w:rsidRPr="00E804AC">
        <w:t>cessarily to other stakeholders.</w:t>
      </w:r>
    </w:p>
    <w:p w14:paraId="494A1162" w14:textId="77777777" w:rsidR="003C3B7C" w:rsidRDefault="003C3B7C" w:rsidP="00397D5B">
      <w:pPr>
        <w:pStyle w:val="BodyText"/>
      </w:pPr>
      <w:r w:rsidRPr="00E804AC">
        <w:t xml:space="preserve">There is usually more than one control option available to manage a particular risk, and most often control strategies will consist of implementing several risk control options. </w:t>
      </w:r>
      <w:r w:rsidR="008E023A">
        <w:t xml:space="preserve"> </w:t>
      </w:r>
      <w:r w:rsidRPr="00E804AC">
        <w:t>To be effective, the full range of feasible control options should be considered and evaluated.</w:t>
      </w:r>
    </w:p>
    <w:p w14:paraId="3989AEB9" w14:textId="77777777" w:rsidR="003C3B7C" w:rsidRDefault="003C3B7C" w:rsidP="00397D5B">
      <w:pPr>
        <w:pStyle w:val="Heading3"/>
      </w:pPr>
      <w:bookmarkStart w:id="53" w:name="_Toc494680659"/>
      <w:bookmarkStart w:id="54" w:name="_Toc228439093"/>
      <w:r w:rsidRPr="006724FD">
        <w:t>Evaluating Risk Control Options</w:t>
      </w:r>
      <w:bookmarkEnd w:id="53"/>
      <w:bookmarkEnd w:id="54"/>
    </w:p>
    <w:p w14:paraId="7200CC0A" w14:textId="77777777" w:rsidR="003C3B7C" w:rsidRPr="00F913D8" w:rsidRDefault="003C3B7C" w:rsidP="00397D5B">
      <w:pPr>
        <w:pStyle w:val="BodyText"/>
      </w:pPr>
      <w:r w:rsidRPr="00F913D8">
        <w:t>Alternative strategies for controlling risk are evaluated in terms of their effectiveness in reducing losses, the cost to implement the option(s), and the impact of control measures on other stakeholder objectives, including the introduction of new risks or issues.</w:t>
      </w:r>
    </w:p>
    <w:p w14:paraId="23A09DDC" w14:textId="77777777" w:rsidR="003C3B7C" w:rsidRPr="00F913D8" w:rsidRDefault="003C3B7C" w:rsidP="00397D5B">
      <w:pPr>
        <w:pStyle w:val="BodyText"/>
      </w:pPr>
      <w:r w:rsidRPr="00F913D8">
        <w:t xml:space="preserve">Until the control options have actually been applied, and results observed, estimates of their effectiveness are conjecture. </w:t>
      </w:r>
      <w:r w:rsidR="006619B3">
        <w:t xml:space="preserve"> </w:t>
      </w:r>
      <w:r w:rsidRPr="00F913D8">
        <w:t>The same methods used to estimate frequency and consequence in the risk estimation step can be applied to estimate the potential change in these parameters expected to result from the application of risk control measures:</w:t>
      </w:r>
      <w:r>
        <w:t xml:space="preserve"> e.g.</w:t>
      </w:r>
      <w:r w:rsidRPr="00F913D8">
        <w:t xml:space="preserve"> historical data, fault- and event-tree analysis, professional judgment. </w:t>
      </w:r>
      <w:r w:rsidR="006619B3">
        <w:t xml:space="preserve"> </w:t>
      </w:r>
      <w:r w:rsidRPr="00F913D8">
        <w:t>As with other estimates, all associated assumptions and uncertainties should be acknowledged and documented.</w:t>
      </w:r>
    </w:p>
    <w:p w14:paraId="63D4CF12" w14:textId="77777777" w:rsidR="003C3B7C" w:rsidRDefault="003C3B7C" w:rsidP="00397D5B">
      <w:pPr>
        <w:pStyle w:val="BodyText"/>
      </w:pPr>
      <w:r w:rsidRPr="00F913D8">
        <w:t>Not only should control measures be effective in reducing risk, they should also be cost-effective</w:t>
      </w:r>
      <w:proofErr w:type="gramStart"/>
      <w:r w:rsidRPr="00F913D8">
        <w:t xml:space="preserve">. </w:t>
      </w:r>
      <w:proofErr w:type="gramEnd"/>
      <w:r w:rsidRPr="00F913D8">
        <w:t>The cost of the control measure should not normally exceed the reduction in the expected value of the loss.</w:t>
      </w:r>
    </w:p>
    <w:p w14:paraId="7618D0AF" w14:textId="77777777" w:rsidR="003C3B7C" w:rsidRPr="00F913D8" w:rsidRDefault="003C3B7C" w:rsidP="00397D5B">
      <w:pPr>
        <w:pStyle w:val="BodyText"/>
      </w:pPr>
      <w:r w:rsidRPr="00F913D8">
        <w:t>Implementing a control option may also generate new risks.</w:t>
      </w:r>
      <w:r w:rsidR="006619B3">
        <w:t xml:space="preserve"> </w:t>
      </w:r>
      <w:r w:rsidRPr="00F913D8">
        <w:t xml:space="preserve"> The new risk scenario generated by the control option should be assessed like other scenarios, beginning with the risk assessment step.</w:t>
      </w:r>
    </w:p>
    <w:p w14:paraId="310AC009" w14:textId="55581AEE" w:rsidR="003C3B7C" w:rsidRDefault="003C3B7C" w:rsidP="00397D5B">
      <w:pPr>
        <w:pStyle w:val="BodyText"/>
      </w:pPr>
      <w:r w:rsidRPr="002560F5">
        <w:lastRenderedPageBreak/>
        <w:t xml:space="preserve">One risk control option is considering the use of electronic AtoN to </w:t>
      </w:r>
      <w:r w:rsidR="002560F5" w:rsidRPr="002560F5">
        <w:t xml:space="preserve">augment or </w:t>
      </w:r>
      <w:r w:rsidRPr="002560F5">
        <w:t xml:space="preserve">replace physical AtoN. </w:t>
      </w:r>
      <w:r w:rsidR="006619B3">
        <w:t xml:space="preserve"> </w:t>
      </w:r>
      <w:r w:rsidRPr="002560F5">
        <w:t>In these scenarios, the AtoN authority must take into account the reliability and redundancy of the electronic system and the navigation requirements of all waterway user group</w:t>
      </w:r>
      <w:r w:rsidRPr="00E804AC">
        <w:t>s</w:t>
      </w:r>
      <w:proofErr w:type="gramStart"/>
      <w:r w:rsidRPr="00E804AC">
        <w:t>.</w:t>
      </w:r>
      <w:r w:rsidR="006619B3">
        <w:t xml:space="preserve">  </w:t>
      </w:r>
      <w:r w:rsidR="00E804AC">
        <w:t xml:space="preserve"> </w:t>
      </w:r>
      <w:proofErr w:type="gramEnd"/>
      <w:r w:rsidR="00E804AC" w:rsidRPr="00B2085A">
        <w:t xml:space="preserve">When considering the use and risks of electronic AtoN competent authorities should take into account IALA Guideline 1081, </w:t>
      </w:r>
      <w:r w:rsidR="00A1616B">
        <w:t>‘</w:t>
      </w:r>
      <w:r w:rsidR="00E804AC" w:rsidRPr="00B2085A">
        <w:t>Virtual Aids to Navigation</w:t>
      </w:r>
      <w:r w:rsidR="00A1616B">
        <w:t>’</w:t>
      </w:r>
      <w:r w:rsidR="00E804AC" w:rsidRPr="00B2085A">
        <w:t>.</w:t>
      </w:r>
    </w:p>
    <w:p w14:paraId="0475F9DB" w14:textId="77777777" w:rsidR="003C3B7C" w:rsidRPr="00F913D8" w:rsidRDefault="003C3B7C" w:rsidP="00397D5B">
      <w:pPr>
        <w:pStyle w:val="BodyText"/>
      </w:pPr>
      <w:r w:rsidRPr="00F913D8">
        <w:t>In general, preferred risk control options are those that cost the least, effect the greatest reduction in losses, and create the least adverse side effects.</w:t>
      </w:r>
    </w:p>
    <w:p w14:paraId="3CFEFF34" w14:textId="77777777" w:rsidR="003C3B7C" w:rsidRDefault="003C3B7C" w:rsidP="00397D5B">
      <w:pPr>
        <w:pStyle w:val="Heading3"/>
      </w:pPr>
      <w:bookmarkStart w:id="55" w:name="_Toc228439094"/>
      <w:r w:rsidRPr="006724FD">
        <w:t>Costing Risk Control Options</w:t>
      </w:r>
      <w:bookmarkEnd w:id="55"/>
    </w:p>
    <w:p w14:paraId="1D915405" w14:textId="77777777" w:rsidR="003C3B7C" w:rsidRPr="00DC09C6" w:rsidRDefault="003C3B7C" w:rsidP="00397D5B">
      <w:pPr>
        <w:pStyle w:val="BodyText"/>
      </w:pPr>
      <w:r w:rsidRPr="00DC09C6">
        <w:t xml:space="preserve">The control options identified above must now be </w:t>
      </w:r>
      <w:r w:rsidRPr="002560F5">
        <w:t>scrutinized – whether they are intended to reduce risk and therefore most likely to cost the program more</w:t>
      </w:r>
      <w:r w:rsidRPr="00DC09C6">
        <w:t xml:space="preserve"> or whether they are intended to save money and likely to maintain/increase risk.</w:t>
      </w:r>
    </w:p>
    <w:p w14:paraId="6B510D65" w14:textId="77777777" w:rsidR="003C3B7C" w:rsidRPr="00F913D8" w:rsidRDefault="003C3B7C" w:rsidP="00397D5B">
      <w:pPr>
        <w:pStyle w:val="BodyText"/>
      </w:pPr>
      <w:r w:rsidRPr="00F913D8">
        <w:t>The cost of an option should be evaluated over a timeframe equivalent to the economic or useful life of the facilities and assets associated with the option.  Because most options involve assets with differing economic lives, it is usually recommended that the analytical time frame be set to the useful life of the most durable assets.  However, some assets, such as civil works, can perform satisfactorily for 40 years, a timeframe that is unnecessarily long.  Because most electronic and other equipment has a useful life in the 10 to 15 year range, 15 to 20 years appears to be a reasonable timeframe for analysis, with adjustments made for any residual asset values at the end of the period.</w:t>
      </w:r>
    </w:p>
    <w:p w14:paraId="1F7BC3C5" w14:textId="77777777" w:rsidR="003C3B7C" w:rsidRPr="00F913D8" w:rsidRDefault="003C3B7C" w:rsidP="00397D5B">
      <w:pPr>
        <w:pStyle w:val="BodyText"/>
      </w:pPr>
      <w:r w:rsidRPr="00F913D8">
        <w:t>Option costs must cover capital, labour and other resources needed for planning and implementation, as well as costs related to the maintenance and operation of the option throughout the life-cycle period under review.  In other words, those costs that would be avoided if the option were not to proceed should be included, no matter who incurs them.</w:t>
      </w:r>
    </w:p>
    <w:p w14:paraId="6A121B94" w14:textId="3B77FD57" w:rsidR="003C3B7C" w:rsidRPr="002560F5" w:rsidRDefault="003C3B7C" w:rsidP="00397D5B">
      <w:pPr>
        <w:pStyle w:val="BodyText"/>
      </w:pPr>
      <w:r w:rsidRPr="00F913D8">
        <w:t xml:space="preserve">Past expenditures, which are not affected by an option, are not relevant and can be regarded as </w:t>
      </w:r>
      <w:r w:rsidR="00A1616B">
        <w:t>‘</w:t>
      </w:r>
      <w:r w:rsidRPr="00F913D8">
        <w:t>sunk</w:t>
      </w:r>
      <w:r w:rsidR="00A1616B">
        <w:t>’</w:t>
      </w:r>
      <w:r w:rsidRPr="00F913D8">
        <w:t xml:space="preserve"> costs, provided they have no opportunity cost (alternative use).  Land or a building in a remote location that is already owned but with no alternative use could be considered a </w:t>
      </w:r>
      <w:r w:rsidR="00A1616B">
        <w:t>‘</w:t>
      </w:r>
      <w:r w:rsidRPr="00F913D8">
        <w:t>sunk</w:t>
      </w:r>
      <w:r w:rsidR="00A1616B">
        <w:t>’</w:t>
      </w:r>
      <w:r w:rsidRPr="00F913D8">
        <w:t xml:space="preserve"> cost.  However, the same land or building in a metropolitan area, which has </w:t>
      </w:r>
      <w:r w:rsidRPr="002560F5">
        <w:t>an alternative use, would have to be priced at the value of this alternative use.</w:t>
      </w:r>
    </w:p>
    <w:p w14:paraId="53B8F3C0" w14:textId="77777777" w:rsidR="003C3B7C" w:rsidRPr="00F913D8" w:rsidRDefault="003C3B7C" w:rsidP="00397D5B">
      <w:pPr>
        <w:pStyle w:val="BodyText"/>
      </w:pPr>
      <w:r w:rsidRPr="002560F5">
        <w:t>Costs can be divided into three broad categories:</w:t>
      </w:r>
    </w:p>
    <w:p w14:paraId="796BF7AB" w14:textId="77777777" w:rsidR="003C3B7C" w:rsidRPr="006724FD" w:rsidRDefault="003C3B7C" w:rsidP="00FC1D24">
      <w:pPr>
        <w:pStyle w:val="List1"/>
        <w:numPr>
          <w:ilvl w:val="0"/>
          <w:numId w:val="52"/>
        </w:numPr>
      </w:pPr>
      <w:r w:rsidRPr="006724FD">
        <w:t>Planning Phase</w:t>
      </w:r>
    </w:p>
    <w:p w14:paraId="3E09630B" w14:textId="77777777" w:rsidR="003C3B7C" w:rsidRPr="00F913D8" w:rsidRDefault="003C3B7C" w:rsidP="00397D5B">
      <w:pPr>
        <w:pStyle w:val="BodyText"/>
      </w:pPr>
      <w:r w:rsidRPr="00F913D8">
        <w:t>This category includes all costs incurred prior to procurement, construction, or implementation.  Typical costs would include those related to planning, engineering and design, including costs related to a project team and any simulation studies.</w:t>
      </w:r>
    </w:p>
    <w:p w14:paraId="092963A8" w14:textId="77777777" w:rsidR="003C3B7C" w:rsidRPr="006724FD" w:rsidRDefault="003C3B7C" w:rsidP="006619B3">
      <w:pPr>
        <w:pStyle w:val="List1"/>
      </w:pPr>
      <w:r w:rsidRPr="006724FD">
        <w:t>Construction/Development</w:t>
      </w:r>
    </w:p>
    <w:p w14:paraId="13E0E286" w14:textId="77777777" w:rsidR="003C3B7C" w:rsidRPr="00F913D8" w:rsidRDefault="003C3B7C" w:rsidP="00397D5B">
      <w:pPr>
        <w:pStyle w:val="BodyText"/>
      </w:pPr>
      <w:r w:rsidRPr="00F913D8">
        <w:t>A large number of costs items will be involved at this stage.  They could include some of the following (as well as others):</w:t>
      </w:r>
    </w:p>
    <w:p w14:paraId="355EF4E3" w14:textId="789FEC15" w:rsidR="003C3B7C" w:rsidRPr="00B37CA8" w:rsidRDefault="009822E0" w:rsidP="00542F5B">
      <w:pPr>
        <w:pStyle w:val="List1indent"/>
      </w:pPr>
      <w:r>
        <w:t>L</w:t>
      </w:r>
      <w:r w:rsidR="003C3B7C" w:rsidRPr="00B37CA8">
        <w:t>and acquisition and/or the opportunity cost of land already held</w:t>
      </w:r>
      <w:r w:rsidR="006619B3">
        <w:t>.</w:t>
      </w:r>
    </w:p>
    <w:p w14:paraId="16E589E0" w14:textId="2CE201C1" w:rsidR="003C3B7C" w:rsidRPr="00B37CA8" w:rsidRDefault="009822E0" w:rsidP="00037DF7">
      <w:pPr>
        <w:pStyle w:val="List1indent"/>
      </w:pPr>
      <w:r>
        <w:t>C</w:t>
      </w:r>
      <w:r w:rsidR="003C3B7C" w:rsidRPr="00B37CA8">
        <w:t>onstruction costs (related to both new and existing facilities)</w:t>
      </w:r>
      <w:r w:rsidR="006619B3">
        <w:t>.</w:t>
      </w:r>
    </w:p>
    <w:p w14:paraId="7EE70EF1" w14:textId="039ADE84" w:rsidR="003C3B7C" w:rsidRPr="00B37CA8" w:rsidRDefault="009822E0" w:rsidP="00E82EB5">
      <w:pPr>
        <w:pStyle w:val="List1indent"/>
      </w:pPr>
      <w:r>
        <w:t>A</w:t>
      </w:r>
      <w:r w:rsidR="003C3B7C" w:rsidRPr="00B37CA8">
        <w:t>ids to navigation and other equipment purchases, including spares</w:t>
      </w:r>
      <w:r w:rsidR="006619B3">
        <w:t>.</w:t>
      </w:r>
    </w:p>
    <w:p w14:paraId="01353914" w14:textId="139C16CB" w:rsidR="003C3B7C" w:rsidRPr="00B37CA8" w:rsidRDefault="009822E0">
      <w:pPr>
        <w:pStyle w:val="List1indent"/>
      </w:pPr>
      <w:r>
        <w:t>O</w:t>
      </w:r>
      <w:r w:rsidR="003C3B7C" w:rsidRPr="00B37CA8">
        <w:t>ther capital expenditures</w:t>
      </w:r>
      <w:r w:rsidR="006619B3">
        <w:t>.</w:t>
      </w:r>
    </w:p>
    <w:p w14:paraId="71DB5BC0" w14:textId="6CA35FB0" w:rsidR="003C3B7C" w:rsidRPr="00B37CA8" w:rsidRDefault="009822E0">
      <w:pPr>
        <w:pStyle w:val="List1indent"/>
      </w:pPr>
      <w:r>
        <w:t>T</w:t>
      </w:r>
      <w:r w:rsidR="003C3B7C" w:rsidRPr="00B37CA8">
        <w:t>raining related to implementation</w:t>
      </w:r>
      <w:r w:rsidR="006619B3">
        <w:t>.</w:t>
      </w:r>
    </w:p>
    <w:p w14:paraId="075BCA64" w14:textId="16CA1EB7" w:rsidR="003C3B7C" w:rsidRPr="00B37CA8" w:rsidRDefault="009822E0">
      <w:pPr>
        <w:pStyle w:val="List1indent"/>
      </w:pPr>
      <w:r>
        <w:t>M</w:t>
      </w:r>
      <w:r w:rsidR="003C3B7C" w:rsidRPr="00B37CA8">
        <w:t>oving expenses</w:t>
      </w:r>
      <w:proofErr w:type="gramStart"/>
      <w:r w:rsidR="006619B3">
        <w:t>.</w:t>
      </w:r>
      <w:r w:rsidR="003C3B7C" w:rsidRPr="00B37CA8">
        <w:t xml:space="preserve"> and</w:t>
      </w:r>
      <w:proofErr w:type="gramEnd"/>
    </w:p>
    <w:p w14:paraId="67702416" w14:textId="6AEBC88C" w:rsidR="003C3B7C" w:rsidRPr="00B37CA8" w:rsidRDefault="009822E0">
      <w:pPr>
        <w:pStyle w:val="List1indent"/>
      </w:pPr>
      <w:r>
        <w:t>O</w:t>
      </w:r>
      <w:r w:rsidR="003C3B7C" w:rsidRPr="00B37CA8">
        <w:t>ther start-up costs.</w:t>
      </w:r>
    </w:p>
    <w:p w14:paraId="54253DF4" w14:textId="77777777" w:rsidR="003C3B7C" w:rsidRPr="006724FD" w:rsidRDefault="003C3B7C" w:rsidP="006619B3">
      <w:pPr>
        <w:pStyle w:val="List1"/>
      </w:pPr>
      <w:r w:rsidRPr="006724FD">
        <w:t>Operational Phase</w:t>
      </w:r>
    </w:p>
    <w:p w14:paraId="33C68AF0" w14:textId="77777777" w:rsidR="003C3B7C" w:rsidRPr="00F913D8" w:rsidRDefault="003C3B7C" w:rsidP="00397D5B">
      <w:pPr>
        <w:pStyle w:val="BodyText"/>
      </w:pPr>
      <w:r w:rsidRPr="00F913D8">
        <w:t>Once the option is in place, an estimate must be made of its life-cycle costs.  These could include:</w:t>
      </w:r>
    </w:p>
    <w:p w14:paraId="62CCF619" w14:textId="3BA8BA38" w:rsidR="003C3B7C" w:rsidRPr="00B37CA8" w:rsidRDefault="009822E0" w:rsidP="00542F5B">
      <w:pPr>
        <w:pStyle w:val="List1indent"/>
      </w:pPr>
      <w:r>
        <w:t>S</w:t>
      </w:r>
      <w:r w:rsidR="003C3B7C" w:rsidRPr="00B37CA8">
        <w:t>alaries (including regular wages, overtime, bonuses, allowances and fringe benefits)</w:t>
      </w:r>
      <w:r w:rsidR="006619B3">
        <w:t>.</w:t>
      </w:r>
    </w:p>
    <w:p w14:paraId="6C09FFE9" w14:textId="453C0A3B" w:rsidR="003C3B7C" w:rsidRPr="00B37CA8" w:rsidRDefault="009822E0" w:rsidP="00542F5B">
      <w:pPr>
        <w:pStyle w:val="List1indent"/>
      </w:pPr>
      <w:r>
        <w:lastRenderedPageBreak/>
        <w:t>M</w:t>
      </w:r>
      <w:r w:rsidR="003C3B7C" w:rsidRPr="00B37CA8">
        <w:t>aintenance of equipment, electronics</w:t>
      </w:r>
      <w:r w:rsidR="009F1A58" w:rsidRPr="00B37CA8">
        <w:t>, software</w:t>
      </w:r>
      <w:r w:rsidR="003C3B7C" w:rsidRPr="00B37CA8">
        <w:t xml:space="preserve"> and civil works</w:t>
      </w:r>
      <w:r w:rsidR="006619B3">
        <w:t>.</w:t>
      </w:r>
    </w:p>
    <w:p w14:paraId="56AB7DE3" w14:textId="52879649" w:rsidR="003C3B7C" w:rsidRPr="00B37CA8" w:rsidRDefault="009822E0" w:rsidP="00037DF7">
      <w:pPr>
        <w:pStyle w:val="List1indent"/>
      </w:pPr>
      <w:r>
        <w:t>P</w:t>
      </w:r>
      <w:r w:rsidR="003C3B7C" w:rsidRPr="00B37CA8">
        <w:t>eriodic capital outlays (such as mid-life refits)</w:t>
      </w:r>
      <w:r w:rsidR="006619B3">
        <w:t>.</w:t>
      </w:r>
    </w:p>
    <w:p w14:paraId="0C094B34" w14:textId="4E299DD9" w:rsidR="003C3B7C" w:rsidRPr="00B37CA8" w:rsidRDefault="009822E0" w:rsidP="00E82EB5">
      <w:pPr>
        <w:pStyle w:val="List1indent"/>
      </w:pPr>
      <w:r>
        <w:t>O</w:t>
      </w:r>
      <w:r w:rsidR="003C3B7C" w:rsidRPr="00B37CA8">
        <w:t>perating expenses (e.g. removal and placement of aids to navigation)</w:t>
      </w:r>
      <w:r w:rsidR="006619B3">
        <w:t>.</w:t>
      </w:r>
    </w:p>
    <w:p w14:paraId="5B96C648" w14:textId="6BAEC74E" w:rsidR="002560F5" w:rsidRPr="00B37CA8" w:rsidRDefault="009822E0">
      <w:pPr>
        <w:pStyle w:val="List1indent"/>
      </w:pPr>
      <w:r>
        <w:t>On</w:t>
      </w:r>
      <w:r w:rsidR="003C3B7C" w:rsidRPr="00B37CA8">
        <w:t>going training</w:t>
      </w:r>
      <w:r w:rsidR="006619B3">
        <w:t>.</w:t>
      </w:r>
    </w:p>
    <w:p w14:paraId="4241A16E" w14:textId="281474D9" w:rsidR="003C3B7C" w:rsidRPr="00B37CA8" w:rsidRDefault="009822E0">
      <w:pPr>
        <w:pStyle w:val="List1indent"/>
      </w:pPr>
      <w:r>
        <w:t>L</w:t>
      </w:r>
      <w:r w:rsidR="003C3B7C" w:rsidRPr="00B37CA8">
        <w:t>ease costs (e.g. landlines)</w:t>
      </w:r>
      <w:r w:rsidR="006619B3">
        <w:t xml:space="preserve">. </w:t>
      </w:r>
      <w:r w:rsidR="003C3B7C" w:rsidRPr="00B37CA8">
        <w:t xml:space="preserve"> </w:t>
      </w:r>
      <w:proofErr w:type="gramStart"/>
      <w:r w:rsidR="003C3B7C" w:rsidRPr="00B37CA8">
        <w:t>and</w:t>
      </w:r>
      <w:proofErr w:type="gramEnd"/>
    </w:p>
    <w:p w14:paraId="6ADADAAA" w14:textId="5348FDAA" w:rsidR="003C3B7C" w:rsidRPr="00B37CA8" w:rsidRDefault="009822E0">
      <w:pPr>
        <w:pStyle w:val="List1indent"/>
      </w:pPr>
      <w:r>
        <w:t>O</w:t>
      </w:r>
      <w:r w:rsidR="003C3B7C" w:rsidRPr="00B37CA8">
        <w:t>ther operation and maintenance costs.</w:t>
      </w:r>
    </w:p>
    <w:p w14:paraId="6903A690" w14:textId="77777777" w:rsidR="003C3B7C" w:rsidRPr="00506BB5" w:rsidRDefault="003C3B7C" w:rsidP="00397D5B">
      <w:pPr>
        <w:pStyle w:val="BodyText"/>
      </w:pPr>
      <w:r w:rsidRPr="00506BB5">
        <w:t xml:space="preserve">Costs should be recorded in a </w:t>
      </w:r>
      <w:proofErr w:type="gramStart"/>
      <w:r w:rsidR="002560F5" w:rsidRPr="00506BB5">
        <w:t>spread sheet</w:t>
      </w:r>
      <w:proofErr w:type="gramEnd"/>
      <w:r w:rsidRPr="00506BB5">
        <w:t xml:space="preserve"> format, with a column representing each year in the life-cycle period, and rows representing cost items.  Discounting, using appropriate rates, should be applied in order to treat all costs, whether incurred early or late in the planning period, in an equitable manner.</w:t>
      </w:r>
    </w:p>
    <w:p w14:paraId="4C19D76D" w14:textId="77777777" w:rsidR="003C3B7C" w:rsidRDefault="003C3B7C" w:rsidP="00397D5B">
      <w:pPr>
        <w:pStyle w:val="Heading3"/>
      </w:pPr>
      <w:bookmarkStart w:id="56" w:name="_Toc494680661"/>
      <w:bookmarkStart w:id="57" w:name="_Toc228439095"/>
      <w:r w:rsidRPr="006724FD">
        <w:t>Assessing Stakeholder Acceptance</w:t>
      </w:r>
      <w:bookmarkEnd w:id="56"/>
      <w:bookmarkEnd w:id="57"/>
    </w:p>
    <w:p w14:paraId="166A46C5" w14:textId="77777777" w:rsidR="003C3B7C" w:rsidRPr="00F913D8" w:rsidRDefault="003C3B7C" w:rsidP="00397D5B">
      <w:pPr>
        <w:pStyle w:val="BodyText"/>
      </w:pPr>
      <w:r w:rsidRPr="00F913D8">
        <w:t xml:space="preserve">Before risk control decisions are made, they should be communicated through the stakeholder consultation process. </w:t>
      </w:r>
      <w:r w:rsidR="006619B3">
        <w:t xml:space="preserve"> </w:t>
      </w:r>
      <w:r w:rsidRPr="00F913D8">
        <w:t>A proposed option may appear acceptable to the decision-maker, in terms of its effectiveness and costs, but may be unacceptable to other stakeholders because of other factors.</w:t>
      </w:r>
      <w:r w:rsidR="006619B3">
        <w:t xml:space="preserve"> </w:t>
      </w:r>
      <w:r w:rsidRPr="00F913D8">
        <w:t xml:space="preserve"> There is a need to evaluate any proposed control or financing strategy in terms of the needs, issues, and concerns of affected stakeholders.</w:t>
      </w:r>
    </w:p>
    <w:p w14:paraId="0629A2B3" w14:textId="77777777" w:rsidR="003C3B7C" w:rsidRDefault="003C3B7C" w:rsidP="00397D5B">
      <w:pPr>
        <w:pStyle w:val="Heading3"/>
      </w:pPr>
      <w:bookmarkStart w:id="58" w:name="_Toc494680662"/>
      <w:bookmarkStart w:id="59" w:name="_Toc228439096"/>
      <w:r w:rsidRPr="006724FD">
        <w:t>Residual Risk</w:t>
      </w:r>
      <w:bookmarkEnd w:id="58"/>
      <w:bookmarkEnd w:id="59"/>
    </w:p>
    <w:p w14:paraId="06536A2C" w14:textId="77777777" w:rsidR="003C3B7C" w:rsidRPr="00F913D8" w:rsidRDefault="003C3B7C" w:rsidP="00397D5B">
      <w:pPr>
        <w:pStyle w:val="BodyText"/>
      </w:pPr>
      <w:r w:rsidRPr="00F913D8">
        <w:t xml:space="preserve">Any risk left after the implementation of risk control options is termed residual risk. </w:t>
      </w:r>
      <w:r w:rsidR="006619B3">
        <w:t xml:space="preserve"> </w:t>
      </w:r>
      <w:r w:rsidRPr="00F913D8">
        <w:t>The residual risk must be evaluated by returning to the risk assessment step, to determine if it is acceptable.</w:t>
      </w:r>
      <w:r w:rsidR="006619B3">
        <w:t xml:space="preserve"> </w:t>
      </w:r>
      <w:r w:rsidRPr="00F913D8">
        <w:t xml:space="preserve"> If the residual risk is not acceptable, then the activity may need to be abandoned or alternative risk control strategies implemented to reduce the risk to an acceptable level.</w:t>
      </w:r>
    </w:p>
    <w:p w14:paraId="491CD5DA" w14:textId="77777777" w:rsidR="003C3B7C" w:rsidRPr="00F913D8" w:rsidRDefault="003C3B7C" w:rsidP="00397D5B">
      <w:pPr>
        <w:pStyle w:val="BodyText"/>
      </w:pPr>
      <w:r w:rsidRPr="00F913D8">
        <w:t>One means of increasing acceptability is to increase the benefits associated with the activity.</w:t>
      </w:r>
      <w:r w:rsidR="006619B3">
        <w:t xml:space="preserve"> </w:t>
      </w:r>
      <w:r w:rsidRPr="00F913D8">
        <w:t xml:space="preserve"> The risks are evaluated in terms of the overall needs, issues, and concerns of stakeholders.</w:t>
      </w:r>
      <w:r w:rsidR="006619B3">
        <w:t xml:space="preserve"> </w:t>
      </w:r>
      <w:r w:rsidRPr="00F913D8">
        <w:t xml:space="preserve"> Therefore, if concerns about risk can be balanced against gains in other areas of stakeholder interest (</w:t>
      </w:r>
      <w:r w:rsidR="009F1A58">
        <w:t>e.g. g</w:t>
      </w:r>
      <w:r w:rsidR="009F1A58" w:rsidRPr="00F913D8">
        <w:t>reater</w:t>
      </w:r>
      <w:r w:rsidRPr="00F913D8">
        <w:t xml:space="preserve"> income, cle</w:t>
      </w:r>
      <w:r>
        <w:t>aner water, fewer incidents</w:t>
      </w:r>
      <w:r w:rsidRPr="00F913D8">
        <w:t>), then the activity may be seen as acceptable.</w:t>
      </w:r>
    </w:p>
    <w:p w14:paraId="7244EB0D" w14:textId="77777777" w:rsidR="003C3B7C" w:rsidRPr="00F913D8" w:rsidRDefault="003C3B7C" w:rsidP="00397D5B">
      <w:pPr>
        <w:pStyle w:val="BodyText"/>
      </w:pPr>
      <w:r w:rsidRPr="00F913D8">
        <w:t>Determining the level of acceptable risk is best achieved through effective dialogue with stakeholders</w:t>
      </w:r>
      <w:proofErr w:type="gramStart"/>
      <w:r w:rsidRPr="00F913D8">
        <w:t xml:space="preserve">. </w:t>
      </w:r>
      <w:proofErr w:type="gramEnd"/>
      <w:r w:rsidRPr="00F913D8">
        <w:t>In deciding whether or not a risk is acceptable, it may be useful to determine whether the risk:</w:t>
      </w:r>
    </w:p>
    <w:p w14:paraId="58FA5046" w14:textId="45D12E97" w:rsidR="003C3B7C" w:rsidRDefault="003C3B7C" w:rsidP="006619B3">
      <w:pPr>
        <w:pStyle w:val="List1"/>
        <w:numPr>
          <w:ilvl w:val="0"/>
          <w:numId w:val="18"/>
        </w:numPr>
      </w:pPr>
      <w:r>
        <w:t>I</w:t>
      </w:r>
      <w:r w:rsidRPr="00F913D8">
        <w:t>s so great or the outcome so unacceptable that it must be refused altogether</w:t>
      </w:r>
      <w:r w:rsidR="009822E0">
        <w:t>.</w:t>
      </w:r>
    </w:p>
    <w:p w14:paraId="15E685B1" w14:textId="77777777" w:rsidR="003C3B7C" w:rsidRDefault="003C3B7C" w:rsidP="006351EF">
      <w:pPr>
        <w:pStyle w:val="List1"/>
      </w:pPr>
      <w:r>
        <w:t>I</w:t>
      </w:r>
      <w:r w:rsidRPr="00F913D8">
        <w:t>s, or has been made, so small as to be negligible</w:t>
      </w:r>
      <w:r w:rsidR="006619B3">
        <w:t xml:space="preserve">. </w:t>
      </w:r>
      <w:r w:rsidRPr="00F913D8">
        <w:t xml:space="preserve"> </w:t>
      </w:r>
      <w:proofErr w:type="gramStart"/>
      <w:r w:rsidRPr="00F913D8">
        <w:t>or</w:t>
      </w:r>
      <w:proofErr w:type="gramEnd"/>
    </w:p>
    <w:p w14:paraId="47A39F3B" w14:textId="77777777" w:rsidR="003C3B7C" w:rsidRDefault="003C3B7C" w:rsidP="006351EF">
      <w:pPr>
        <w:pStyle w:val="List1"/>
      </w:pPr>
      <w:r>
        <w:t>F</w:t>
      </w:r>
      <w:r w:rsidRPr="00F913D8">
        <w:t>alls between (</w:t>
      </w:r>
      <w:r>
        <w:t>1</w:t>
      </w:r>
      <w:r w:rsidRPr="00F913D8">
        <w:t>) and (</w:t>
      </w:r>
      <w:r>
        <w:t>2</w:t>
      </w:r>
      <w:r w:rsidRPr="00F913D8">
        <w:t>), and it has been reduced to the lowest achievable or practicable level.</w:t>
      </w:r>
    </w:p>
    <w:p w14:paraId="6B2082A8" w14:textId="77777777" w:rsidR="003C3B7C" w:rsidRDefault="003C3B7C" w:rsidP="00397D5B">
      <w:pPr>
        <w:pStyle w:val="Heading3"/>
      </w:pPr>
      <w:bookmarkStart w:id="60" w:name="_Toc494680663"/>
      <w:bookmarkStart w:id="61" w:name="_Toc228439097"/>
      <w:r w:rsidRPr="006724FD">
        <w:t>Results</w:t>
      </w:r>
      <w:bookmarkEnd w:id="60"/>
      <w:bookmarkEnd w:id="61"/>
    </w:p>
    <w:p w14:paraId="59415A45" w14:textId="77777777" w:rsidR="003C3B7C" w:rsidRPr="00F913D8" w:rsidRDefault="003C3B7C" w:rsidP="00397D5B">
      <w:pPr>
        <w:pStyle w:val="BodyText"/>
      </w:pPr>
      <w:r w:rsidRPr="00F913D8">
        <w:t>The output from Step 3 comprises:</w:t>
      </w:r>
    </w:p>
    <w:p w14:paraId="3B30F0FE" w14:textId="3ECBBD4C" w:rsidR="003C3B7C" w:rsidRDefault="003C3B7C" w:rsidP="006619B3">
      <w:pPr>
        <w:pStyle w:val="List1"/>
        <w:numPr>
          <w:ilvl w:val="0"/>
          <w:numId w:val="19"/>
        </w:numPr>
      </w:pPr>
      <w:r>
        <w:t>A</w:t>
      </w:r>
      <w:r w:rsidRPr="006724FD">
        <w:t xml:space="preserve"> range of risk control options, along with their costs, which are assessed for their effectiveness in reducing risk</w:t>
      </w:r>
      <w:r w:rsidR="009822E0">
        <w:t>.</w:t>
      </w:r>
    </w:p>
    <w:p w14:paraId="5F9A17A3" w14:textId="072A5148" w:rsidR="003C3B7C" w:rsidRDefault="003C3B7C" w:rsidP="006351EF">
      <w:pPr>
        <w:pStyle w:val="List1"/>
      </w:pPr>
      <w:r>
        <w:t>A</w:t>
      </w:r>
      <w:r w:rsidRPr="006724FD">
        <w:t xml:space="preserve"> list of factors and stakeholders affected by the identified risk control options</w:t>
      </w:r>
      <w:r w:rsidR="009822E0">
        <w:t>.</w:t>
      </w:r>
    </w:p>
    <w:p w14:paraId="3589C07A" w14:textId="77777777" w:rsidR="003C3B7C" w:rsidRDefault="003C3B7C" w:rsidP="006351EF">
      <w:pPr>
        <w:pStyle w:val="List1"/>
      </w:pPr>
      <w:r>
        <w:t>T</w:t>
      </w:r>
      <w:r w:rsidRPr="006724FD">
        <w:t>he residual risks deemed acceptable to the stakeholders.</w:t>
      </w:r>
    </w:p>
    <w:p w14:paraId="00A9D041" w14:textId="77777777" w:rsidR="003C3B7C" w:rsidRDefault="003C3B7C" w:rsidP="009B601C">
      <w:pPr>
        <w:pStyle w:val="Heading2"/>
        <w:numPr>
          <w:ilvl w:val="1"/>
          <w:numId w:val="2"/>
        </w:numPr>
      </w:pPr>
      <w:bookmarkStart w:id="62" w:name="_Toc494680664"/>
      <w:bookmarkStart w:id="63" w:name="_Toc228439098"/>
      <w:r w:rsidRPr="006724FD">
        <w:t>Step 4 – Make a Decision</w:t>
      </w:r>
      <w:bookmarkEnd w:id="62"/>
      <w:bookmarkEnd w:id="63"/>
    </w:p>
    <w:p w14:paraId="0DA70F7B" w14:textId="77777777" w:rsidR="003C3B7C" w:rsidRDefault="003C3B7C" w:rsidP="00397D5B">
      <w:pPr>
        <w:pStyle w:val="Heading3"/>
      </w:pPr>
      <w:bookmarkStart w:id="64" w:name="_Toc494680665"/>
      <w:bookmarkStart w:id="65" w:name="_Toc228439099"/>
      <w:r w:rsidRPr="006724FD">
        <w:t>Scope</w:t>
      </w:r>
      <w:bookmarkEnd w:id="64"/>
      <w:bookmarkEnd w:id="65"/>
    </w:p>
    <w:p w14:paraId="5D098832" w14:textId="77777777" w:rsidR="003C3B7C" w:rsidRPr="00F913D8" w:rsidRDefault="003C3B7C" w:rsidP="00397D5B">
      <w:pPr>
        <w:pStyle w:val="BodyText"/>
      </w:pPr>
      <w:r w:rsidRPr="00F913D8">
        <w:t xml:space="preserve">The purpose of Step 4 is to define, in consultation with stakeholders, the recommendations that should be considered. </w:t>
      </w:r>
      <w:r w:rsidR="006619B3">
        <w:t xml:space="preserve"> </w:t>
      </w:r>
      <w:r w:rsidRPr="00F913D8">
        <w:t>The recommendations should be based upon the comparison and ranking of risks and their underlying causes; the comparison and ranking of the risk control options as a function of associated costs and benefits; and the identification of those risk control options which keep risks As Low As Reasonably Practicable (ALARP).</w:t>
      </w:r>
    </w:p>
    <w:p w14:paraId="51BAD971" w14:textId="77777777" w:rsidR="003C3B7C" w:rsidRDefault="003C3B7C" w:rsidP="00397D5B">
      <w:pPr>
        <w:pStyle w:val="Heading3"/>
      </w:pPr>
      <w:bookmarkStart w:id="66" w:name="_Toc228439100"/>
      <w:r w:rsidRPr="006724FD">
        <w:lastRenderedPageBreak/>
        <w:t>Estimate Option Benefits</w:t>
      </w:r>
      <w:bookmarkEnd w:id="66"/>
    </w:p>
    <w:p w14:paraId="08349C2C" w14:textId="77777777" w:rsidR="003C3B7C" w:rsidRPr="00F913D8" w:rsidRDefault="003C3B7C" w:rsidP="00397D5B">
      <w:pPr>
        <w:pStyle w:val="BodyText"/>
      </w:pPr>
      <w:r w:rsidRPr="00F913D8">
        <w:t xml:space="preserve">The risk-reduction benefits that would be derived from implementing each of the options identified and </w:t>
      </w:r>
      <w:r w:rsidRPr="00FE66EC">
        <w:t>valued</w:t>
      </w:r>
      <w:r w:rsidR="00FE66EC" w:rsidRPr="00FE66EC">
        <w:t xml:space="preserve"> </w:t>
      </w:r>
      <w:r w:rsidRPr="00FE66EC">
        <w:t>in step</w:t>
      </w:r>
      <w:r w:rsidRPr="00F913D8">
        <w:t xml:space="preserve"> 3 above must now be estimated.  This is probably the most difficult and problematic activity of the entire risk management process.</w:t>
      </w:r>
    </w:p>
    <w:p w14:paraId="6557E879" w14:textId="77777777" w:rsidR="003C3B7C" w:rsidRPr="00DC09C6" w:rsidRDefault="003C3B7C" w:rsidP="00397D5B">
      <w:pPr>
        <w:pStyle w:val="BodyText"/>
      </w:pPr>
      <w:r w:rsidRPr="00DC09C6">
        <w:t xml:space="preserve">If the current levels of risk in the area of interest were estimated in terms of annual expected monetary losses, then it must be determined what proportion of this existing risk is eliminated by each option (in order to calculate a monetary benefit for each option).  Conversely, if it is proposed to eliminate aids to navigation or reduce availability or otherwise reduce service levels, then it must be determined </w:t>
      </w:r>
      <w:proofErr w:type="gramStart"/>
      <w:r w:rsidRPr="00DC09C6">
        <w:t>by what proportion existing risk is increased</w:t>
      </w:r>
      <w:proofErr w:type="gramEnd"/>
      <w:r w:rsidRPr="00DC09C6">
        <w:t xml:space="preserve"> (in order to estimate the monetary value of the increased risk).  Once determined, comparisons of the monetary value of the program risk change to the cost or savings resulting from the option can be made (as discussed in section </w:t>
      </w:r>
      <w:r w:rsidR="009F4EFB">
        <w:fldChar w:fldCharType="begin"/>
      </w:r>
      <w:r>
        <w:instrText xml:space="preserve"> REF _Ref212094102 \r \h </w:instrText>
      </w:r>
      <w:r w:rsidR="009F4EFB">
        <w:fldChar w:fldCharType="separate"/>
      </w:r>
      <w:r w:rsidR="008E4FC1">
        <w:t>2.5.3</w:t>
      </w:r>
      <w:r w:rsidR="009F4EFB">
        <w:fldChar w:fldCharType="end"/>
      </w:r>
      <w:r w:rsidRPr="00DC09C6">
        <w:t>).</w:t>
      </w:r>
    </w:p>
    <w:p w14:paraId="787E5567" w14:textId="77777777" w:rsidR="003C3B7C" w:rsidRPr="00DC09C6" w:rsidRDefault="003C3B7C" w:rsidP="00397D5B">
      <w:pPr>
        <w:pStyle w:val="BodyText"/>
      </w:pPr>
      <w:r w:rsidRPr="00DC09C6">
        <w:t>In most cases, however, it will only be possible to say whether or not the option produces no change in risk levels, increases/decreases it somewhat, significantly and so on.  In this case, where it is possible only to project a non-monetary value to changes in the aids to navigation addressable risk, it becomes more difficult to evaluate the net societal benefit/cost of the option(s).  If an option is projected to save the aids to navigation program $1,000,000 per year, and it has been determined that no change in risk will follow, the net benefit to the option is $1,000,000.  But, if it has been estimated that risk will increase marginally or somewhat, what is the value of this increase?  Threshold analysis can be used here to help answer this question.</w:t>
      </w:r>
    </w:p>
    <w:p w14:paraId="219F3C64" w14:textId="5E02D1F0" w:rsidR="003C3B7C" w:rsidRPr="00DC09C6" w:rsidRDefault="003C3B7C" w:rsidP="00DC09C6">
      <w:pPr>
        <w:pStyle w:val="List1text"/>
        <w:rPr>
          <w:i/>
        </w:rPr>
      </w:pPr>
      <w:r w:rsidRPr="00DC09C6">
        <w:rPr>
          <w:i/>
        </w:rPr>
        <w:t xml:space="preserve">A threshold analysis is designed to establish the amount of benefit required to make any particular option cost-beneficial.  In using this technique, a judgment is required on the likelihood that the benefit would exceed these thresholds.  These thresholds are also known as </w:t>
      </w:r>
      <w:r w:rsidR="00A1616B">
        <w:rPr>
          <w:i/>
        </w:rPr>
        <w:t>‘</w:t>
      </w:r>
      <w:r w:rsidRPr="00DC09C6">
        <w:rPr>
          <w:i/>
        </w:rPr>
        <w:t>switching values</w:t>
      </w:r>
      <w:r w:rsidR="00A1616B">
        <w:rPr>
          <w:i/>
        </w:rPr>
        <w:t>’</w:t>
      </w:r>
      <w:r w:rsidRPr="00DC09C6">
        <w:rPr>
          <w:i/>
        </w:rPr>
        <w:t>, because they are the values at which the decision could switch from one option to another.</w:t>
      </w:r>
    </w:p>
    <w:p w14:paraId="74DC986C" w14:textId="77777777" w:rsidR="003C3B7C" w:rsidRPr="00F913D8" w:rsidRDefault="003C3B7C" w:rsidP="00397D5B">
      <w:pPr>
        <w:pStyle w:val="BodyText"/>
      </w:pPr>
      <w:r w:rsidRPr="00F913D8">
        <w:t>For example, let us assume that the studies have identified three options that will cost, respectively, $1,000,000, $800,000 and $500,000 annually.  In threshold analysis, expert opinion must be used to determine firstly, if each option is likely to reduce annual risk by at least annual costs, and secondly, which of the options will produce the greatest return.</w:t>
      </w:r>
    </w:p>
    <w:p w14:paraId="4DD06E1B" w14:textId="77777777" w:rsidR="003C3B7C" w:rsidRDefault="003C3B7C" w:rsidP="00397D5B">
      <w:pPr>
        <w:pStyle w:val="Heading3"/>
      </w:pPr>
      <w:bookmarkStart w:id="67" w:name="_Ref212094102"/>
      <w:bookmarkStart w:id="68" w:name="_Toc228439101"/>
      <w:r w:rsidRPr="006724FD">
        <w:t>Compare Costs to Benefits and Make a Decision</w:t>
      </w:r>
      <w:bookmarkEnd w:id="67"/>
      <w:bookmarkEnd w:id="68"/>
    </w:p>
    <w:p w14:paraId="501CD9D9" w14:textId="77777777" w:rsidR="003C3B7C" w:rsidRPr="00DC09C6" w:rsidRDefault="003C3B7C" w:rsidP="00397D5B">
      <w:pPr>
        <w:pStyle w:val="BodyText"/>
      </w:pPr>
      <w:r w:rsidRPr="00DC09C6">
        <w:t>When monetary estimates of benefits and costs are available, discounting can be used to rank options in terms of benefit/cost ratios, net present values, and so on.  Where monetary estimates of the benefits are not directly available, threshold values can be used to at least rank the options.  Even so, balancing estimated risk-reduction benefits against option costs is never straightforward.  Society usually demands more risk-reduction effort where human life and health are at risk than where only property is involved; and the public usually demands a high level of effort be expended to prevent environmental damages.  Public perception of the risks involved often plays as much or more of a role as does the actual estimate of the expected losses.</w:t>
      </w:r>
    </w:p>
    <w:p w14:paraId="7DDE4414" w14:textId="77777777" w:rsidR="003C3B7C" w:rsidRPr="00DC09C6" w:rsidRDefault="003C3B7C" w:rsidP="00397D5B">
      <w:pPr>
        <w:pStyle w:val="BodyText"/>
      </w:pPr>
      <w:r w:rsidRPr="00DC09C6">
        <w:t xml:space="preserve">Balancing risk-reduction benefits against risk-reduction costs is an important issue today.  In a risk-averse organizational setting, people minimize expected losses, to the extent possible, irrespective of the probability or impact of the risk.  In a risk-taking environment, people compare expected risk-reduction benefits to the cost of the </w:t>
      </w:r>
      <w:proofErr w:type="gramStart"/>
      <w:r w:rsidRPr="00DC09C6">
        <w:t>initiative which</w:t>
      </w:r>
      <w:proofErr w:type="gramEnd"/>
      <w:r w:rsidRPr="00DC09C6">
        <w:t xml:space="preserve"> would produce these benefits.  They take actions that would optimize the overall benefit to society (</w:t>
      </w:r>
      <w:r>
        <w:t xml:space="preserve">e.g. </w:t>
      </w:r>
      <w:r w:rsidRPr="00DC09C6">
        <w:t>keeping in mind the type of losses involved, whether associated with life, health, property</w:t>
      </w:r>
      <w:r>
        <w:t>, the environment, revenue</w:t>
      </w:r>
      <w:r w:rsidRPr="00DC09C6">
        <w:t>).  A risk-smart organization does not simply take more risks</w:t>
      </w:r>
      <w:r>
        <w:t>;</w:t>
      </w:r>
      <w:r w:rsidRPr="00DC09C6">
        <w:t xml:space="preserve"> it takes calculated risks that optimize the benefits derived from its risk-reduction activities.</w:t>
      </w:r>
    </w:p>
    <w:p w14:paraId="52E6A2D5" w14:textId="77777777" w:rsidR="003C3B7C" w:rsidRPr="00DC09C6" w:rsidRDefault="003C3B7C" w:rsidP="00397D5B">
      <w:pPr>
        <w:pStyle w:val="BodyText"/>
      </w:pPr>
      <w:r w:rsidRPr="00DC09C6">
        <w:t xml:space="preserve">It is important here to consider more than the obvious, hard, financial benefits and costs of the activity. </w:t>
      </w:r>
      <w:r w:rsidR="00AE1E4C">
        <w:t xml:space="preserve"> </w:t>
      </w:r>
      <w:r w:rsidRPr="00DC09C6">
        <w:t xml:space="preserve">There may also be a number of associated indirect benefits and costs that may not be readily recognized - for example, ecosystem health, sustainable development, employment benefits or other spin-off benefits. </w:t>
      </w:r>
      <w:r w:rsidR="00AE1E4C">
        <w:t xml:space="preserve"> </w:t>
      </w:r>
      <w:r w:rsidRPr="00DC09C6">
        <w:t>These so-called soft benefits and soft costs should also be considered, in the Risk Assessment process.</w:t>
      </w:r>
    </w:p>
    <w:p w14:paraId="7501B10C" w14:textId="77777777" w:rsidR="003C3B7C" w:rsidRPr="00DC09C6" w:rsidRDefault="003C3B7C" w:rsidP="00397D5B">
      <w:pPr>
        <w:pStyle w:val="BodyText"/>
      </w:pPr>
      <w:r w:rsidRPr="00DC09C6">
        <w:lastRenderedPageBreak/>
        <w:t xml:space="preserve">It is important that both direct and indirect effects of an activity be considered and factored into any analysis of acceptability. </w:t>
      </w:r>
      <w:r w:rsidR="00AE1E4C">
        <w:t xml:space="preserve"> </w:t>
      </w:r>
      <w:r w:rsidRPr="00DC09C6">
        <w:t>The use of a multidisciplinary risk management team, coupled with an extensive consultation program, may aid this effort.</w:t>
      </w:r>
    </w:p>
    <w:p w14:paraId="5CF21A3C" w14:textId="77777777" w:rsidR="003C3B7C" w:rsidRPr="00DC09C6" w:rsidRDefault="003C3B7C" w:rsidP="00397D5B">
      <w:pPr>
        <w:pStyle w:val="BodyText"/>
      </w:pPr>
      <w:r w:rsidRPr="00DC09C6">
        <w:t>In summary, the following considerations are usually involved when comparing benefits and costs:</w:t>
      </w:r>
    </w:p>
    <w:p w14:paraId="4EE559D2" w14:textId="4CB335D6" w:rsidR="003C3B7C" w:rsidRDefault="00E5122C" w:rsidP="006619B3">
      <w:pPr>
        <w:pStyle w:val="List1"/>
        <w:numPr>
          <w:ilvl w:val="0"/>
          <w:numId w:val="20"/>
        </w:numPr>
      </w:pPr>
      <w:r>
        <w:t>C</w:t>
      </w:r>
      <w:r w:rsidR="003C3B7C" w:rsidRPr="00F913D8">
        <w:t>onsider the risks assessed, both in terms of frequency and consequence, in order to define the base case in terms of risk levels of the situation under consideration</w:t>
      </w:r>
      <w:r w:rsidR="009822E0">
        <w:t>.</w:t>
      </w:r>
    </w:p>
    <w:p w14:paraId="4FB3A7F4" w14:textId="77777777" w:rsidR="003C3B7C" w:rsidRDefault="00AE1E4C" w:rsidP="006351EF">
      <w:pPr>
        <w:pStyle w:val="List1"/>
      </w:pPr>
      <w:r>
        <w:t>A</w:t>
      </w:r>
      <w:r w:rsidR="003C3B7C" w:rsidRPr="00F913D8">
        <w:t>rrange the risk control options in a way to facilitate understanding of the costs and benefits resulting from the approval of an option</w:t>
      </w:r>
      <w:r>
        <w:t>.</w:t>
      </w:r>
    </w:p>
    <w:p w14:paraId="3A3F0D3D" w14:textId="77777777" w:rsidR="003C3B7C" w:rsidRDefault="00AE1E4C" w:rsidP="006351EF">
      <w:pPr>
        <w:pStyle w:val="List1"/>
      </w:pPr>
      <w:r>
        <w:t>E</w:t>
      </w:r>
      <w:r w:rsidR="003C3B7C" w:rsidRPr="00F913D8">
        <w:t>stimate the pertinent costs and benefits for all risk control options</w:t>
      </w:r>
      <w:r>
        <w:t>.</w:t>
      </w:r>
    </w:p>
    <w:p w14:paraId="1FEBAF95" w14:textId="0ACF6B6E" w:rsidR="003C3B7C" w:rsidRDefault="00AE1E4C" w:rsidP="006351EF">
      <w:pPr>
        <w:pStyle w:val="List1"/>
      </w:pPr>
      <w:r>
        <w:t>E</w:t>
      </w:r>
      <w:r w:rsidR="003C3B7C" w:rsidRPr="00F913D8">
        <w:t>stimate and compare the cost effectiveness of each option, in terms of the cost per unit risk reduction by dividing the net cost by the risk reduction achieved as a result of implementing the option</w:t>
      </w:r>
      <w:r w:rsidR="00323C58">
        <w:t>.</w:t>
      </w:r>
    </w:p>
    <w:p w14:paraId="2FBBB97A" w14:textId="77777777" w:rsidR="003C3B7C" w:rsidRDefault="00AE1E4C" w:rsidP="006351EF">
      <w:pPr>
        <w:pStyle w:val="List1"/>
      </w:pPr>
      <w:r>
        <w:t>R</w:t>
      </w:r>
      <w:r w:rsidR="003C3B7C" w:rsidRPr="00F913D8">
        <w:t xml:space="preserve">ank the risk control options from a cost-benefit perspective in order to facilitate the </w:t>
      </w:r>
      <w:proofErr w:type="gramStart"/>
      <w:r w:rsidR="003C3B7C" w:rsidRPr="00F913D8">
        <w:t>decision making</w:t>
      </w:r>
      <w:proofErr w:type="gramEnd"/>
      <w:r w:rsidR="003C3B7C" w:rsidRPr="00F913D8">
        <w:t xml:space="preserve"> recommendations.</w:t>
      </w:r>
    </w:p>
    <w:p w14:paraId="4FC748B3" w14:textId="77777777" w:rsidR="003C3B7C" w:rsidRDefault="003C3B7C" w:rsidP="00397D5B">
      <w:pPr>
        <w:pStyle w:val="Heading3"/>
      </w:pPr>
      <w:bookmarkStart w:id="69" w:name="_Toc494680667"/>
      <w:bookmarkStart w:id="70" w:name="_Toc228439102"/>
      <w:r w:rsidRPr="006724FD">
        <w:t>Results</w:t>
      </w:r>
      <w:bookmarkEnd w:id="69"/>
      <w:bookmarkEnd w:id="70"/>
    </w:p>
    <w:p w14:paraId="2B3CCA87" w14:textId="77777777" w:rsidR="003C3B7C" w:rsidRPr="00DC09C6" w:rsidRDefault="003C3B7C" w:rsidP="00397D5B">
      <w:pPr>
        <w:pStyle w:val="BodyText"/>
      </w:pPr>
      <w:r w:rsidRPr="00DC09C6">
        <w:t>Output from Step 4 can provide an objective comparison of alternative options, based on potential reduction of risks and cost effectiveness.</w:t>
      </w:r>
      <w:r w:rsidR="00AE1E4C">
        <w:t xml:space="preserve"> </w:t>
      </w:r>
      <w:r w:rsidRPr="00DC09C6">
        <w:t xml:space="preserve"> Recommendations should be easily usable by decision-makers at all levels, in a variety of contexts, without a requirement for specialist expertise. </w:t>
      </w:r>
      <w:r w:rsidR="00AE1E4C">
        <w:t xml:space="preserve"> </w:t>
      </w:r>
      <w:r w:rsidRPr="00DC09C6">
        <w:t>This step should also provide feedback information for reviewing the results generated in the previous steps.</w:t>
      </w:r>
    </w:p>
    <w:p w14:paraId="56326C2B" w14:textId="77777777" w:rsidR="003C3B7C" w:rsidRPr="00DC09C6" w:rsidRDefault="003C3B7C" w:rsidP="00397D5B">
      <w:pPr>
        <w:pStyle w:val="BodyText"/>
      </w:pPr>
      <w:r w:rsidRPr="00DC09C6">
        <w:t>To facilitate the common understanding and use of the Guideline, a report should be produced that:</w:t>
      </w:r>
    </w:p>
    <w:p w14:paraId="676C8044" w14:textId="386E1351" w:rsidR="003C3B7C" w:rsidRDefault="003C3B7C" w:rsidP="006619B3">
      <w:pPr>
        <w:pStyle w:val="List1"/>
        <w:numPr>
          <w:ilvl w:val="0"/>
          <w:numId w:val="21"/>
        </w:numPr>
      </w:pPr>
      <w:r>
        <w:t>P</w:t>
      </w:r>
      <w:r w:rsidRPr="00F913D8">
        <w:t>rovides a clear statement of all recommendations</w:t>
      </w:r>
      <w:r w:rsidR="009822E0">
        <w:t>.</w:t>
      </w:r>
    </w:p>
    <w:p w14:paraId="488197F4" w14:textId="77777777" w:rsidR="003C3B7C" w:rsidRDefault="003C3B7C" w:rsidP="006351EF">
      <w:pPr>
        <w:pStyle w:val="List1"/>
      </w:pPr>
      <w:r>
        <w:t>L</w:t>
      </w:r>
      <w:r w:rsidRPr="00F913D8">
        <w:t>ists the principle hazards, risks, unwanted events, costs and benefits identified</w:t>
      </w:r>
      <w:r w:rsidR="00AE1E4C">
        <w:t>.</w:t>
      </w:r>
    </w:p>
    <w:p w14:paraId="2EAF5105" w14:textId="77777777" w:rsidR="003C3B7C" w:rsidRDefault="003C3B7C" w:rsidP="006351EF">
      <w:pPr>
        <w:pStyle w:val="List1"/>
      </w:pPr>
      <w:r>
        <w:t>E</w:t>
      </w:r>
      <w:r w:rsidRPr="00F913D8">
        <w:t>xplains the basis for significant assumptions, limitations, data models and inferences used or relied upon in the assessment or recommendations</w:t>
      </w:r>
      <w:r w:rsidR="00AE1E4C">
        <w:t>.</w:t>
      </w:r>
    </w:p>
    <w:p w14:paraId="16C3FD71" w14:textId="211BE0AC" w:rsidR="003C3B7C" w:rsidRDefault="003C3B7C" w:rsidP="006351EF">
      <w:pPr>
        <w:pStyle w:val="List1"/>
      </w:pPr>
      <w:r>
        <w:t>D</w:t>
      </w:r>
      <w:r w:rsidRPr="00F913D8">
        <w:t>escribes the sources, extent and magnitude of significant uncertainties associated with the assessment or recommendations</w:t>
      </w:r>
      <w:r w:rsidR="009822E0">
        <w:t>.</w:t>
      </w:r>
    </w:p>
    <w:p w14:paraId="77DE9C9B" w14:textId="77777777" w:rsidR="003C3B7C" w:rsidRDefault="003C3B7C" w:rsidP="006351EF">
      <w:pPr>
        <w:pStyle w:val="List1"/>
      </w:pPr>
      <w:r>
        <w:t>D</w:t>
      </w:r>
      <w:r w:rsidRPr="00F913D8">
        <w:t>escribes the composition and expertise of the group that performed the risk management process.</w:t>
      </w:r>
    </w:p>
    <w:p w14:paraId="322AEE3B" w14:textId="77777777" w:rsidR="003C3B7C" w:rsidRPr="00F913D8" w:rsidRDefault="003C3B7C" w:rsidP="00397D5B">
      <w:pPr>
        <w:pStyle w:val="BodyText"/>
      </w:pPr>
      <w:r w:rsidRPr="00F913D8">
        <w:t xml:space="preserve">Timely and open access </w:t>
      </w:r>
      <w:proofErr w:type="gramStart"/>
      <w:r w:rsidRPr="00F913D8">
        <w:t>to</w:t>
      </w:r>
      <w:proofErr w:type="gramEnd"/>
      <w:r w:rsidRPr="00F913D8">
        <w:t xml:space="preserve"> relevant and supporting documents should be provided. </w:t>
      </w:r>
      <w:r w:rsidR="00AE1E4C">
        <w:t xml:space="preserve"> </w:t>
      </w:r>
      <w:r w:rsidRPr="00F913D8">
        <w:t>A reasonable opportunity to incorporate comments should also be provided.</w:t>
      </w:r>
    </w:p>
    <w:p w14:paraId="34021418" w14:textId="77777777" w:rsidR="003C3B7C" w:rsidRDefault="003C3B7C" w:rsidP="009B601C">
      <w:pPr>
        <w:pStyle w:val="Heading2"/>
        <w:numPr>
          <w:ilvl w:val="1"/>
          <w:numId w:val="2"/>
        </w:numPr>
      </w:pPr>
      <w:bookmarkStart w:id="71" w:name="_Toc494680669"/>
      <w:bookmarkStart w:id="72" w:name="_Toc228439103"/>
      <w:r w:rsidRPr="006724FD">
        <w:t>Step 5 – Take Action</w:t>
      </w:r>
      <w:bookmarkEnd w:id="71"/>
      <w:bookmarkEnd w:id="72"/>
    </w:p>
    <w:p w14:paraId="4EC99B35" w14:textId="77777777" w:rsidR="003C3B7C" w:rsidRDefault="003C3B7C" w:rsidP="00397D5B">
      <w:pPr>
        <w:pStyle w:val="Heading3"/>
      </w:pPr>
      <w:bookmarkStart w:id="73" w:name="_Toc494680670"/>
      <w:bookmarkStart w:id="74" w:name="_Toc228439104"/>
      <w:r w:rsidRPr="006724FD">
        <w:t>Scope</w:t>
      </w:r>
      <w:bookmarkEnd w:id="73"/>
      <w:bookmarkEnd w:id="74"/>
    </w:p>
    <w:p w14:paraId="27542CD4" w14:textId="77777777" w:rsidR="003C3B7C" w:rsidRPr="00DC09C6" w:rsidRDefault="003C3B7C" w:rsidP="00397D5B">
      <w:pPr>
        <w:pStyle w:val="BodyText"/>
      </w:pPr>
      <w:r w:rsidRPr="00DC09C6">
        <w:t>The purpose of Step 5 is to implement the chosen risk control option or options; evaluate the effectiveness of the decision process; and to establish a monitoring and evaluation program to monitor the outcome of implementation (an explicit decision to take no action constitutes action as defined here).</w:t>
      </w:r>
      <w:r w:rsidR="00AE1E4C">
        <w:t xml:space="preserve"> </w:t>
      </w:r>
      <w:r w:rsidRPr="00DC09C6">
        <w:t xml:space="preserve"> If a decision were taken to implement a new risk-reduction process or control, then the usual planning and implementation activities necessary for the introduction of a new activity would have to be undertaken.</w:t>
      </w:r>
      <w:r w:rsidR="00AE1E4C">
        <w:t xml:space="preserve"> </w:t>
      </w:r>
      <w:r w:rsidRPr="00DC09C6">
        <w:t xml:space="preserve"> Monitoring, reporting, communication and review must be planned and introduced</w:t>
      </w:r>
      <w:proofErr w:type="gramStart"/>
      <w:r w:rsidRPr="00DC09C6">
        <w:t xml:space="preserve">. </w:t>
      </w:r>
      <w:proofErr w:type="gramEnd"/>
      <w:r w:rsidRPr="00DC09C6">
        <w:t>It is equally important to periodically review all existing risk-reduction activities to ensure that they are still relevant and beneficial.</w:t>
      </w:r>
      <w:r w:rsidR="00AE1E4C">
        <w:t xml:space="preserve"> </w:t>
      </w:r>
      <w:r w:rsidRPr="00DC09C6">
        <w:t xml:space="preserve"> Furthermore, an Authority must always be aware of residual risk, and if appropriate, loop back in the process to determine if it should be further reduced.</w:t>
      </w:r>
    </w:p>
    <w:p w14:paraId="63487C0F" w14:textId="77777777" w:rsidR="003C3B7C" w:rsidRDefault="003C3B7C" w:rsidP="00397D5B">
      <w:pPr>
        <w:pStyle w:val="Heading3"/>
      </w:pPr>
      <w:bookmarkStart w:id="75" w:name="_Toc494680671"/>
      <w:bookmarkStart w:id="76" w:name="_Toc228439105"/>
      <w:r w:rsidRPr="006724FD">
        <w:t>Implementation Plan</w:t>
      </w:r>
      <w:bookmarkEnd w:id="75"/>
      <w:bookmarkEnd w:id="76"/>
    </w:p>
    <w:p w14:paraId="6ECC2A61" w14:textId="77777777" w:rsidR="003C3B7C" w:rsidRPr="00F913D8" w:rsidRDefault="003C3B7C" w:rsidP="00397D5B">
      <w:pPr>
        <w:pStyle w:val="BodyText"/>
      </w:pPr>
      <w:r w:rsidRPr="00F913D8">
        <w:t>Prior to implementing any of the chosen risk control options, it is important to develop an implementation plan</w:t>
      </w:r>
      <w:proofErr w:type="gramStart"/>
      <w:r w:rsidRPr="00F913D8">
        <w:t xml:space="preserve">. </w:t>
      </w:r>
      <w:proofErr w:type="gramEnd"/>
      <w:r w:rsidRPr="00F913D8">
        <w:t xml:space="preserve">In the organization's implementation plan, the decision-maker should </w:t>
      </w:r>
      <w:r w:rsidRPr="00F913D8">
        <w:lastRenderedPageBreak/>
        <w:t xml:space="preserve">consider the technical decisions that need to be made in order to </w:t>
      </w:r>
      <w:r>
        <w:t>execute chosen strategies (e.g.</w:t>
      </w:r>
      <w:r w:rsidRPr="00F913D8">
        <w:t xml:space="preserve"> the timing of implem</w:t>
      </w:r>
      <w:r>
        <w:t>entation, resource availability</w:t>
      </w:r>
      <w:r w:rsidR="00E5122C">
        <w:t xml:space="preserve"> </w:t>
      </w:r>
      <w:r w:rsidRPr="00F913D8">
        <w:t xml:space="preserve">and technical decisions to set up monitoring programs). </w:t>
      </w:r>
      <w:r w:rsidR="00AE1E4C">
        <w:t xml:space="preserve"> </w:t>
      </w:r>
      <w:r w:rsidRPr="00F913D8">
        <w:t>Managerial decisions that are made in co-operation with other managers and staff also need be considered (</w:t>
      </w:r>
      <w:r>
        <w:t>e.g.</w:t>
      </w:r>
      <w:r w:rsidRPr="00F913D8">
        <w:t xml:space="preserve"> training requirements, staffing requirements, job shifting or new positions, financing requirements).</w:t>
      </w:r>
    </w:p>
    <w:p w14:paraId="2982D0C3" w14:textId="77777777" w:rsidR="003C3B7C" w:rsidRDefault="003C3B7C" w:rsidP="00397D5B">
      <w:pPr>
        <w:pStyle w:val="Heading3"/>
      </w:pPr>
      <w:bookmarkStart w:id="77" w:name="_Toc494680672"/>
      <w:bookmarkStart w:id="78" w:name="_Toc228439106"/>
      <w:r w:rsidRPr="006724FD">
        <w:t>Implementation</w:t>
      </w:r>
      <w:bookmarkEnd w:id="77"/>
      <w:bookmarkEnd w:id="78"/>
    </w:p>
    <w:p w14:paraId="1A8F96B1" w14:textId="77777777" w:rsidR="003C3B7C" w:rsidRPr="00F913D8" w:rsidRDefault="003C3B7C" w:rsidP="00397D5B">
      <w:pPr>
        <w:pStyle w:val="BodyText"/>
      </w:pPr>
      <w:r w:rsidRPr="00F913D8">
        <w:t xml:space="preserve">During implementation, selected risk control options are implemented, and the stakeholder outreach, dialogue, media contact, and key messages are delivered using contacts developed throughout the risk management process. </w:t>
      </w:r>
      <w:r w:rsidR="00AE1E4C">
        <w:t xml:space="preserve"> </w:t>
      </w:r>
      <w:r w:rsidRPr="00F913D8">
        <w:t>A broader pu</w:t>
      </w:r>
      <w:r>
        <w:t>blic communication effort (e.g.</w:t>
      </w:r>
      <w:r w:rsidRPr="00F913D8">
        <w:t xml:space="preserve"> through the media and community meetings) may be necessary in order to facilitate delivery of messages related to the decisions being made and implemented.</w:t>
      </w:r>
    </w:p>
    <w:p w14:paraId="1194D394" w14:textId="77777777" w:rsidR="003C3B7C" w:rsidRDefault="003C3B7C" w:rsidP="009B601C">
      <w:pPr>
        <w:pStyle w:val="Heading2"/>
        <w:numPr>
          <w:ilvl w:val="1"/>
          <w:numId w:val="2"/>
        </w:numPr>
      </w:pPr>
      <w:bookmarkStart w:id="79" w:name="_Toc228439107"/>
      <w:r w:rsidRPr="00F913D8">
        <w:t>Monitoring and review</w:t>
      </w:r>
      <w:bookmarkEnd w:id="79"/>
    </w:p>
    <w:p w14:paraId="15858EFD" w14:textId="77777777" w:rsidR="003C3B7C" w:rsidRDefault="003C3B7C" w:rsidP="00397D5B">
      <w:pPr>
        <w:pStyle w:val="Heading3"/>
      </w:pPr>
      <w:bookmarkStart w:id="80" w:name="_Toc228439108"/>
      <w:r w:rsidRPr="00F913D8">
        <w:t>Primary Functions</w:t>
      </w:r>
      <w:bookmarkEnd w:id="80"/>
    </w:p>
    <w:p w14:paraId="3FCB388E" w14:textId="77777777" w:rsidR="003C3B7C" w:rsidRPr="00F913D8" w:rsidRDefault="003C3B7C" w:rsidP="00397D5B">
      <w:pPr>
        <w:pStyle w:val="BodyText"/>
      </w:pPr>
      <w:proofErr w:type="gramStart"/>
      <w:r w:rsidRPr="00F913D8">
        <w:t>Monitoring is a key function of the risk management process and has four primary functions</w:t>
      </w:r>
      <w:proofErr w:type="gramEnd"/>
      <w:r>
        <w:t xml:space="preserve">, </w:t>
      </w:r>
      <w:proofErr w:type="gramStart"/>
      <w:r>
        <w:t>these are to</w:t>
      </w:r>
      <w:proofErr w:type="gramEnd"/>
      <w:r w:rsidRPr="00F913D8">
        <w:t>:</w:t>
      </w:r>
    </w:p>
    <w:p w14:paraId="724585B6" w14:textId="3922F3A3" w:rsidR="003C3B7C" w:rsidRDefault="003C3B7C" w:rsidP="006619B3">
      <w:pPr>
        <w:pStyle w:val="List1"/>
        <w:numPr>
          <w:ilvl w:val="0"/>
          <w:numId w:val="22"/>
        </w:numPr>
      </w:pPr>
      <w:r>
        <w:t>D</w:t>
      </w:r>
      <w:r w:rsidRPr="00F913D8">
        <w:t xml:space="preserve">etect and </w:t>
      </w:r>
      <w:r w:rsidR="00866429">
        <w:t>adapt to changing circumstances.</w:t>
      </w:r>
    </w:p>
    <w:p w14:paraId="7027870F" w14:textId="77777777" w:rsidR="003C3B7C" w:rsidRPr="00E5122C" w:rsidRDefault="003C3B7C" w:rsidP="008F4643">
      <w:pPr>
        <w:pStyle w:val="List1"/>
      </w:pPr>
      <w:r w:rsidRPr="00E5122C">
        <w:t>Ensure that the risk control options are achieving the results expected of them</w:t>
      </w:r>
      <w:r w:rsidR="003035C0">
        <w:t>.</w:t>
      </w:r>
    </w:p>
    <w:p w14:paraId="377532AD" w14:textId="27E6560F" w:rsidR="003C3B7C" w:rsidRPr="00E5122C" w:rsidRDefault="003C3B7C" w:rsidP="008F4643">
      <w:pPr>
        <w:pStyle w:val="List1"/>
      </w:pPr>
      <w:r w:rsidRPr="00E5122C">
        <w:t>Ensure proper implementation of control and communication strategies</w:t>
      </w:r>
      <w:r w:rsidR="00866429">
        <w:t>.</w:t>
      </w:r>
    </w:p>
    <w:p w14:paraId="2625E3CD" w14:textId="77777777" w:rsidR="003C3B7C" w:rsidRDefault="003C3B7C" w:rsidP="008F4643">
      <w:pPr>
        <w:pStyle w:val="List1"/>
      </w:pPr>
      <w:r w:rsidRPr="00E5122C">
        <w:t>Verify the correctness of assumptions used</w:t>
      </w:r>
      <w:r w:rsidRPr="00F913D8">
        <w:t xml:space="preserve"> in the various analyses.</w:t>
      </w:r>
    </w:p>
    <w:p w14:paraId="16A0F7DB" w14:textId="77777777" w:rsidR="003C3B7C" w:rsidRDefault="003C3B7C" w:rsidP="00397D5B">
      <w:pPr>
        <w:pStyle w:val="Heading3"/>
      </w:pPr>
      <w:bookmarkStart w:id="81" w:name="_Toc228439109"/>
      <w:r w:rsidRPr="00F913D8">
        <w:t>Changing Conditions</w:t>
      </w:r>
      <w:bookmarkEnd w:id="81"/>
    </w:p>
    <w:p w14:paraId="385151DE" w14:textId="77777777" w:rsidR="003C3B7C" w:rsidRPr="00F913D8" w:rsidRDefault="003C3B7C" w:rsidP="00397D5B">
      <w:pPr>
        <w:pStyle w:val="BodyText"/>
      </w:pPr>
      <w:r w:rsidRPr="00F913D8">
        <w:t xml:space="preserve">When monitoring for changes in the system, six broad issue </w:t>
      </w:r>
      <w:r w:rsidR="003035C0">
        <w:t>categories should be considered.</w:t>
      </w:r>
    </w:p>
    <w:p w14:paraId="22BE8C2A" w14:textId="687B0F7C" w:rsidR="003C3B7C" w:rsidRDefault="003C3B7C" w:rsidP="006619B3">
      <w:pPr>
        <w:pStyle w:val="List1"/>
        <w:numPr>
          <w:ilvl w:val="0"/>
          <w:numId w:val="23"/>
        </w:numPr>
      </w:pPr>
      <w:r>
        <w:t>T</w:t>
      </w:r>
      <w:r w:rsidRPr="00F913D8">
        <w:t>he environment in which the activity takes place, including the regulatory environment</w:t>
      </w:r>
      <w:r w:rsidR="00866429">
        <w:t>.</w:t>
      </w:r>
    </w:p>
    <w:p w14:paraId="0313EAEC" w14:textId="77777777" w:rsidR="003C3B7C" w:rsidRDefault="003C3B7C" w:rsidP="008F4643">
      <w:pPr>
        <w:pStyle w:val="List1"/>
      </w:pPr>
      <w:r>
        <w:t>T</w:t>
      </w:r>
      <w:r w:rsidRPr="00F913D8">
        <w:t>he potential losses</w:t>
      </w:r>
      <w:r>
        <w:t>, e.g.</w:t>
      </w:r>
      <w:r w:rsidRPr="00F913D8">
        <w:t xml:space="preserve"> to health, propert</w:t>
      </w:r>
      <w:r>
        <w:t>y, income, the environment</w:t>
      </w:r>
      <w:r w:rsidR="003035C0">
        <w:t>.</w:t>
      </w:r>
    </w:p>
    <w:p w14:paraId="2E281409" w14:textId="77777777" w:rsidR="003C3B7C" w:rsidRDefault="003C3B7C" w:rsidP="008F4643">
      <w:pPr>
        <w:pStyle w:val="List1"/>
      </w:pPr>
      <w:r>
        <w:t>T</w:t>
      </w:r>
      <w:r w:rsidRPr="00F913D8">
        <w:t>he hazards causing the losses (natural, economic, technical, human)</w:t>
      </w:r>
      <w:r w:rsidR="003035C0">
        <w:t>.</w:t>
      </w:r>
    </w:p>
    <w:p w14:paraId="52956EDE" w14:textId="77777777" w:rsidR="003C3B7C" w:rsidRDefault="003C3B7C" w:rsidP="008F4643">
      <w:pPr>
        <w:pStyle w:val="List1"/>
      </w:pPr>
      <w:r>
        <w:t>T</w:t>
      </w:r>
      <w:r w:rsidRPr="00F913D8">
        <w:t>he acceptability of the losses (a function of needs, issues, and concerns)</w:t>
      </w:r>
      <w:r w:rsidR="003035C0">
        <w:t>.</w:t>
      </w:r>
    </w:p>
    <w:p w14:paraId="49CB2413" w14:textId="01E92034" w:rsidR="003C3B7C" w:rsidRDefault="003C3B7C" w:rsidP="008F4643">
      <w:pPr>
        <w:pStyle w:val="List1"/>
      </w:pPr>
      <w:r>
        <w:t>S</w:t>
      </w:r>
      <w:r w:rsidRPr="00F913D8">
        <w:t>takeholders</w:t>
      </w:r>
      <w:r w:rsidR="00866429">
        <w:t>.</w:t>
      </w:r>
    </w:p>
    <w:p w14:paraId="1133B62F" w14:textId="77777777" w:rsidR="003C3B7C" w:rsidRPr="00E804AC" w:rsidRDefault="003C3B7C" w:rsidP="008F4643">
      <w:pPr>
        <w:pStyle w:val="List1"/>
      </w:pPr>
      <w:r w:rsidRPr="00E804AC">
        <w:t>New technology</w:t>
      </w:r>
      <w:r w:rsidR="009F1A58" w:rsidRPr="00E804AC">
        <w:t>, or software upgrades</w:t>
      </w:r>
      <w:r w:rsidRPr="00E804AC">
        <w:t>.</w:t>
      </w:r>
    </w:p>
    <w:p w14:paraId="07E0F548" w14:textId="77777777" w:rsidR="003C3B7C" w:rsidRPr="00FF3E40" w:rsidRDefault="003C3B7C" w:rsidP="00397D5B">
      <w:pPr>
        <w:pStyle w:val="BodyText"/>
      </w:pPr>
      <w:r w:rsidRPr="00FF3E40">
        <w:t xml:space="preserve">A change to one or more of these parameters changes the risk. </w:t>
      </w:r>
      <w:r w:rsidR="00AE1E4C">
        <w:t xml:space="preserve"> </w:t>
      </w:r>
      <w:r w:rsidRPr="00FF3E40">
        <w:t xml:space="preserve">Hazards often change with the seasons and there may be a need </w:t>
      </w:r>
      <w:r w:rsidRPr="00FE66EC">
        <w:t>for on-going seasonal</w:t>
      </w:r>
      <w:r w:rsidRPr="00FF3E40">
        <w:t xml:space="preserve"> adjustments.</w:t>
      </w:r>
    </w:p>
    <w:p w14:paraId="5C2E7437" w14:textId="77777777" w:rsidR="003C3B7C" w:rsidRPr="00FF3E40" w:rsidRDefault="003C3B7C" w:rsidP="00397D5B">
      <w:pPr>
        <w:pStyle w:val="BodyText"/>
      </w:pPr>
      <w:r w:rsidRPr="00FF3E40">
        <w:t xml:space="preserve">Over a time, the value (market or replacement) of assets may change, either rising (due to inflation) or falling (due to depreciation or obsolescence). </w:t>
      </w:r>
      <w:r w:rsidR="00AE1E4C">
        <w:t xml:space="preserve"> </w:t>
      </w:r>
      <w:r w:rsidRPr="00FF3E40">
        <w:t>These changes in the value of assets will affect the consequence of a loss should it occur, and there may be a need then to change control and financing strategies.</w:t>
      </w:r>
    </w:p>
    <w:p w14:paraId="7D2D507F" w14:textId="77777777" w:rsidR="003C3B7C" w:rsidRPr="00FF3E40" w:rsidRDefault="003C3B7C" w:rsidP="00397D5B">
      <w:pPr>
        <w:pStyle w:val="BodyText"/>
      </w:pPr>
      <w:r w:rsidRPr="00FF3E40">
        <w:t>New technologies may be made available that affect the choice of risk control, or communication strategies.</w:t>
      </w:r>
    </w:p>
    <w:p w14:paraId="4E761544" w14:textId="77777777" w:rsidR="003C3B7C" w:rsidRPr="00FF3E40" w:rsidRDefault="003C3B7C" w:rsidP="00397D5B">
      <w:pPr>
        <w:pStyle w:val="BodyText"/>
      </w:pPr>
      <w:r w:rsidRPr="00FF3E40">
        <w:t xml:space="preserve">Any changes to these factors may necessitate a return to the Risk/Hazard Identification step if new issues result. </w:t>
      </w:r>
      <w:r w:rsidR="00AC4B54">
        <w:t xml:space="preserve"> </w:t>
      </w:r>
      <w:r w:rsidRPr="00FF3E40">
        <w:t xml:space="preserve">Stakeholders may also change, and will need to be kept informed about </w:t>
      </w:r>
      <w:r w:rsidRPr="00FE66EC">
        <w:t>the on-going risk</w:t>
      </w:r>
      <w:r w:rsidRPr="00FF3E40">
        <w:t xml:space="preserve"> management program.</w:t>
      </w:r>
    </w:p>
    <w:p w14:paraId="231AB8BB" w14:textId="77777777" w:rsidR="003C3B7C" w:rsidRDefault="003C3B7C" w:rsidP="00397D5B">
      <w:pPr>
        <w:pStyle w:val="Heading3"/>
      </w:pPr>
      <w:bookmarkStart w:id="82" w:name="_Toc228439110"/>
      <w:r w:rsidRPr="00F913D8">
        <w:t>Monitoring Performance</w:t>
      </w:r>
      <w:bookmarkEnd w:id="82"/>
    </w:p>
    <w:p w14:paraId="532DAE68" w14:textId="77777777" w:rsidR="003C3B7C" w:rsidRPr="00F913D8" w:rsidRDefault="003C3B7C" w:rsidP="00397D5B">
      <w:pPr>
        <w:pStyle w:val="BodyText"/>
      </w:pPr>
      <w:r w:rsidRPr="00F913D8">
        <w:t>To ensure that the risk management program, including specific control measures, is effective in achieving the results expected of it, the decision-maker should:</w:t>
      </w:r>
    </w:p>
    <w:p w14:paraId="1A88A8C5" w14:textId="77777777" w:rsidR="003C3B7C" w:rsidRDefault="003C3B7C" w:rsidP="006619B3">
      <w:pPr>
        <w:pStyle w:val="List1"/>
        <w:numPr>
          <w:ilvl w:val="0"/>
          <w:numId w:val="24"/>
        </w:numPr>
      </w:pPr>
      <w:r>
        <w:t>E</w:t>
      </w:r>
      <w:r w:rsidRPr="00F913D8">
        <w:t>stablish standards of what constitutes acceptable performance</w:t>
      </w:r>
      <w:r w:rsidR="00AE1E4C">
        <w:t>.</w:t>
      </w:r>
    </w:p>
    <w:p w14:paraId="07BF5101" w14:textId="1C53D406" w:rsidR="003C3B7C" w:rsidRDefault="003C3B7C" w:rsidP="00AE1E4C">
      <w:pPr>
        <w:pStyle w:val="List1"/>
      </w:pPr>
      <w:r>
        <w:t>C</w:t>
      </w:r>
      <w:r w:rsidRPr="00F913D8">
        <w:t>ompare the actual performance of the program against these established standards</w:t>
      </w:r>
      <w:r w:rsidR="00EE34DE">
        <w:t>.</w:t>
      </w:r>
    </w:p>
    <w:p w14:paraId="5193591F" w14:textId="77777777" w:rsidR="003C3B7C" w:rsidRDefault="003C3B7C" w:rsidP="00AE1E4C">
      <w:pPr>
        <w:pStyle w:val="List1"/>
      </w:pPr>
      <w:r>
        <w:t>M</w:t>
      </w:r>
      <w:r w:rsidRPr="00F913D8">
        <w:t>ake corrections for substandard performance.</w:t>
      </w:r>
    </w:p>
    <w:p w14:paraId="1CCED839" w14:textId="77777777" w:rsidR="003C3B7C" w:rsidRPr="00FF3E40" w:rsidRDefault="003C3B7C" w:rsidP="00397D5B">
      <w:pPr>
        <w:pStyle w:val="BodyText"/>
      </w:pPr>
      <w:r w:rsidRPr="00FF3E40">
        <w:lastRenderedPageBreak/>
        <w:t xml:space="preserve">Performance standards may be goals the organization wishes to achieve, such as a 50% reduction in incidents within two years. </w:t>
      </w:r>
      <w:r w:rsidR="00EE34DE">
        <w:t xml:space="preserve"> </w:t>
      </w:r>
      <w:r w:rsidRPr="00FF3E40">
        <w:t xml:space="preserve">The realized incident rate is compared to the goal to determine whether the program was successful. </w:t>
      </w:r>
      <w:r w:rsidR="00EE34DE">
        <w:t xml:space="preserve"> </w:t>
      </w:r>
      <w:r w:rsidRPr="00FF3E40">
        <w:t>If actual performance does not meet the established goal, it may mean that the goal was too high (or too low), or that some new control strategy may need to be considered.</w:t>
      </w:r>
    </w:p>
    <w:p w14:paraId="4649D401" w14:textId="77777777" w:rsidR="003C3B7C" w:rsidRPr="00FF3E40" w:rsidRDefault="003C3B7C" w:rsidP="00397D5B">
      <w:pPr>
        <w:pStyle w:val="BodyText"/>
      </w:pPr>
      <w:r w:rsidRPr="00FF3E40">
        <w:t>If performance is less than expected, before developing new strategies, it is best to ensure that the chosen strategy has been implemented properly</w:t>
      </w:r>
      <w:proofErr w:type="gramStart"/>
      <w:r w:rsidRPr="00FF3E40">
        <w:t xml:space="preserve">. </w:t>
      </w:r>
      <w:proofErr w:type="gramEnd"/>
      <w:r w:rsidRPr="00FF3E40">
        <w:t>Improper implementation is often the cause of substandard performance.</w:t>
      </w:r>
    </w:p>
    <w:p w14:paraId="19570747" w14:textId="77777777" w:rsidR="003C3B7C" w:rsidRDefault="003C3B7C" w:rsidP="00397D5B">
      <w:pPr>
        <w:pStyle w:val="Heading3"/>
      </w:pPr>
      <w:bookmarkStart w:id="83" w:name="_Toc228439111"/>
      <w:r w:rsidRPr="00F913D8">
        <w:t>Correctness of Assumptions</w:t>
      </w:r>
      <w:bookmarkEnd w:id="83"/>
    </w:p>
    <w:p w14:paraId="3ABEEB43" w14:textId="77777777" w:rsidR="003C3B7C" w:rsidRPr="00FF3E40" w:rsidRDefault="003C3B7C" w:rsidP="00397D5B">
      <w:pPr>
        <w:pStyle w:val="BodyText"/>
      </w:pPr>
      <w:r w:rsidRPr="00FF3E40">
        <w:t>Assumptions are guesses about what may happen in the future and, as such, are subject to varying levels of uncertainty.</w:t>
      </w:r>
      <w:r w:rsidR="00EE34DE">
        <w:t xml:space="preserve"> </w:t>
      </w:r>
      <w:r w:rsidRPr="00FF3E40">
        <w:t xml:space="preserve"> It is important that all assumptions used throughout the analysis be verified where possible. </w:t>
      </w:r>
      <w:r w:rsidR="00EE34DE">
        <w:t xml:space="preserve"> </w:t>
      </w:r>
      <w:r w:rsidRPr="00FF3E40">
        <w:t xml:space="preserve">If the assumptions prove correct, this lends strength to the decisions arising from the process. </w:t>
      </w:r>
      <w:r w:rsidR="00EE34DE">
        <w:t xml:space="preserve"> </w:t>
      </w:r>
      <w:r w:rsidRPr="00FF3E40">
        <w:t>If assumptions prove not to be valid, then the analysis may need to be redone.</w:t>
      </w:r>
    </w:p>
    <w:p w14:paraId="49543338" w14:textId="77777777" w:rsidR="003C3B7C" w:rsidRPr="00FF3E40" w:rsidRDefault="003C3B7C" w:rsidP="00397D5B">
      <w:pPr>
        <w:pStyle w:val="BodyText"/>
      </w:pPr>
      <w:r w:rsidRPr="00FF3E40">
        <w:t xml:space="preserve">Assumptions should be routinely reviewed to avoid costly mistakes. </w:t>
      </w:r>
      <w:r w:rsidR="00EE34DE">
        <w:t xml:space="preserve"> </w:t>
      </w:r>
      <w:r w:rsidRPr="00FF3E40">
        <w:t xml:space="preserve">The monitoring function should be </w:t>
      </w:r>
      <w:r w:rsidRPr="009F1A58">
        <w:t>an on-going</w:t>
      </w:r>
      <w:r w:rsidRPr="00FF3E40">
        <w:t xml:space="preserve"> responsibility for the risk management team, providing for continuous improvement with</w:t>
      </w:r>
      <w:r w:rsidR="00EE34DE">
        <w:t>in the risk management program.</w:t>
      </w:r>
    </w:p>
    <w:p w14:paraId="3E3DC8EE" w14:textId="77777777" w:rsidR="003C3B7C" w:rsidRPr="00FF3E40" w:rsidRDefault="003C3B7C" w:rsidP="00397D5B">
      <w:pPr>
        <w:pStyle w:val="BodyText"/>
      </w:pPr>
      <w:r w:rsidRPr="00FF3E40">
        <w:t>The financial and non-financial benefits of monitoring include:</w:t>
      </w:r>
    </w:p>
    <w:p w14:paraId="63522747" w14:textId="77777777" w:rsidR="003C3B7C" w:rsidRDefault="003C3B7C" w:rsidP="006619B3">
      <w:pPr>
        <w:pStyle w:val="List1"/>
        <w:numPr>
          <w:ilvl w:val="0"/>
          <w:numId w:val="25"/>
        </w:numPr>
      </w:pPr>
      <w:r>
        <w:t>T</w:t>
      </w:r>
      <w:r w:rsidRPr="00F913D8">
        <w:t>he identification of new or changing risks</w:t>
      </w:r>
      <w:r w:rsidR="00AE1E4C">
        <w:t>.</w:t>
      </w:r>
    </w:p>
    <w:p w14:paraId="61B9C04F" w14:textId="77777777" w:rsidR="003C3B7C" w:rsidRDefault="003C3B7C" w:rsidP="00AE1E4C">
      <w:pPr>
        <w:pStyle w:val="List1"/>
      </w:pPr>
      <w:r>
        <w:t>T</w:t>
      </w:r>
      <w:r w:rsidRPr="00F913D8">
        <w:t>he accumulation of evidence to support assumptions and results of analyses</w:t>
      </w:r>
      <w:r w:rsidR="00EE34DE">
        <w:t>.</w:t>
      </w:r>
    </w:p>
    <w:p w14:paraId="2E1377A8" w14:textId="4049CF42" w:rsidR="003C3B7C" w:rsidRDefault="003C3B7C" w:rsidP="00AE1E4C">
      <w:pPr>
        <w:pStyle w:val="List1"/>
      </w:pPr>
      <w:r>
        <w:t>T</w:t>
      </w:r>
      <w:r w:rsidRPr="00F913D8">
        <w:t>he development of a more accurate portrait of the risks</w:t>
      </w:r>
      <w:r w:rsidR="00EE34DE">
        <w:t>.</w:t>
      </w:r>
    </w:p>
    <w:p w14:paraId="3BE24385" w14:textId="77777777" w:rsidR="003C3B7C" w:rsidRDefault="003C3B7C" w:rsidP="00AE1E4C">
      <w:pPr>
        <w:pStyle w:val="List1"/>
      </w:pPr>
      <w:r>
        <w:t>R</w:t>
      </w:r>
      <w:r w:rsidRPr="00F913D8">
        <w:t>eduction in costs associated with improper or redundant implementation of risk control measures.</w:t>
      </w:r>
    </w:p>
    <w:p w14:paraId="724516D6" w14:textId="77777777" w:rsidR="003C3B7C" w:rsidRDefault="003C3B7C" w:rsidP="00397D5B">
      <w:pPr>
        <w:pStyle w:val="Heading3"/>
      </w:pPr>
      <w:bookmarkStart w:id="84" w:name="_Toc228439112"/>
      <w:r w:rsidRPr="00F913D8">
        <w:t>Timing</w:t>
      </w:r>
      <w:bookmarkEnd w:id="84"/>
    </w:p>
    <w:p w14:paraId="5F8A018F" w14:textId="13D66A85" w:rsidR="003C3B7C" w:rsidRPr="00FF3E40" w:rsidRDefault="003C3B7C" w:rsidP="00397D5B">
      <w:pPr>
        <w:pStyle w:val="BodyText"/>
      </w:pPr>
      <w:r w:rsidRPr="00FF3E40">
        <w:t xml:space="preserve">All risk management strategies should be reviewed periodically. </w:t>
      </w:r>
      <w:r w:rsidR="00EE34DE">
        <w:t xml:space="preserve"> </w:t>
      </w:r>
      <w:r w:rsidRPr="00FF3E40">
        <w:t xml:space="preserve">Sometimes a </w:t>
      </w:r>
      <w:r w:rsidR="00A1616B">
        <w:t>‘</w:t>
      </w:r>
      <w:r w:rsidRPr="00FF3E40">
        <w:t>sunset</w:t>
      </w:r>
      <w:r w:rsidR="00A1616B">
        <w:t>’</w:t>
      </w:r>
      <w:r w:rsidRPr="00FF3E40">
        <w:t xml:space="preserve"> date is established, where a particular control option, such as a regulation, will cease to exist unless extended. </w:t>
      </w:r>
      <w:r w:rsidR="00EE34DE">
        <w:t xml:space="preserve"> </w:t>
      </w:r>
      <w:r w:rsidRPr="00FF3E40">
        <w:t>Extension requires an analysis to justify the continuation of the control option</w:t>
      </w:r>
      <w:proofErr w:type="gramStart"/>
      <w:r w:rsidRPr="00FF3E40">
        <w:t xml:space="preserve">. </w:t>
      </w:r>
      <w:proofErr w:type="gramEnd"/>
      <w:r w:rsidRPr="00FF3E40">
        <w:t>If no justification can be established, the control option is terminated.</w:t>
      </w:r>
      <w:r w:rsidR="00EE34DE">
        <w:t xml:space="preserve"> </w:t>
      </w:r>
      <w:r w:rsidRPr="00FF3E40">
        <w:t xml:space="preserve"> </w:t>
      </w:r>
      <w:r w:rsidR="00A1616B">
        <w:t>‘</w:t>
      </w:r>
      <w:r w:rsidRPr="00FF3E40">
        <w:t>Sunsetting</w:t>
      </w:r>
      <w:r w:rsidR="00A1616B">
        <w:t>’</w:t>
      </w:r>
      <w:r w:rsidRPr="00FF3E40">
        <w:t xml:space="preserve"> aids in ensuring that ineffective or unnecessary actions are not continued indefinitely.</w:t>
      </w:r>
    </w:p>
    <w:p w14:paraId="4C6AA17E" w14:textId="77777777" w:rsidR="003C3B7C" w:rsidRDefault="003C3B7C" w:rsidP="00397D5B">
      <w:pPr>
        <w:pStyle w:val="Heading3"/>
      </w:pPr>
      <w:bookmarkStart w:id="85" w:name="_Toc494680674"/>
      <w:bookmarkStart w:id="86" w:name="_Toc228439113"/>
      <w:r w:rsidRPr="00F913D8">
        <w:t>Risk Management Decision Process Evaluation</w:t>
      </w:r>
      <w:bookmarkEnd w:id="85"/>
      <w:bookmarkEnd w:id="86"/>
    </w:p>
    <w:p w14:paraId="31C230BF" w14:textId="77777777" w:rsidR="003C3B7C" w:rsidRPr="00F913D8" w:rsidRDefault="003C3B7C" w:rsidP="00397D5B">
      <w:pPr>
        <w:pStyle w:val="BodyText"/>
      </w:pPr>
      <w:r w:rsidRPr="00F913D8">
        <w:t xml:space="preserve">After having undergone the extensive decision process, it is prudent to evaluate the effectiveness of the risk management process in satisfying the objectives of the decision-maker. </w:t>
      </w:r>
      <w:r w:rsidR="00EE34DE">
        <w:t xml:space="preserve"> </w:t>
      </w:r>
      <w:r w:rsidRPr="00F913D8">
        <w:t>This facilitates continuous improvement in the decision-process itself, creating efficiencies for future efforts.</w:t>
      </w:r>
    </w:p>
    <w:p w14:paraId="01D4DE4A" w14:textId="77777777" w:rsidR="003C3B7C" w:rsidRPr="00F913D8" w:rsidRDefault="003C3B7C" w:rsidP="00397D5B">
      <w:pPr>
        <w:pStyle w:val="BodyText"/>
      </w:pPr>
      <w:r w:rsidRPr="00F913D8">
        <w:t>This review also provides for greater defensibility of decisions made throughout the process.</w:t>
      </w:r>
    </w:p>
    <w:p w14:paraId="5E607A9F" w14:textId="4986B316" w:rsidR="003C3B7C" w:rsidRDefault="00AD64DB" w:rsidP="009B601C">
      <w:pPr>
        <w:pStyle w:val="Heading2"/>
        <w:numPr>
          <w:ilvl w:val="1"/>
          <w:numId w:val="2"/>
        </w:numPr>
      </w:pPr>
      <w:bookmarkStart w:id="87" w:name="_Toc228439114"/>
      <w:r>
        <w:t xml:space="preserve">Incorporation of </w:t>
      </w:r>
      <w:r w:rsidR="003C3B7C" w:rsidRPr="006724FD">
        <w:t>Human Factors</w:t>
      </w:r>
      <w:bookmarkEnd w:id="87"/>
    </w:p>
    <w:p w14:paraId="364D1961" w14:textId="36BE0209" w:rsidR="003C3B7C" w:rsidRPr="00F913D8" w:rsidRDefault="003C3B7C" w:rsidP="00397D5B">
      <w:pPr>
        <w:pStyle w:val="BodyText"/>
      </w:pPr>
      <w:r w:rsidRPr="00F913D8">
        <w:t xml:space="preserve">Human Factors are one of the most important contributory aspects to the causation and avoidance of incidents. </w:t>
      </w:r>
      <w:r w:rsidR="00EE34DE">
        <w:t xml:space="preserve"> </w:t>
      </w:r>
      <w:r w:rsidRPr="00F913D8">
        <w:t>Human Factors issues should be systematically treated within the Risk Management framework, associating them directly with the occurrence of incidents, underlying causes or influences.</w:t>
      </w:r>
      <w:r w:rsidR="00EE34DE">
        <w:t xml:space="preserve"> </w:t>
      </w:r>
      <w:r w:rsidRPr="00F913D8">
        <w:t xml:space="preserve"> Appropriate techniques for incorporating human factors should be used.</w:t>
      </w:r>
    </w:p>
    <w:p w14:paraId="46D37322" w14:textId="77777777" w:rsidR="003C3B7C" w:rsidRPr="00F913D8" w:rsidRDefault="003C3B7C" w:rsidP="00397D5B">
      <w:pPr>
        <w:pStyle w:val="BodyText"/>
      </w:pPr>
      <w:r w:rsidRPr="00F913D8">
        <w:t>Some of the most common techniques used are lis</w:t>
      </w:r>
      <w:r>
        <w:t>ted below:</w:t>
      </w:r>
    </w:p>
    <w:p w14:paraId="38F4B179" w14:textId="77777777" w:rsidR="003C3B7C" w:rsidRPr="00E5122C" w:rsidRDefault="00131255" w:rsidP="00E5122C">
      <w:pPr>
        <w:pStyle w:val="Bullet1"/>
      </w:pPr>
      <w:proofErr w:type="gramStart"/>
      <w:r>
        <w:t>q</w:t>
      </w:r>
      <w:r w:rsidR="003C3B7C" w:rsidRPr="00E5122C">
        <w:t>uestionnaires</w:t>
      </w:r>
      <w:proofErr w:type="gramEnd"/>
      <w:r w:rsidR="003C3B7C" w:rsidRPr="00E5122C">
        <w:t>;</w:t>
      </w:r>
    </w:p>
    <w:p w14:paraId="1E494BCC" w14:textId="77777777" w:rsidR="003C3B7C" w:rsidRPr="00E5122C" w:rsidRDefault="00131255" w:rsidP="00E5122C">
      <w:pPr>
        <w:pStyle w:val="Bullet1"/>
      </w:pPr>
      <w:proofErr w:type="gramStart"/>
      <w:r>
        <w:t>o</w:t>
      </w:r>
      <w:r w:rsidR="003C3B7C" w:rsidRPr="00E5122C">
        <w:t>bservations</w:t>
      </w:r>
      <w:proofErr w:type="gramEnd"/>
      <w:r w:rsidR="003C3B7C" w:rsidRPr="00E5122C">
        <w:t>;</w:t>
      </w:r>
    </w:p>
    <w:p w14:paraId="7CED869B" w14:textId="77777777" w:rsidR="003C3B7C" w:rsidRPr="00E5122C" w:rsidRDefault="00131255" w:rsidP="00E5122C">
      <w:pPr>
        <w:pStyle w:val="Bullet1"/>
      </w:pPr>
      <w:proofErr w:type="gramStart"/>
      <w:r>
        <w:t>i</w:t>
      </w:r>
      <w:r w:rsidR="003C3B7C" w:rsidRPr="00E5122C">
        <w:t>nterviews</w:t>
      </w:r>
      <w:proofErr w:type="gramEnd"/>
      <w:r w:rsidR="003C3B7C" w:rsidRPr="00E5122C">
        <w:t>;</w:t>
      </w:r>
    </w:p>
    <w:p w14:paraId="3F51DCAC" w14:textId="77777777" w:rsidR="003C3B7C" w:rsidRPr="00E5122C" w:rsidRDefault="00131255" w:rsidP="00E5122C">
      <w:pPr>
        <w:pStyle w:val="Bullet1"/>
      </w:pPr>
      <w:proofErr w:type="gramStart"/>
      <w:r>
        <w:t>s</w:t>
      </w:r>
      <w:r w:rsidR="003C3B7C" w:rsidRPr="00E5122C">
        <w:t>imulation</w:t>
      </w:r>
      <w:proofErr w:type="gramEnd"/>
      <w:r w:rsidR="003C3B7C" w:rsidRPr="00E5122C">
        <w:t xml:space="preserve"> studies;</w:t>
      </w:r>
    </w:p>
    <w:p w14:paraId="428B8FC5" w14:textId="77777777" w:rsidR="003C3B7C" w:rsidRPr="00E5122C" w:rsidRDefault="003C3B7C" w:rsidP="00E5122C">
      <w:pPr>
        <w:pStyle w:val="Bullet1"/>
      </w:pPr>
      <w:r w:rsidRPr="00E5122C">
        <w:t>Hierarchical Task Analysis;</w:t>
      </w:r>
    </w:p>
    <w:p w14:paraId="7F1757DF" w14:textId="77777777" w:rsidR="003C3B7C" w:rsidRPr="00E5122C" w:rsidRDefault="003C3B7C" w:rsidP="00E5122C">
      <w:pPr>
        <w:pStyle w:val="Bullet1"/>
      </w:pPr>
      <w:r w:rsidRPr="00E5122C">
        <w:lastRenderedPageBreak/>
        <w:t>Cognitive Walk-Through (CWT);</w:t>
      </w:r>
    </w:p>
    <w:p w14:paraId="3D930803" w14:textId="77777777" w:rsidR="003C3B7C" w:rsidRPr="00F913D8" w:rsidRDefault="003C3B7C" w:rsidP="006B7E32">
      <w:pPr>
        <w:pStyle w:val="Bullet1"/>
      </w:pPr>
      <w:r w:rsidRPr="00F913D8">
        <w:t>Cognitive Task Analysis (CTA)</w:t>
      </w:r>
      <w:r>
        <w:t>;</w:t>
      </w:r>
    </w:p>
    <w:p w14:paraId="4CA73A9F" w14:textId="77777777" w:rsidR="003C3B7C" w:rsidRPr="00F913D8" w:rsidRDefault="003C3B7C" w:rsidP="006B7E32">
      <w:pPr>
        <w:pStyle w:val="Bullet1"/>
      </w:pPr>
      <w:r w:rsidRPr="00F913D8">
        <w:t>Expert Judgment / Expert Evaluation</w:t>
      </w:r>
      <w:r>
        <w:t>;</w:t>
      </w:r>
    </w:p>
    <w:p w14:paraId="4680D64E" w14:textId="77777777" w:rsidR="003C3B7C" w:rsidRPr="00F913D8" w:rsidRDefault="003C3B7C" w:rsidP="006B7E32">
      <w:pPr>
        <w:pStyle w:val="Bullet1"/>
      </w:pPr>
      <w:r w:rsidRPr="00F913D8">
        <w:t>Hum</w:t>
      </w:r>
      <w:r>
        <w:t>an Reliability Assessment (HRA).</w:t>
      </w:r>
    </w:p>
    <w:p w14:paraId="57AA416E" w14:textId="77777777" w:rsidR="003C3B7C" w:rsidRPr="00F913D8" w:rsidRDefault="003C3B7C" w:rsidP="00397D5B">
      <w:pPr>
        <w:pStyle w:val="BodyText"/>
      </w:pPr>
      <w:r w:rsidRPr="00FF3E40">
        <w:rPr>
          <w:rStyle w:val="BodyTextChar"/>
        </w:rPr>
        <w:t>Without the application of Human Factors based techniques and taking Human Factors aspects into consideration in any of the five steps in the risk management there is a great risk that vital elements will be inadequately carried out.</w:t>
      </w:r>
      <w:r w:rsidR="00131255">
        <w:rPr>
          <w:rStyle w:val="BodyTextChar"/>
        </w:rPr>
        <w:t xml:space="preserve"> </w:t>
      </w:r>
      <w:r w:rsidRPr="00FF3E40">
        <w:rPr>
          <w:rStyle w:val="BodyTextChar"/>
        </w:rPr>
        <w:t xml:space="preserve"> When missing the Human Factors elements it is also </w:t>
      </w:r>
      <w:r w:rsidRPr="00F913D8">
        <w:t>likely that the result of a risk assessment, related to any incident, accident, near miss or observations of undesired conditions, will fail as e.g. the root c</w:t>
      </w:r>
      <w:r>
        <w:t>auses may be completely missed.</w:t>
      </w:r>
    </w:p>
    <w:p w14:paraId="399D03A9" w14:textId="77777777" w:rsidR="003C3B7C" w:rsidRPr="00F913D8" w:rsidRDefault="003C3B7C" w:rsidP="00397D5B">
      <w:pPr>
        <w:pStyle w:val="BodyText"/>
      </w:pPr>
      <w:r w:rsidRPr="00F913D8">
        <w:t xml:space="preserve">To understand the concept of Human Factors in a socio-technical system and what it includes you could refer to the following Septigon Model. </w:t>
      </w:r>
      <w:r w:rsidR="00131255">
        <w:t xml:space="preserve"> </w:t>
      </w:r>
      <w:r w:rsidRPr="00F913D8">
        <w:t xml:space="preserve">The model describes seven basic areas to be considered as well as the interaction between any of the elements. </w:t>
      </w:r>
      <w:r w:rsidR="00131255">
        <w:t xml:space="preserve"> </w:t>
      </w:r>
      <w:r w:rsidRPr="00F913D8">
        <w:t>The model can be used as a ch</w:t>
      </w:r>
      <w:r>
        <w:t>ecklist in identifying hazards.</w:t>
      </w:r>
    </w:p>
    <w:p w14:paraId="57A2370C" w14:textId="77777777" w:rsidR="003C3B7C" w:rsidRPr="00F913D8" w:rsidRDefault="0045623B" w:rsidP="00D631A2">
      <w:r>
        <w:rPr>
          <w:noProof/>
          <w:lang w:val="en-US" w:eastAsia="en-US"/>
        </w:rPr>
        <w:pict w14:anchorId="6F079D49">
          <v:shape id="Text Box 154" o:spid="_x0000_s1033" type="#_x0000_t202" style="position:absolute;margin-left:187.05pt;margin-top:9.7pt;width:156.1pt;height:4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" filled="f" fillcolor="#0c9" stroked="f">
            <v:textbox style="mso-fit-shape-to-text:t">
              <w:txbxContent>
                <w:p w14:paraId="7D5F20B8" w14:textId="77777777" w:rsidR="00323C58" w:rsidRDefault="00323C58" w:rsidP="00D631A2">
                  <w:pPr>
                    <w:autoSpaceDE w:val="0"/>
                    <w:autoSpaceDN w:val="0"/>
                    <w:adjustRightInd w:val="0"/>
                    <w:rPr>
                      <w:color w:val="000000"/>
                      <w:sz w:val="16"/>
                      <w:szCs w:val="16"/>
                    </w:rPr>
                  </w:pPr>
                  <w:r>
                    <w:rPr>
                      <w:color w:val="000000"/>
                      <w:sz w:val="16"/>
                      <w:szCs w:val="16"/>
                    </w:rPr>
                    <w:t>Human components, psychological capabilities and limitations, personality, personal workload management, experience, knowledge and currency</w:t>
                  </w:r>
                </w:p>
              </w:txbxContent>
            </v:textbox>
          </v:shape>
        </w:pict>
      </w:r>
    </w:p>
    <w:p w14:paraId="05269A3C" w14:textId="77777777" w:rsidR="003C3B7C" w:rsidRPr="00F913D8" w:rsidRDefault="003C3B7C" w:rsidP="00D631A2"/>
    <w:p w14:paraId="34F79F3A" w14:textId="77777777" w:rsidR="003C3B7C" w:rsidRPr="00F913D8" w:rsidRDefault="0045623B" w:rsidP="00D631A2">
      <w:r>
        <w:rPr>
          <w:noProof/>
          <w:lang w:val="en-US" w:eastAsia="en-US"/>
        </w:rPr>
        <w:pict w14:anchorId="1229F7ED">
          <v:shape id="Text Box 158" o:spid="_x0000_s1034" type="#_x0000_t202" style="position:absolute;margin-left:-1.65pt;margin-top:2.9pt;width:128.7pt;height:4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" filled="f" fillcolor="#0c9" stroked="f">
            <v:textbox style="mso-fit-shape-to-text:t">
              <w:txbxContent>
                <w:p w14:paraId="08898990" w14:textId="77777777" w:rsidR="00323C58" w:rsidRDefault="00323C58" w:rsidP="00FF3E40">
                  <w:pPr>
                    <w:autoSpaceDE w:val="0"/>
                    <w:autoSpaceDN w:val="0"/>
                    <w:adjustRightInd w:val="0"/>
                    <w:rPr>
                      <w:color w:val="000000"/>
                      <w:sz w:val="16"/>
                      <w:szCs w:val="16"/>
                    </w:rPr>
                  </w:pPr>
                  <w:r>
                    <w:rPr>
                      <w:color w:val="000000"/>
                      <w:sz w:val="16"/>
                      <w:szCs w:val="16"/>
                    </w:rPr>
                    <w:t>Vessel, equipment, instruments, machines, tools, automation, manuals, operational material, signs</w:t>
                  </w:r>
                </w:p>
              </w:txbxContent>
            </v:textbox>
          </v:shape>
        </w:pict>
      </w:r>
    </w:p>
    <w:p w14:paraId="1AA44D16" w14:textId="77777777" w:rsidR="003C3B7C" w:rsidRPr="00F913D8" w:rsidRDefault="003C3B7C" w:rsidP="00D631A2"/>
    <w:p w14:paraId="2C2E16BE" w14:textId="77777777" w:rsidR="003C3B7C" w:rsidRPr="00F913D8" w:rsidRDefault="0045623B" w:rsidP="00D631A2">
      <w:r>
        <w:rPr>
          <w:noProof/>
          <w:lang w:val="en-US" w:eastAsia="en-US"/>
        </w:rPr>
        <w:pict w14:anchorId="6F19030E">
          <v:shape id="Text Box 155" o:spid="_x0000_s1172" type="#_x0000_t202" style="position:absolute;margin-left:348.15pt;margin-top:2.6pt;width:141.75pt;height:53.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" filled="f" fillcolor="#0c9" stroked="f">
            <v:textbox style="mso-fit-shape-to-text:t">
              <w:txbxContent>
                <w:p w14:paraId="00D7A3BE" w14:textId="77777777" w:rsidR="00323C58" w:rsidRDefault="00323C58" w:rsidP="00FF3E40">
                  <w:pPr>
                    <w:autoSpaceDE w:val="0"/>
                    <w:autoSpaceDN w:val="0"/>
                    <w:adjustRightInd w:val="0"/>
                    <w:rPr>
                      <w:color w:val="000000"/>
                      <w:sz w:val="16"/>
                      <w:szCs w:val="16"/>
                    </w:rPr>
                  </w:pPr>
                  <w:r>
                    <w:rPr>
                      <w:color w:val="000000"/>
                      <w:sz w:val="16"/>
                      <w:szCs w:val="16"/>
                    </w:rPr>
                    <w:t>Other individuals</w:t>
                  </w:r>
                </w:p>
                <w:p w14:paraId="6BB15D94" w14:textId="77777777" w:rsidR="00323C58" w:rsidRDefault="00323C58" w:rsidP="00FF3E40">
                  <w:pPr>
                    <w:autoSpaceDE w:val="0"/>
                    <w:autoSpaceDN w:val="0"/>
                    <w:adjustRightInd w:val="0"/>
                    <w:rPr>
                      <w:color w:val="000000"/>
                      <w:sz w:val="16"/>
                      <w:szCs w:val="16"/>
                    </w:rPr>
                  </w:pPr>
                  <w:r>
                    <w:rPr>
                      <w:color w:val="000000"/>
                      <w:sz w:val="16"/>
                      <w:szCs w:val="16"/>
                    </w:rPr>
                    <w:t>Relational and communicational aspect, interactions, teak skills, crew team resource management, supervision</w:t>
                  </w:r>
                </w:p>
              </w:txbxContent>
            </v:textbox>
          </v:shape>
        </w:pict>
      </w:r>
    </w:p>
    <w:p w14:paraId="7F2B3104" w14:textId="77777777" w:rsidR="003C3B7C" w:rsidRPr="00F913D8" w:rsidRDefault="0045623B" w:rsidP="00D631A2">
      <w:r>
        <w:rPr>
          <w:noProof/>
          <w:lang w:val="en-US" w:eastAsia="en-US"/>
        </w:rPr>
        <w:pict w14:anchorId="2D9726A0">
          <v:group id="Canvas 115" o:spid="_x0000_s1036" style="position:absolute;margin-left:97.35pt;margin-top:8.95pt;width:342pt;height:189pt;z-index:251704320;mso-position-horizontal-relative:char;mso-position-vertical-relative:line" coordsize="43434,2400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">
            <v:rect id="AutoShape 18" o:spid="_x0000_s1037" style="position:absolute;width:43434;height:2400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6a6kxgAA&#10;ANwAAAAPAAAAZHJzL2Rvd25yZXYueG1sRI9Ba8JAFITvhf6H5RV6KbqpQpGYjRShNEhBmrSeH9ln&#10;Esy+jdltEv99VxA8DjPzDZNsJtOKgXrXWFbwOo9AEJdWN1wp+Ck+ZisQziNrbC2Tggs52KSPDwnG&#10;2o78TUPuKxEg7GJUUHvfxVK6siaDbm474uAdbW/QB9lXUvc4Brhp5SKK3qTBhsNCjR1taypP+Z9R&#10;MJb74VB8fcr9yyGzfM7O2/x3p9Tz0/S+BuFp8vfwrZ1pBYvlEq5nwhGQ6T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L6a6kxgAAANwAAAAPAAAAAAAAAAAAAAAAAJcCAABkcnMv&#10;ZG93bnJldi54bWxQSwUGAAAAAAQABAD1AAAAigMAAAAA&#10;" filled="f" stroked="f">
              <o:lock v:ext="edit" aspectratio="t"/>
            </v:rect>
            <v:group id="Group 117" o:spid="_x0000_s1038" style="position:absolute;left:9919;top:3306;width:21296;height:17968;rotation:874665fd" coordorigin="1271,1017" coordsize="1331,1279"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YQA0lxAAAANwAAAAP&#10;AAAAAAAAAAAAAAAAAKkCAABkcnMvZG93bnJldi54bWxQSwUGAAAAAAQABAD6AAAAmgMAAAAA&#10;">
              <v:line id="Line 118" o:spid="_x0000_s1039" style="position:absolute;visibility:visible;mso-wrap-style:square" from="1338,1344" to="1338,197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8cIh8cAAADcAAAADwAAAGRycy9kb3ducmV2LnhtbESPT2vCQBTE70K/w/IKvemmSoOkriIt&#10;BfVQ/FNoj8/sM4nNvg27a5J+e7cgeBxm5jfMbNGbWrTkfGVZwfMoAUGcW11xoeDr8DGcgvABWWNt&#10;mRT8kYfF/GEww0zbjnfU7kMhIoR9hgrKEJpMSp+XZNCPbEMcvZN1BkOUrpDaYRfhppbjJEmlwYrj&#10;QokNvZWU/+4vRsHnZJu2y/Vm1X+v02P+vjv+nDun1NNjv3wFEagP9/CtvdIKxpMX+D8Tj4CcXw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CTxwiHxwAAANwAAAAPAAAAAAAA&#10;AAAAAAAAAKECAABkcnMvZG93bnJldi54bWxQSwUGAAAAAAQABAD5AAAAlQMAAAAA&#10;"/>
              <v:line id="Line 119" o:spid="_x0000_s1040" style="position:absolute;rotation:51;visibility:visible;mso-wrap-style:square" from="1589,826" to="1589,146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EhSlsUAAADcAAAADwAAAGRycy9kb3ducmV2LnhtbESPQWsCMRSE7wX/Q3hCbzWrrWJXoxRp&#10;watbbentuXluFjcv2yTq9t8bQehxmJlvmPmys404kw+1YwXDQQaCuHS65krB9vPjaQoiRGSNjWNS&#10;8EcBlovewxxz7S68oXMRK5EgHHJUYGJscylDachiGLiWOHkH5y3GJH0ltcdLgttGjrJsIi3WnBYM&#10;trQyVB6Lk1Xw/qX9bnxcva6b76n5PRUv45+9U+qx373NQETq4n/43l5rBaPnCdzOpCMgF1c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nEhSlsUAAADcAAAADwAAAAAAAAAA&#10;AAAAAAChAgAAZHJzL2Rvd25yZXYueG1sUEsFBgAAAAAEAAQA+QAAAJMDAAAAAA==&#10;"/>
              <v:line id="Line 120" o:spid="_x0000_s1041" style="position:absolute;rotation:103;visibility:visible;mso-wrap-style:square" from="2152,699" to="2152,133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cbhBMYAAADcAAAADwAAAGRycy9kb3ducmV2LnhtbESPQWvCQBSE70L/w/IEb7pRqdXUjZSC&#10;0qIUGhXx9si+JiHZt2l21fTfdwtCj8PMfMMsV52pxZVaV1pWMB5FIIgzq0vOFRz26+EchPPIGmvL&#10;pOCHHKySh94SY21v/EnX1OciQNjFqKDwvomldFlBBt3INsTB+7KtQR9km0vd4i3ATS0nUTSTBksO&#10;CwU29FpQVqUXo6C8bM8f3ydamJM+2k1ave9m9lGpQb97eQbhqfP/4Xv7TSuYTJ/g70w4AjL5B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HnG4QTGAAAA3AAAAA8AAAAAAAAA&#10;AAAAAAAAoQIAAGRycy9kb3ducmV2LnhtbFBLBQYAAAAABAAEAPkAAACUAwAAAAA=&#10;"/>
              <v:line id="Line 121" o:spid="_x0000_s1042" style="position:absolute;rotation:154;visibility:visible;mso-wrap-style:square" from="2602,1053" to="2602,168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qNKzcIAAADcAAAADwAAAGRycy9kb3ducmV2LnhtbERPz2vCMBS+D/wfwhO8zVRFkWoUHUw8&#10;CbODeXw2z6bYvNQmtvW/Xw6DHT++3+ttbyvRUuNLxwom4wQEce50yYWC7+zzfQnCB2SNlWNS8CIP&#10;283gbY2pdh1/UXsOhYgh7FNUYEKoUyl9bsiiH7uaOHI311gMETaF1A12MdxWcpokC2mx5NhgsKYP&#10;Q/n9/LQKfhaHY3a4BlPNLvt2vsye3WNyUmo07HcrEIH68C/+cx+1guksro1n4hGQm1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dqNKzcIAAADcAAAADwAAAAAAAAAAAAAA&#10;AAChAgAAZHJzL2Rvd25yZXYueG1sUEsFBgAAAAAEAAQA+QAAAJADAAAAAA==&#10;"/>
              <v:line id="Line 122" o:spid="_x0000_s1043" style="position:absolute;rotation:-154;visibility:visible;mso-wrap-style:square" from="2602,1624" to="2602,225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TfUcMUAAADcAAAADwAAAGRycy9kb3ducmV2LnhtbESPW2vCQBSE34X+h+UUfDMbV/ASXcXe&#10;oFRp0RZ8PWSPSWj2bMhuNf57tyD4OMzMN8xi1dlanKj1lWMNwyQFQZw7U3Gh4ef7bTAF4QOywdox&#10;abiQh9XyobfAzLgz7+i0D4WIEPYZaihDaDIpfV6SRZ+4hjh6R9daDFG2hTQtniPc1lKl6VharDgu&#10;lNjQc0n57/7Pajh84UZtVSOfXj+31cuaPoyajLXuP3brOYhAXbiHb+13o0GNZvB/Jh4Bubw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iTfUcMUAAADcAAAADwAAAAAAAAAA&#10;AAAAAAChAgAAZHJzL2Rvd25yZXYueG1sUEsFBgAAAAAEAAQA+QAAAJMDAAAAAA==&#10;"/>
              <v:line id="Line 123" o:spid="_x0000_s1044" style="position:absolute;rotation:-103;visibility:visible;mso-wrap-style:square" from="2155,1978" to="2155,261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CAmQcEAAADcAAAADwAAAGRycy9kb3ducmV2LnhtbERPTWvCQBC9F/oflin0VjdKkZK6hiAo&#10;PYVqI9jbsDsmwexsyGw1/ffuodDj432visn36kqjdIENzGcZKGIbXMeNgfpr+/IGSiKywz4wGfgl&#10;gWL9+LDC3IUb7+l6iI1KISw5GmhjHHKtxbbkUWZhIE7cOYweY4Jjo92ItxTue73IsqX22HFqaHGg&#10;TUv2cvjxBrQ9fu56qbKqkuG79Et7OtVizPPTVL6DijTFf/Gf+8MZWLym+elMOgJ6fQ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wICZBwQAAANwAAAAPAAAAAAAAAAAAAAAA&#10;AKECAABkcnMvZG93bnJldi54bWxQSwUGAAAAAAQABAD5AAAAjwMAAAAA&#10;"/>
              <v:line id="Line 124" o:spid="_x0000_s1045" style="position:absolute;rotation:-51;visibility:visible;mso-wrap-style:square" from="1581,1862" to="1596,248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45vGscAAADcAAAADwAAAGRycy9kb3ducmV2LnhtbESPzWoCQRCE7wHfYWjBS4izmh9k4ygq&#10;GL3kEJMcvDU77c6SnZ51e9T17Z1AIMeiqr6ipvPO1+pMrVSBDYyGGSjiItiKSwNfn+uHCSiJyBbr&#10;wGTgSgLzWe9uirkNF/6g8y6WKkFYcjTgYmxyraVw5FGGoSFO3iG0HmOSbalti5cE97UeZ9mL9lhx&#10;WnDY0MpR8bM7eQNN/Xy/6d4O3/v3xdI97ieSyVGMGfS7xSuoSF38D/+1t9bA+GkEv2fSEdCzG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C3jm8axwAAANwAAAAPAAAAAAAA&#10;AAAAAAAAAKECAABkcnMvZG93bnJldi54bWxQSwUGAAAAAAQABAD5AAAAlQMAAAAA&#10;"/>
            </v:group>
            <v:line id="Line 125" o:spid="_x0000_s1046" style="position:absolute;flip:y;visibility:visible;mso-wrap-style:square" from="10339,6234" to="30603,1467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alfHsYAAADcAAAADwAAAGRycy9kb3ducmV2LnhtbESPQWsCMRSE70L/Q3iFXkSzlaXY1ShS&#10;KPTgRSsrvT03z82ym5dtkur235tCweMwM98wy/VgO3EhHxrHCp6nGQjiyumGawWHz/fJHESIyBo7&#10;x6TglwKsVw+jJRbaXXlHl32sRYJwKFCBibEvpAyVIYth6nri5J2dtxiT9LXUHq8Jbjs5y7IXabHh&#10;tGCwpzdDVbv/sQrkfDv+9ptT3pbt8fhqyqrsv7ZKPT0OmwWISEO8h//bH1rBLM/h70w6AnJ1A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H2pXx7GAAAA3AAAAA8AAAAAAAAA&#10;AAAAAAAAoQIAAGRycy9kb3ducmV2LnhtbFBLBQYAAAAABAAEAPkAAACUAwAAAAA=&#10;"/>
            <v:line id="Line 126" o:spid="_x0000_s1047" style="position:absolute;flip:y;visibility:visible;mso-wrap-style:square" from="10339,2207" to="21500,1467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uX6hcYAAADcAAAADwAAAGRycy9kb3ducmV2LnhtbESPQWsCMRSE74X+h/AKXkrNVmzRrVFE&#10;EDx4UctKb8/N62bZzcs2ibr+e1Mo9DjMzDfMbNHbVlzIh9qxgtdhBoK4dLrmSsHnYf0yAREissbW&#10;MSm4UYDF/PFhhrl2V97RZR8rkSAcclRgYuxyKUNpyGIYuo44ed/OW4xJ+kpqj9cEt60cZdm7tFhz&#10;WjDY0cpQ2ezPVoGcbJ9//PI0bormeJyaoiy6r61Sg6d++QEiUh//w3/tjVYwGr/B75l0BOT8Dg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BLl+oXGAAAA3AAAAA8AAAAAAAAA&#10;AAAAAAAAoQIAAGRycy9kb3ducmV2LnhtbFBLBQYAAAAABAAEAPkAAACUAwAAAAA=&#10;"/>
            <v:line id="Line 127" o:spid="_x0000_s1048" style="position:absolute;visibility:visible;mso-wrap-style:square" from="10339,14673" to="33081,1467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xPljcYAAADcAAAADwAAAGRycy9kb3ducmV2LnhtbESPQWvCQBSE7wX/w/IEb3VTLaFEVxFL&#10;QT2Uagt6fGafSWr2bdhdk/TfdwtCj8PMfMPMl72pRUvOV5YVPI0TEMS51RUXCr4+3x5fQPiArLG2&#10;TAp+yMNyMXiYY6Ztx3tqD6EQEcI+QwVlCE0mpc9LMujHtiGO3sU6gyFKV0jtsItwU8tJkqTSYMVx&#10;ocSG1iXl18PNKHiffqTtarvb9Mdtes5f9+fTd+eUGg371QxEoD78h+/tjVYweU7h70w8AnLxC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sT5Y3GAAAA3AAAAA8AAAAAAAAA&#10;AAAAAAAAoQIAAGRycy9kb3ducmV2LnhtbFBLBQYAAAAABAAEAPkAAACUAwAAAAA=&#10;"/>
            <v:line id="Line 128" o:spid="_x0000_s1049" style="position:absolute;visibility:visible;mso-wrap-style:square" from="10339,14673" to="26882,2163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F9AFscAAADcAAAADwAAAGRycy9kb3ducmV2LnhtbESPQWvCQBSE7wX/w/IKvdVNbUkluoq0&#10;FLSHolbQ4zP7TGKzb8PuNkn/vSsUPA4z8w0znfemFi05X1lW8DRMQBDnVldcKNh9fzyOQfiArLG2&#10;TAr+yMN8NribYqZtxxtqt6EQEcI+QwVlCE0mpc9LMuiHtiGO3sk6gyFKV0jtsItwU8tRkqTSYMVx&#10;ocSG3krKf7a/RsHX8zptF6vPZb9fpcf8fXM8nDun1MN9v5iACNSHW/i/vdQKRi+vcD0Tj4CcXQ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BUX0AWxwAAANwAAAAPAAAAAAAA&#10;AAAAAAAAAKECAABkcnMvZG93bnJldi54bWxQSwUGAAAAAAQABAD5AAAAlQMAAAAA&#10;"/>
            <v:line id="Line 129" o:spid="_x0000_s1050" style="position:absolute;visibility:visible;mso-wrap-style:square" from="12403,6234" to="16543,2163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cDUZMMAAADcAAAADwAAAGRycy9kb3ducmV2LnhtbERPy2rCQBTdF/yH4Qrd1UmthJI6ilQE&#10;7UJ8gS6vmdskbeZOmJkm8e+dhdDl4byn897UoiXnK8sKXkcJCOLc6ooLBafj6uUdhA/IGmvLpOBG&#10;HuazwdMUM2073lN7CIWIIewzVFCG0GRS+rwkg35kG+LIfVtnMEToCqkddjHc1HKcJKk0WHFsKLGh&#10;z5Ly38OfUbB926XtYvO17s+b9Jov99fLT+eUeh72iw8QgfrwL36411rBeBLXxjPxCMjZH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XA1GTDAAAA3AAAAA8AAAAAAAAAAAAA&#10;AAAAoQIAAGRycy9kb3ducmV2LnhtbFBLBQYAAAAABAAEAPkAAACRAwAAAAA=&#10;"/>
            <v:line id="Line 130" o:spid="_x0000_s1051" style="position:absolute;visibility:visible;mso-wrap-style:square" from="12403,6234" to="26882,2163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oxx/8cAAADcAAAADwAAAGRycy9kb3ducmV2LnhtbESPQWvCQBSE7wX/w/IKvdVNbQk1uoq0&#10;FLSHolbQ4zP7TGKzb8PuNkn/vSsUPA4z8w0znfemFi05X1lW8DRMQBDnVldcKNh9fzy+gvABWWNt&#10;mRT8kYf5bHA3xUzbjjfUbkMhIoR9hgrKEJpMSp+XZNAPbUMcvZN1BkOUrpDaYRfhppajJEmlwYrj&#10;QokNvZWU/2x/jYKv53XaLlafy36/So/5++Z4OHdOqYf7fjEBEagPt/B/e6kVjF7GcD0Tj4CcXQ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BKjHH/xwAAANwAAAAPAAAAAAAA&#10;AAAAAAAAAKECAABkcnMvZG93bnJldi54bWxQSwUGAAAAAAQABAD5AAAAlQMAAAAA&#10;"/>
            <v:line id="Line 131" o:spid="_x0000_s1052" style="position:absolute;visibility:visible;mso-wrap-style:square" from="12403,6234" to="33081,1467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m9Ov8MAAADcAAAADwAAAGRycy9kb3ducmV2LnhtbERPy2rCQBTdF/yH4Qrd1UkthpI6ilQE&#10;7UJ8gS6vmdskbeZOmJkm8e+dhdDl4byn897UoiXnK8sKXkcJCOLc6ooLBafj6uUdhA/IGmvLpOBG&#10;HuazwdMUM2073lN7CIWIIewzVFCG0GRS+rwkg35kG+LIfVtnMEToCqkddjHc1HKcJKk0WHFsKLGh&#10;z5Ly38OfUbB926XtYvO17s+b9Jov99fLT+eUeh72iw8QgfrwL36411rBeBLnxzPxCMjZH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F5vTr/DAAAA3AAAAA8AAAAAAAAAAAAA&#10;AAAAoQIAAGRycy9kb3ducmV2LnhtbFBLBQYAAAAABAAEAPkAAACRAwAAAAA=&#10;"/>
            <v:line id="Line 132" o:spid="_x0000_s1053" style="position:absolute;visibility:visible;mso-wrap-style:square" from="12403,6234" to="30603,623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SPrJMcAAADcAAAADwAAAGRycy9kb3ducmV2LnhtbESPT2vCQBTE70K/w/IK3nSj0iCpq0hL&#10;QXsQ/xTa4zP7TGKzb8PuNkm/vSsUehxm5jfMYtWbWrTkfGVZwWScgCDOra64UPBxehvNQfiArLG2&#10;TAp+ycNq+TBYYKZtxwdqj6EQEcI+QwVlCE0mpc9LMujHtiGO3sU6gyFKV0jtsItwU8tpkqTSYMVx&#10;ocSGXkrKv48/RsFutk/b9fZ9039u03P+ejh/XTun1PCxXz+DCNSH//Bfe6MVTJ8mcD8Tj4Bc3g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xI+skxwAAANwAAAAPAAAAAAAA&#10;AAAAAAAAAKECAABkcnMvZG93bnJldi54bWxQSwUGAAAAAAQABAD5AAAAlQMAAAAA&#10;"/>
            <v:line id="Line 133" o:spid="_x0000_s1054" style="position:absolute;flip:x;visibility:visible;mso-wrap-style:square" from="16543,6234" to="30603,2163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NX0LMcAAADcAAAADwAAAGRycy9kb3ducmV2LnhtbESPQWsCMRSE74X+h/CEXkrNdmmLrkYR&#10;odCDl6qseHtunptlNy9rkur23zeFQo/DzHzDzJeD7cSVfGgcK3geZyCIK6cbrhXsd+9PExAhImvs&#10;HJOCbwqwXNzfzbHQ7safdN3GWiQIhwIVmBj7QspQGbIYxq4nTt7ZeYsxSV9L7fGW4LaTeZa9SYsN&#10;pwWDPa0NVe32yyqQk83jxa9OL23ZHg5TU1Zlf9wo9TAaVjMQkYb4H/5rf2gF+WsOv2fSEZCLH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Y1fQsxwAAANwAAAAPAAAAAAAA&#10;AAAAAAAAAKECAABkcnMvZG93bnJldi54bWxQSwUGAAAAAAQABAD5AAAAlQMAAAAA&#10;"/>
            <v:line id="Line 134" o:spid="_x0000_s1055" style="position:absolute;flip:x;visibility:visible;mso-wrap-style:square" from="26882,6234" to="30603,2163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5lRt8cAAADcAAAADwAAAGRycy9kb3ducmV2LnhtbESPT0vDQBTE74LfYXmCF2k31j/UmE0p&#10;guChl1ZJ6O2ZfWZDsm/j7trGb+8WCh6HmfkNU6wmO4gD+dA5VnA7z0AQN0533Cr4eH+dLUGEiKxx&#10;cEwKfinAqry8KDDX7shbOuxiKxKEQ44KTIxjLmVoDFkMczcSJ+/LeYsxSd9K7fGY4HaQiyx7lBY7&#10;TgsGR3ox1PS7H6tALjc33379ed9XfV0/maqpxv1Gqeuraf0MItIU/8Pn9ptWsHi4g9OZdARk+Qc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B3mVG3xwAAANwAAAAPAAAAAAAA&#10;AAAAAAAAAKECAABkcnMvZG93bnJldi54bWxQSwUGAAAAAAQABAD5AAAAlQMAAAAA&#10;"/>
            <v:line id="Line 135" o:spid="_x0000_s1056" style="position:absolute;visibility:visible;mso-wrap-style:square" from="21500,2207" to="33081,1467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VRIvMcAAADcAAAADwAAAGRycy9kb3ducmV2LnhtbESPQWvCQBSE7wX/w/IKvdVNbRskuopY&#10;CtpDqVbQ4zP7TKLZt2F3m6T/3hUKPQ4z8w0znfemFi05X1lW8DRMQBDnVldcKNh9vz+OQfiArLG2&#10;TAp+ycN8NribYqZtxxtqt6EQEcI+QwVlCE0mpc9LMuiHtiGO3sk6gyFKV0jtsItwU8tRkqTSYMVx&#10;ocSGliXll+2PUfD5/JW2i/XHqt+v02P+tjkezp1T6uG+X0xABOrDf/ivvdIKRq8vcDsTj4CcXQ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hVEi8xwAAANwAAAAPAAAAAAAA&#10;AAAAAAAAAKECAABkcnMvZG93bnJldi54bWxQSwUGAAAAAAQABAD5AAAAlQMAAAAA&#10;"/>
            <v:line id="Line 136" o:spid="_x0000_s1057" style="position:absolute;visibility:visible;mso-wrap-style:square" from="21500,2207" to="26882,2163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hjtJ8cAAADcAAAADwAAAGRycy9kb3ducmV2LnhtbESPT2vCQBTE74V+h+UJvdWNFoNEV5GW&#10;gvYg9Q/o8Zl9TdJm34bdbZJ++64geBxm5jfMfNmbWrTkfGVZwWiYgCDOra64UHA8vD9PQfiArLG2&#10;TAr+yMNy8fgwx0zbjnfU7kMhIoR9hgrKEJpMSp+XZNAPbUMcvS/rDIYoXSG1wy7CTS3HSZJKgxXH&#10;hRIbei0p/9n/GgXbl8+0XW0+1v1pk17yt93l/N05pZ4G/WoGIlAf7uFbe60VjCcTuJ6JR0Au/g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BOGO0nxwAAANwAAAAPAAAAAAAA&#10;AAAAAAAAAKECAABkcnMvZG93bnJldi54bWxQSwUGAAAAAAQABAD5AAAAlQMAAAAA&#10;"/>
            <v:line id="Line 137" o:spid="_x0000_s1058" style="position:absolute;flip:x;visibility:visible;mso-wrap-style:square" from="16543,2207" to="21500,2163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CTgdMUAAADbAAAADwAAAGRycy9kb3ducmV2LnhtbESPQWsCMRSE74L/IbxCL1KzVim6GkUK&#10;hR681JYVb8/N62bZzcs2SXX77xtB8DjMzDfMatPbVpzJh9qxgsk4A0FcOl1zpeDr8+1pDiJEZI2t&#10;Y1LwRwE26+Fghbl2F/6g8z5WIkE45KjAxNjlUobSkMUwdh1x8r6dtxiT9JXUHi8Jblv5nGUv0mLN&#10;acFgR6+Gymb/axXI+W7047enWVM0h8PCFGXRHXdKPT702yWISH28h2/td61gOoXrl/QD5Pof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TCTgdMUAAADbAAAADwAAAAAAAAAA&#10;AAAAAAChAgAAZHJzL2Rvd25yZXYueG1sUEsFBgAAAAAEAAQA+QAAAJMDAAAAAA==&#10;"/>
            <v:line id="Line 138" o:spid="_x0000_s1059" style="position:absolute;flip:y;visibility:visible;mso-wrap-style:square" from="16543,14673" to="33081,2163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814AMUAAADbAAAADwAAAGRycy9kb3ducmV2LnhtbESPQWsCMRSE74L/IbxCL6VmrVJ0NYoU&#10;Ch68VGXF23Pzull287JNUt3++6ZQ8DjMzDfMct3bVlzJh9qxgvEoA0FcOl1zpeB4eH+egQgRWWPr&#10;mBT8UID1ajhYYq7djT/ouo+VSBAOOSowMXa5lKE0ZDGMXEecvE/nLcYkfSW1x1uC21a+ZNmrtFhz&#10;WjDY0Zuhstl/WwVytnv68pvLtCma02luirLozjulHh/6zQJEpD7ew//trVYwmcLfl/QD5OoX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w814AMUAAADbAAAADwAAAAAAAAAA&#10;AAAAAAChAgAAZHJzL2Rvd25yZXYueG1sUEsFBgAAAAAEAAQA+QAAAJMDAAAAAA==&#10;"/>
            <v:shape id="Text Box 139" o:spid="_x0000_s1060" type="#_x0000_t202" style="position:absolute;left:16547;width:9928;height:14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HJ4bwwAA&#10;ANsAAAAPAAAAZHJzL2Rvd25yZXYueG1sRI/NasMwEITvhbyD2EJvjdyWhuBENiY4EAg91Mmhx621&#10;/iHWykhqYr99VCj0OMzMN8w2n8wgruR8b1nByzIBQVxb3XOr4HzaP69B+ICscbBMCmbykGeLhy2m&#10;2t74k65VaEWEsE9RQRfCmErp644M+qUdiaPXWGcwROlaqR3eItwM8jVJVtJgz3Ghw5F2HdWX6sco&#10;WLmymYsvnuXxo6ya74S1bVmpp8ep2IAINIX/8F/7oBW8vcPvl/gDZHY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yHJ4bwwAAANsAAAAPAAAAAAAAAAAAAAAAAJcCAABkcnMvZG93&#10;bnJldi54bWxQSwUGAAAAAAQABAD1AAAAhwMAAAAA&#10;" filled="f" fillcolor="#bbe0e3" stroked="f">
              <v:textbox inset="1.08075mm,19451emu,1.08075mm,19451emu">
                <w:txbxContent>
                  <w:p w14:paraId="0F568AA1" w14:textId="77777777" w:rsidR="00323C58" w:rsidRPr="00D35057" w:rsidRDefault="00323C58" w:rsidP="00D631A2">
                    <w:pPr>
                      <w:autoSpaceDE w:val="0"/>
                      <w:autoSpaceDN w:val="0"/>
                      <w:adjustRightInd w:val="0"/>
                      <w:jc w:val="center"/>
                      <w:rPr>
                        <w:color w:val="000000"/>
                        <w:sz w:val="17"/>
                        <w:szCs w:val="17"/>
                      </w:rPr>
                    </w:pPr>
                    <w:r w:rsidRPr="00D35057">
                      <w:rPr>
                        <w:rFonts w:eastAsia="Batang"/>
                        <w:color w:val="000000"/>
                        <w:sz w:val="17"/>
                        <w:szCs w:val="17"/>
                      </w:rPr>
                      <w:t>Individual</w:t>
                    </w:r>
                  </w:p>
                </w:txbxContent>
              </v:textbox>
            </v:shape>
            <v:shape id="Text Box 140" o:spid="_x0000_s1061" type="#_x0000_t202" style="position:absolute;left:31433;top:5128;width:9924;height:148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zgBswQAA&#10;ANsAAAAPAAAAZHJzL2Rvd25yZXYueG1sRI9Pi8IwFMTvC36H8ARva6pCkWoUEQVB9rB1D3t8Nq9/&#10;sHkpSdT2228WBI/DzPyGWW9704oHOd9YVjCbJiCIC6sbrhT8XI6fSxA+IGtsLZOCgTxsN6OPNWba&#10;PvmbHnmoRISwz1BBHUKXSemLmgz6qe2Io1daZzBE6SqpHT4j3LRyniSpNNhwXKixo31NxS2/GwWp&#10;O5TD7pcHef465OU1YW0rVmoy7ncrEIH68A6/2ietYJHC/5f4A+Tm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ws4AbMEAAADbAAAADwAAAAAAAAAAAAAAAACXAgAAZHJzL2Rvd25y&#10;ZXYueG1sUEsFBgAAAAAEAAQA9QAAAIUDAAAAAA==&#10;" filled="f" fillcolor="#bbe0e3" stroked="f">
              <v:textbox inset="1.08075mm,19451emu,1.08075mm,19451emu">
                <w:txbxContent>
                  <w:p w14:paraId="542EB119" w14:textId="77777777" w:rsidR="00323C58" w:rsidRPr="00D35057" w:rsidRDefault="00323C58" w:rsidP="00D631A2">
                    <w:pPr>
                      <w:autoSpaceDE w:val="0"/>
                      <w:autoSpaceDN w:val="0"/>
                      <w:adjustRightInd w:val="0"/>
                      <w:rPr>
                        <w:color w:val="000000"/>
                        <w:sz w:val="17"/>
                        <w:szCs w:val="17"/>
                      </w:rPr>
                    </w:pPr>
                    <w:r w:rsidRPr="00D35057">
                      <w:rPr>
                        <w:rFonts w:eastAsia="Batang"/>
                        <w:color w:val="000000"/>
                        <w:sz w:val="17"/>
                        <w:szCs w:val="17"/>
                      </w:rPr>
                      <w:t>Group</w:t>
                    </w:r>
                  </w:p>
                </w:txbxContent>
              </v:textbox>
            </v:shape>
            <v:shape id="Text Box 141" o:spid="_x0000_s1062" type="#_x0000_t202" style="position:absolute;left:2076;top:5128;width:9924;height:148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gqX3wwAA&#10;ANsAAAAPAAAAZHJzL2Rvd25yZXYueG1sRI/NasMwEITvhb6D2EJujdwEkuJENqa4UCg9xOmhx621&#10;/iHWykhKYr99VQjkOMzMN8w+n8wgLuR8b1nByzIBQVxb3XOr4Pv4/vwKwgdkjYNlUjCThzx7fNhj&#10;qu2VD3SpQisihH2KCroQxlRKX3dk0C/tSBy9xjqDIUrXSu3wGuFmkKsk2UiDPceFDkd666g+VWej&#10;YOPKZi5+eJafX2XV/CasbctKLZ6mYgci0BTu4Vv7QytYb+H/S/wBMvs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tgqX3wwAAANsAAAAPAAAAAAAAAAAAAAAAAJcCAABkcnMvZG93&#10;bnJldi54bWxQSwUGAAAAAAQABAD1AAAAhwMAAAAA&#10;" filled="f" fillcolor="#bbe0e3" stroked="f">
              <v:textbox inset="1.08075mm,19451emu,1.08075mm,19451emu">
                <w:txbxContent>
                  <w:p w14:paraId="0A78D9BE" w14:textId="77777777" w:rsidR="00323C58" w:rsidRPr="00D35057" w:rsidRDefault="00323C58" w:rsidP="00D631A2">
                    <w:pPr>
                      <w:autoSpaceDE w:val="0"/>
                      <w:autoSpaceDN w:val="0"/>
                      <w:adjustRightInd w:val="0"/>
                      <w:jc w:val="right"/>
                      <w:rPr>
                        <w:color w:val="000000"/>
                        <w:sz w:val="17"/>
                        <w:szCs w:val="17"/>
                      </w:rPr>
                    </w:pPr>
                    <w:r w:rsidRPr="00D35057">
                      <w:rPr>
                        <w:rFonts w:eastAsia="Batang"/>
                        <w:color w:val="000000"/>
                        <w:sz w:val="17"/>
                        <w:szCs w:val="17"/>
                      </w:rPr>
                      <w:t>Technology</w:t>
                    </w:r>
                  </w:p>
                </w:txbxContent>
              </v:textbox>
            </v:shape>
            <v:shape id="Text Box 142" o:spid="_x0000_s1063" type="#_x0000_t202" style="position:absolute;left:11581;top:22002;width:9932;height:148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HTGFvwAA&#10;ANsAAAAPAAAAZHJzL2Rvd25yZXYueG1sRE/LisIwFN0L/kO4gjtNR0GkY1pkUBiQWVhduLw2tw+m&#10;uSlJRtu/N4sBl4fz3uWD6cSDnG8tK/hYJiCIS6tbrhVcL8fFFoQPyBo7y6RgJA95Np3sMNX2yWd6&#10;FKEWMYR9igqaEPpUSl82ZNAvbU8cuco6gyFCV0vt8BnDTSdXSbKRBluODQ329NVQ+Vv8GQUbd6jG&#10;/Y1Hefo5FNU9YW1rVmo+G/afIAIN4S3+d39rBes4Nn6JP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wdMYW/AAAA2wAAAA8AAAAAAAAAAAAAAAAAlwIAAGRycy9kb3ducmV2&#10;LnhtbFBLBQYAAAAABAAEAPUAAACDAwAAAAA=&#10;" filled="f" fillcolor="#bbe0e3" stroked="f">
              <v:textbox inset="1.08075mm,19451emu,1.08075mm,19451emu">
                <w:txbxContent>
                  <w:p w14:paraId="6CF3C5D6" w14:textId="77777777" w:rsidR="00323C58" w:rsidRPr="00D35057" w:rsidRDefault="00323C58" w:rsidP="00D631A2">
                    <w:pPr>
                      <w:autoSpaceDE w:val="0"/>
                      <w:autoSpaceDN w:val="0"/>
                      <w:adjustRightInd w:val="0"/>
                      <w:jc w:val="center"/>
                      <w:rPr>
                        <w:color w:val="000000"/>
                        <w:sz w:val="17"/>
                        <w:szCs w:val="17"/>
                      </w:rPr>
                    </w:pPr>
                    <w:r w:rsidRPr="00D35057">
                      <w:rPr>
                        <w:rFonts w:eastAsia="Batang"/>
                        <w:color w:val="000000"/>
                        <w:sz w:val="17"/>
                        <w:szCs w:val="17"/>
                      </w:rPr>
                      <w:t>Practice</w:t>
                    </w:r>
                  </w:p>
                </w:txbxContent>
              </v:textbox>
            </v:shape>
            <v:shape id="Text Box 143" o:spid="_x0000_s1064" type="#_x0000_t202" style="position:absolute;top:13203;width:9936;height:262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UZQewwAA&#10;ANsAAAAPAAAAZHJzL2Rvd25yZXYueG1sRI/NasMwEITvhb6D2EJujdwEQupENqa4UCg9xOmhx621&#10;/iHWykhKYr99VQjkOMzMN8w+n8wgLuR8b1nByzIBQVxb3XOr4Pv4/rwF4QOyxsEyKZjJQ549Puwx&#10;1fbKB7pUoRURwj5FBV0IYyqlrzsy6Jd2JI5eY53BEKVrpXZ4jXAzyFWSbKTBnuNChyO9dVSfqrNR&#10;sHFlMxc/PMvPr7JqfhPWtmWlFk9TsQMRaAr38K39oRWsX+H/S/wBMvs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zUZQewwAAANsAAAAPAAAAAAAAAAAAAAAAAJcCAABkcnMvZG93&#10;bnJldi54bWxQSwUGAAAAAAQABAD1AAAAhwMAAAAA&#10;" filled="f" fillcolor="#bbe0e3" stroked="f">
              <v:textbox inset="1.08075mm,19451emu,1.08075mm,19451emu">
                <w:txbxContent>
                  <w:p w14:paraId="253E45AB" w14:textId="77777777" w:rsidR="00323C58" w:rsidRPr="00D35057" w:rsidRDefault="00323C58" w:rsidP="00D631A2">
                    <w:pPr>
                      <w:autoSpaceDE w:val="0"/>
                      <w:autoSpaceDN w:val="0"/>
                      <w:adjustRightInd w:val="0"/>
                      <w:jc w:val="right"/>
                      <w:rPr>
                        <w:color w:val="000000"/>
                        <w:sz w:val="17"/>
                        <w:szCs w:val="17"/>
                      </w:rPr>
                    </w:pPr>
                    <w:r w:rsidRPr="00D35057">
                      <w:rPr>
                        <w:rFonts w:eastAsia="Batang"/>
                        <w:color w:val="000000"/>
                        <w:sz w:val="17"/>
                        <w:szCs w:val="17"/>
                      </w:rPr>
                      <w:t>Physical environment</w:t>
                    </w:r>
                  </w:p>
                </w:txbxContent>
              </v:textbox>
            </v:shape>
            <v:shape id="Text Box 144" o:spid="_x0000_s1065" type="#_x0000_t202" style="position:absolute;left:21920;top:21718;width:12370;height:16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bU7+vwAA&#10;ANsAAAAPAAAAZHJzL2Rvd25yZXYueG1sRE/LisIwFN0L/kO4gjtNR0SkY1pkUBiQWVhduLw2tw+m&#10;uSlJRtu/N4sBl4fz3uWD6cSDnG8tK/hYJiCIS6tbrhVcL8fFFoQPyBo7y6RgJA95Np3sMNX2yWd6&#10;FKEWMYR9igqaEPpUSl82ZNAvbU8cuco6gyFCV0vt8BnDTSdXSbKRBluODQ329NVQ+Vv8GQUbd6jG&#10;/Y1Hefo5FNU9YW1rVmo+G/afIAIN4S3+d39rBeu4Pn6JP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ptTv6/AAAA2wAAAA8AAAAAAAAAAAAAAAAAlwIAAGRycy9kb3ducmV2&#10;LnhtbFBLBQYAAAAABAAEAPUAAACDAwAAAAA=&#10;" filled="f" fillcolor="#bbe0e3" stroked="f">
              <v:textbox inset="1.08075mm,19451emu,1.08075mm,19451emu">
                <w:txbxContent>
                  <w:p w14:paraId="5B0EA98E" w14:textId="77777777" w:rsidR="00323C58" w:rsidRPr="00D35057" w:rsidRDefault="00323C58" w:rsidP="00D631A2">
                    <w:pPr>
                      <w:autoSpaceDE w:val="0"/>
                      <w:autoSpaceDN w:val="0"/>
                      <w:adjustRightInd w:val="0"/>
                      <w:jc w:val="center"/>
                      <w:rPr>
                        <w:color w:val="000000"/>
                        <w:sz w:val="17"/>
                        <w:szCs w:val="17"/>
                      </w:rPr>
                    </w:pPr>
                    <w:r w:rsidRPr="00D35057">
                      <w:rPr>
                        <w:rFonts w:eastAsia="Batang"/>
                        <w:color w:val="000000"/>
                        <w:sz w:val="17"/>
                        <w:szCs w:val="17"/>
                      </w:rPr>
                      <w:t>Society</w:t>
                    </w:r>
                    <w:r>
                      <w:rPr>
                        <w:rFonts w:eastAsia="Batang"/>
                        <w:color w:val="000000"/>
                        <w:sz w:val="17"/>
                        <w:szCs w:val="17"/>
                      </w:rPr>
                      <w:t xml:space="preserve"> and </w:t>
                    </w:r>
                    <w:r w:rsidRPr="00D35057">
                      <w:rPr>
                        <w:rFonts w:eastAsia="Batang"/>
                        <w:color w:val="000000"/>
                        <w:sz w:val="17"/>
                        <w:szCs w:val="17"/>
                      </w:rPr>
                      <w:t>culture</w:t>
                    </w:r>
                  </w:p>
                </w:txbxContent>
              </v:textbox>
            </v:shape>
            <v:shape id="Text Box 145" o:spid="_x0000_s1066" type="#_x0000_t202" style="position:absolute;left:33497;top:13203;width:9937;height:262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IetlwQAA&#10;ANsAAAAPAAAAZHJzL2Rvd25yZXYueG1sRI9Pi8IwFMTvC36H8ARva+oiItUoIgqCeNjqweOzef2D&#10;zUtJstp+e7MgeBxm5jfMct2ZRjzI+dqygsk4AUGcW11zqeBy3n/PQfiArLGxTAp68rBeDb6WmGr7&#10;5F96ZKEUEcI+RQVVCG0qpc8rMujHtiWOXmGdwRClK6V2+Ixw08ifJJlJgzXHhQpb2laU37M/o2Dm&#10;dkW/uXIvj6ddVtwS1rZkpUbDbrMAEagLn/C7fdAKphP4/xJ/gFy9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FSHrZcEAAADbAAAADwAAAAAAAAAAAAAAAACXAgAAZHJzL2Rvd25y&#10;ZXYueG1sUEsFBgAAAAAEAAQA9QAAAIUDAAAAAA==&#10;" filled="f" fillcolor="#bbe0e3" stroked="f">
              <v:textbox inset="1.08075mm,19451emu,1.08075mm,19451emu">
                <w:txbxContent>
                  <w:p w14:paraId="6F4C39CB" w14:textId="77777777" w:rsidR="00323C58" w:rsidRPr="00D35057" w:rsidRDefault="00323C58" w:rsidP="00D631A2">
                    <w:pPr>
                      <w:autoSpaceDE w:val="0"/>
                      <w:autoSpaceDN w:val="0"/>
                      <w:adjustRightInd w:val="0"/>
                      <w:rPr>
                        <w:color w:val="000000"/>
                        <w:sz w:val="17"/>
                        <w:szCs w:val="17"/>
                      </w:rPr>
                    </w:pPr>
                    <w:r w:rsidRPr="00D35057">
                      <w:rPr>
                        <w:rFonts w:eastAsia="Batang"/>
                        <w:color w:val="000000"/>
                        <w:sz w:val="17"/>
                        <w:szCs w:val="17"/>
                      </w:rPr>
                      <w:t>Organisational environment</w:t>
                    </w:r>
                  </w:p>
                </w:txbxContent>
              </v:textbox>
            </v:shape>
            <v:oval id="Oval 146" o:spid="_x0000_s1067" style="position:absolute;left:12092;top:5779;width:831;height:73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eSkxAAA&#10;ANsAAAAPAAAAZHJzL2Rvd25yZXYueG1sRI/BasMwEETvhfyD2EJutZxgWuNGCSWkNIe2JHE+YLE2&#10;tqm1MpLsOH8fFQo9DjPzhlltJtOJkZxvLStYJCkI4srqlmsF5/L9KQfhA7LGzjIpuJGHzXr2sMJC&#10;2ysfaTyFWkQI+wIVNCH0hZS+asigT2xPHL2LdQZDlK6W2uE1wk0nl2n6LA22HBca7GnbUPVzGoyC&#10;coGZcd+0Gw4l118f2zH/fLkoNX+c3l5BBJrCf/ivvdcKsiX8fok/QK7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fsHkpMQAAADbAAAADwAAAAAAAAAAAAAAAACXAgAAZHJzL2Rv&#10;d25yZXYueG1sUEsFBgAAAAAEAAQA9QAAAIgDAAAAAA==&#10;" fillcolor="#bbe0e3"/>
            <v:oval id="Oval 147" o:spid="_x0000_s1068" style="position:absolute;left:21094;top:1836;width:826;height:73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jUE/wwAA&#10;ANsAAAAPAAAAZHJzL2Rvd25yZXYueG1sRI/dasJAFITvBd9hOYJ3uvEHldRVRJR60Yo1fYBD9piE&#10;Zs+G3TWmb+8WCl4OM/MNs952phYtOV9ZVjAZJyCIc6srLhR8Z8fRCoQPyBpry6TglzxsN/3eGlNt&#10;H/xF7TUUIkLYp6igDKFJpfR5SQb92DbE0btZZzBE6QqpHT4i3NRymiQLabDiuFBiQ/uS8p/r3SjI&#10;Jjg37kyH+yXj4vN9364+ljelhoNu9wYiUBde4f/2SSuYz+DvS/wBcvME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RjUE/wwAAANsAAAAPAAAAAAAAAAAAAAAAAJcCAABkcnMvZG93&#10;bnJldi54bWxQSwUGAAAAAAQABAD1AAAAhwMAAAAA&#10;" fillcolor="#bbe0e3"/>
            <v:oval id="Oval 148" o:spid="_x0000_s1069" style="position:absolute;left:30191;top:5870;width:831;height:73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ZNlLxAAA&#10;ANsAAAAPAAAAZHJzL2Rvd25yZXYueG1sRI/BasMwEETvgfyD2EBusZxg2uBGNiWkNIe2tHE/YLE2&#10;tqm1MpLiuH9fFQI5DjPzhtmVk+nFSM53lhWskxQEcW11x42C7+pltQXhA7LG3jIp+CUPZTGf7TDX&#10;9spfNJ5CIyKEfY4K2hCGXEpft2TQJ3Ygjt7ZOoMhStdI7fAa4aaXmzR9kAY7jgstDrRvqf45XYyC&#10;ao2ZcR90uHxW3Ly/7sft2+NZqeVien4CEWgK9/CtfdQKsgz+v8QfIIs/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mTZS8QAAADbAAAADwAAAAAAAAAAAAAAAACXAgAAZHJzL2Rv&#10;d25yZXYueG1sUEsFBgAAAAAEAAQA9QAAAIgDAAAAAA==&#10;" fillcolor="#bbe0e3"/>
            <v:oval id="Oval 149" o:spid="_x0000_s1070" style="position:absolute;left:32536;top:14331;width:827;height:73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KHzQxAAA&#10;ANsAAAAPAAAAZHJzL2Rvd25yZXYueG1sRI/dagIxFITvBd8hHME7zSpWZbtRRFrsRSvW7QMcNmd/&#10;6OZkSeK6ffumUPBymJlvmGw/mFb05HxjWcFinoAgLqxuuFLwlb/OtiB8QNbYWiYFP+RhvxuPMky1&#10;vfMn9ddQiQhhn6KCOoQuldIXNRn0c9sRR6+0zmCI0lVSO7xHuGnlMknW0mDDcaHGjo41Fd/Xm1GQ&#10;L3Bl3Jlebpecq4/Tsd++b0qlppPh8Awi0BAe4f/2m1aweoK/L/EHyN0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8Sh80MQAAADbAAAADwAAAAAAAAAAAAAAAACXAgAAZHJzL2Rv&#10;d25yZXYueG1sUEsFBgAAAAAEAAQA9QAAAIgDAAAAAA==&#10;" fillcolor="#bbe0e3"/>
            <v:oval id="Oval 150" o:spid="_x0000_s1071" style="position:absolute;left:26345;top:21340;width:826;height:73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uKnwgAA&#10;ANsAAAAPAAAAZHJzL2Rvd25yZXYueG1sRI/RisIwFETfhf2HcIV901QRlWoUkZXdBxXX7gdcmmtb&#10;bG5KEmv3740g+DjMzBlmue5MLVpyvrKsYDRMQBDnVldcKPjLdoM5CB+QNdaWScE/eVivPnpLTLW9&#10;8y+151CICGGfooIyhCaV0uclGfRD2xBH72KdwRClK6R2eI9wU8txkkylwYrjQokNbUvKr+ebUZCN&#10;cGLckb5up4yLw/e2ne9nF6U++91mASJQF97hV/tHK5hM4fkl/gC5e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H64qfCAAAA2wAAAA8AAAAAAAAAAAAAAAAAlwIAAGRycy9kb3du&#10;cmV2LnhtbFBLBQYAAAAABAAEAPUAAACGAwAAAAA=&#10;" fillcolor="#bbe0e3"/>
            <v:oval id="Oval 151" o:spid="_x0000_s1072" style="position:absolute;left:16115;top:21169;width:826;height:73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tkc8wgAA&#10;ANsAAAAPAAAAZHJzL2Rvd25yZXYueG1sRI/RisIwFETfF/yHcAXf1tRFVKpRRFz0YV3U+gGX5toW&#10;m5uSxFr/fiMI+zjMzBlmsepMLVpyvrKsYDRMQBDnVldcKLhk358zED4ga6wtk4IneVgtex8LTLV9&#10;8InacyhEhLBPUUEZQpNK6fOSDPqhbYijd7XOYIjSFVI7fES4qeVXkkykwYrjQokNbUrKb+e7UZCN&#10;cGzcL23vx4yLw27Tzn6mV6UG/W49BxGoC//hd3uvFYyn8PoSf4Bc/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62RzzCAAAA2wAAAA8AAAAAAAAAAAAAAAAAlwIAAGRycy9kb3du&#10;cmV2LnhtbFBLBQYAAAAABAAEAPUAAACGAwAAAAA=&#10;" fillcolor="#bbe0e3"/>
            <v:oval id="Oval 152" o:spid="_x0000_s1073" style="position:absolute;left:9919;top:14298;width:835;height:73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KdNOvwAA&#10;ANsAAAAPAAAAZHJzL2Rvd25yZXYueG1sRE/NisIwEL4L+w5hFvZmU0VUqlEWWVkPKq7dBxiasS02&#10;k5LEWt/eHASPH9//ct2bRnTkfG1ZwShJQRAXVtdcKvjPt8M5CB+QNTaWScGDPKxXH4MlZtre+Y+6&#10;cyhFDGGfoYIqhDaT0hcVGfSJbYkjd7HOYIjQlVI7vMdw08hxmk6lwZpjQ4UtbSoqruebUZCPcGLc&#10;kX5up5zLw++mm+9nF6W+PvvvBYhAfXiLX+6dVjCJY+OX+APk6gk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8p006/AAAA2wAAAA8AAAAAAAAAAAAAAAAAlwIAAGRycy9kb3ducmV2&#10;LnhtbFBLBQYAAAAABAAEAPUAAACDAwAAAAA=&#10;" fillcolor="#bbe0e3"/>
            <v:shape id="Text Box 159" o:spid="_x0000_s1074" type="#_x0000_t202" style="position:absolute;top:19969;width:12923;height:403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GwA+xQAA&#10;ANsAAAAPAAAAZHJzL2Rvd25yZXYueG1sRI9PawIxFMTvhX6H8AreatYiRVejSKFF0B78g+jtsXlu&#10;FjcvSxLXtZ++KRQ8DjPzG2Y672wtWvKhcqxg0M9AEBdOV1wq2O8+X0cgQkTWWDsmBXcKMJ89P00x&#10;1+7GG2q3sRQJwiFHBSbGJpcyFIYshr5riJN3dt5iTNKXUnu8Jbit5VuWvUuLFacFgw19GCou26tV&#10;sAq70ebHr4uvcDHZ6nRs68P3WaneS7eYgIjUxUf4v73UCoZj+PuSfoCc/Q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IbAD7FAAAA2wAAAA8AAAAAAAAAAAAAAAAAlwIAAGRycy9k&#10;b3ducmV2LnhtbFBLBQYAAAAABAAEAPUAAACJAwAAAAA=&#10;" filled="f" fillcolor="#0c9" stroked="f">
              <v:textbox inset="55581emu,27789emu,55581emu,27789emu">
                <w:txbxContent>
                  <w:p w14:paraId="1A540CC9" w14:textId="44789773" w:rsidR="00323C58" w:rsidRPr="00D35057" w:rsidRDefault="00323C58" w:rsidP="001F5363">
                    <w:pPr>
                      <w:autoSpaceDE w:val="0"/>
                      <w:autoSpaceDN w:val="0"/>
                      <w:adjustRightInd w:val="0"/>
                      <w:rPr>
                        <w:color w:val="000000"/>
                        <w:sz w:val="10"/>
                        <w:szCs w:val="10"/>
                      </w:rPr>
                    </w:pPr>
                    <w:r w:rsidRPr="00D35057">
                      <w:rPr>
                        <w:color w:val="000000"/>
                        <w:sz w:val="16"/>
                        <w:szCs w:val="16"/>
                      </w:rPr>
                      <w:t>Cust</w:t>
                    </w:r>
                    <w:r>
                      <w:rPr>
                        <w:color w:val="000000"/>
                        <w:sz w:val="16"/>
                        <w:szCs w:val="16"/>
                      </w:rPr>
                      <w:t>om and practice, informal rules;</w:t>
                    </w:r>
                    <w:r w:rsidRPr="00D35057">
                      <w:rPr>
                        <w:color w:val="000000"/>
                        <w:sz w:val="16"/>
                        <w:szCs w:val="16"/>
                      </w:rPr>
                      <w:t xml:space="preserve"> </w:t>
                    </w:r>
                    <w:r w:rsidR="00A1616B">
                      <w:rPr>
                        <w:color w:val="000000"/>
                        <w:sz w:val="16"/>
                        <w:szCs w:val="16"/>
                      </w:rPr>
                      <w:t>‘</w:t>
                    </w:r>
                    <w:r w:rsidRPr="00D35057">
                      <w:rPr>
                        <w:color w:val="000000"/>
                        <w:sz w:val="16"/>
                        <w:szCs w:val="16"/>
                      </w:rPr>
                      <w:t>how we do things here</w:t>
                    </w:r>
                    <w:r w:rsidR="00A1616B">
                      <w:rPr>
                        <w:color w:val="000000"/>
                        <w:sz w:val="10"/>
                        <w:szCs w:val="10"/>
                      </w:rPr>
                      <w:t>’</w:t>
                    </w:r>
                  </w:p>
                </w:txbxContent>
              </v:textbox>
            </v:shape>
          </v:group>
        </w:pict>
      </w:r>
    </w:p>
    <w:p w14:paraId="370456EC" w14:textId="77777777" w:rsidR="003C3B7C" w:rsidRPr="00F913D8" w:rsidRDefault="003C3B7C" w:rsidP="00D631A2"/>
    <w:p w14:paraId="3C8767F0" w14:textId="77777777" w:rsidR="003C3B7C" w:rsidRPr="00F913D8" w:rsidRDefault="003C3B7C" w:rsidP="00D631A2"/>
    <w:p w14:paraId="31AB319D" w14:textId="77777777" w:rsidR="003C3B7C" w:rsidRPr="00F913D8" w:rsidRDefault="003C3B7C" w:rsidP="00D631A2"/>
    <w:p w14:paraId="0F9B1C32" w14:textId="77777777" w:rsidR="003C3B7C" w:rsidRPr="00F913D8" w:rsidRDefault="0045623B" w:rsidP="00D631A2">
      <w:r>
        <w:rPr>
          <w:noProof/>
          <w:lang w:val="en-US" w:eastAsia="en-US"/>
        </w:rPr>
        <w:pict w14:anchorId="1AB18964">
          <v:shape id="Text Box 156" o:spid="_x0000_s1075" type="#_x0000_t202" style="position:absolute;margin-left:383.4pt;margin-top:10.4pt;width:136.15pt;height:46.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" filled="f" fillcolor="#0c9" stroked="f">
            <v:textbox>
              <w:txbxContent>
                <w:p w14:paraId="02E721FA" w14:textId="77777777" w:rsidR="00323C58" w:rsidRDefault="00323C58" w:rsidP="00D631A2">
                  <w:pPr>
                    <w:autoSpaceDE w:val="0"/>
                    <w:autoSpaceDN w:val="0"/>
                    <w:adjustRightInd w:val="0"/>
                    <w:rPr>
                      <w:color w:val="000000"/>
                      <w:sz w:val="16"/>
                      <w:szCs w:val="16"/>
                    </w:rPr>
                  </w:pPr>
                  <w:r>
                    <w:rPr>
                      <w:color w:val="000000"/>
                      <w:sz w:val="16"/>
                      <w:szCs w:val="16"/>
                    </w:rPr>
                    <w:t>Policies, norms, formal rules, procedures, company and management, organisation of work</w:t>
                  </w:r>
                </w:p>
              </w:txbxContent>
            </v:textbox>
          </v:shape>
        </w:pict>
      </w:r>
    </w:p>
    <w:p w14:paraId="4C955A91" w14:textId="77777777" w:rsidR="003C3B7C" w:rsidRPr="00F913D8" w:rsidRDefault="0045623B" w:rsidP="00D631A2">
      <w:r>
        <w:rPr>
          <w:noProof/>
          <w:lang w:val="en-US" w:eastAsia="en-US"/>
        </w:rPr>
        <w:pict w14:anchorId="27F07CD3">
          <v:shape id="Text Box 160" o:spid="_x0000_s1076" type="#_x0000_t202" style="position:absolute;margin-left:-1.65pt;margin-top:4.7pt;width:157.25pt;height:4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" filled="f" fillcolor="#0c9" stroked="f">
            <v:textbox style="mso-fit-shape-to-text:t">
              <w:txbxContent>
                <w:p w14:paraId="757AE1C7" w14:textId="77777777" w:rsidR="00323C58" w:rsidRDefault="00323C58" w:rsidP="00FF3E40">
                  <w:pPr>
                    <w:autoSpaceDE w:val="0"/>
                    <w:autoSpaceDN w:val="0"/>
                    <w:adjustRightInd w:val="0"/>
                    <w:rPr>
                      <w:color w:val="000000"/>
                      <w:sz w:val="16"/>
                      <w:szCs w:val="16"/>
                    </w:rPr>
                  </w:pPr>
                  <w:r>
                    <w:rPr>
                      <w:color w:val="000000"/>
                      <w:sz w:val="16"/>
                      <w:szCs w:val="16"/>
                    </w:rPr>
                    <w:t>Physical workspace environment, air quality, temperature, lighting conditions, noise, smoke, fumes, vibration, weather, visibility</w:t>
                  </w:r>
                </w:p>
              </w:txbxContent>
            </v:textbox>
          </v:shape>
        </w:pict>
      </w:r>
    </w:p>
    <w:p w14:paraId="18C0538E" w14:textId="77777777" w:rsidR="003C3B7C" w:rsidRPr="00F913D8" w:rsidRDefault="003C3B7C" w:rsidP="00D631A2"/>
    <w:p w14:paraId="25523120" w14:textId="77777777" w:rsidR="003C3B7C" w:rsidRPr="00F913D8" w:rsidRDefault="003C3B7C" w:rsidP="00D631A2"/>
    <w:p w14:paraId="5D33577D" w14:textId="77777777" w:rsidR="003C3B7C" w:rsidRPr="00F913D8" w:rsidRDefault="003C3B7C" w:rsidP="00D631A2"/>
    <w:p w14:paraId="15B03F76" w14:textId="77777777" w:rsidR="003C3B7C" w:rsidRPr="00F913D8" w:rsidRDefault="003C3B7C" w:rsidP="00D631A2"/>
    <w:p w14:paraId="257F5EAC" w14:textId="77777777" w:rsidR="003C3B7C" w:rsidRPr="00F913D8" w:rsidRDefault="003C3B7C" w:rsidP="00D631A2"/>
    <w:p w14:paraId="225FA6EE" w14:textId="77777777" w:rsidR="003C3B7C" w:rsidRPr="00F913D8" w:rsidRDefault="0045623B" w:rsidP="00D631A2">
      <w:r>
        <w:rPr>
          <w:noProof/>
          <w:lang w:val="en-US" w:eastAsia="en-US"/>
        </w:rPr>
        <w:pict w14:anchorId="4FF166AB">
          <v:shape id="Text Box 157" o:spid="_x0000_s1077" type="#_x0000_t202" style="position:absolute;margin-left:341.95pt;margin-top:8.8pt;width:170.1pt;height:34.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" filled="f" fillcolor="#0c9" stroked="f">
            <v:textbox style="mso-fit-shape-to-text:t">
              <w:txbxContent>
                <w:p w14:paraId="260DB3F1" w14:textId="77777777" w:rsidR="00323C58" w:rsidRDefault="00323C58" w:rsidP="00D631A2">
                  <w:pPr>
                    <w:autoSpaceDE w:val="0"/>
                    <w:autoSpaceDN w:val="0"/>
                    <w:adjustRightInd w:val="0"/>
                    <w:rPr>
                      <w:color w:val="000000"/>
                      <w:sz w:val="16"/>
                      <w:szCs w:val="16"/>
                    </w:rPr>
                  </w:pPr>
                  <w:r>
                    <w:rPr>
                      <w:color w:val="000000"/>
                      <w:sz w:val="16"/>
                      <w:szCs w:val="16"/>
                    </w:rPr>
                    <w:t xml:space="preserve">Socio-political and economic environment, regulatory issues, cultural aspects and barriers, nationality and language </w:t>
                  </w:r>
                </w:p>
              </w:txbxContent>
            </v:textbox>
          </v:shape>
        </w:pict>
      </w:r>
    </w:p>
    <w:p w14:paraId="4A93C603" w14:textId="77777777" w:rsidR="003C3B7C" w:rsidRPr="00F913D8" w:rsidRDefault="003C3B7C" w:rsidP="00D631A2"/>
    <w:p w14:paraId="22203ADB" w14:textId="77777777" w:rsidR="003C3B7C" w:rsidRPr="00F913D8" w:rsidRDefault="003C3B7C" w:rsidP="00D631A2"/>
    <w:p w14:paraId="497EAE43" w14:textId="77777777" w:rsidR="003C3B7C" w:rsidRPr="00F913D8" w:rsidRDefault="003C3B7C" w:rsidP="00D631A2"/>
    <w:p w14:paraId="1BF01DDA" w14:textId="77777777" w:rsidR="003C3B7C" w:rsidRPr="00F913D8" w:rsidRDefault="003C3B7C" w:rsidP="00D631A2"/>
    <w:p w14:paraId="65B6020B" w14:textId="77777777" w:rsidR="003C3B7C" w:rsidRPr="00F913D8" w:rsidRDefault="003C3B7C" w:rsidP="00D631A2"/>
    <w:p w14:paraId="127955A3" w14:textId="77777777" w:rsidR="003C3B7C" w:rsidRPr="00F913D8" w:rsidRDefault="0045623B" w:rsidP="00BD0204">
      <w:pPr>
        <w:pStyle w:val="Figure"/>
      </w:pPr>
      <w:bookmarkStart w:id="88" w:name="_Toc228420204"/>
      <w:r>
        <w:rPr>
          <w:noProof/>
          <w:lang w:val="en-US" w:eastAsia="en-US"/>
        </w:rPr>
        <w:pict w14:anchorId="7AFC9AEA">
          <v:shape id="Text Box 153" o:spid="_x0000_s1078" type="#_x0000_t202" style="position:absolute;left:0;text-align:left;margin-left:-1.65pt;margin-top:24pt;width:491.65pt;height:52.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" filled="f" fillcolor="#0c9" stroked="f">
            <v:textbox>
              <w:txbxContent>
                <w:p w14:paraId="493C0DBC" w14:textId="77777777" w:rsidR="00323C58" w:rsidRPr="00D35057" w:rsidRDefault="00323C58" w:rsidP="00D631A2">
                  <w:pPr>
                    <w:autoSpaceDE w:val="0"/>
                    <w:autoSpaceDN w:val="0"/>
                    <w:adjustRightInd w:val="0"/>
                    <w:rPr>
                      <w:i/>
                      <w:iCs/>
                      <w:color w:val="000000"/>
                      <w:sz w:val="18"/>
                      <w:szCs w:val="18"/>
                    </w:rPr>
                  </w:pPr>
                  <w:r w:rsidRPr="00D35057">
                    <w:rPr>
                      <w:i/>
                      <w:iCs/>
                      <w:color w:val="000000"/>
                      <w:sz w:val="18"/>
                      <w:szCs w:val="18"/>
                    </w:rPr>
                    <w:t>Ref.: Koester, T. (2007)</w:t>
                  </w:r>
                  <w:proofErr w:type="gramStart"/>
                  <w:r w:rsidRPr="00D35057">
                    <w:rPr>
                      <w:i/>
                      <w:iCs/>
                      <w:color w:val="000000"/>
                      <w:sz w:val="18"/>
                      <w:szCs w:val="18"/>
                    </w:rPr>
                    <w:t xml:space="preserve">. </w:t>
                  </w:r>
                  <w:proofErr w:type="gramEnd"/>
                  <w:r w:rsidRPr="00D35057">
                    <w:rPr>
                      <w:i/>
                      <w:iCs/>
                      <w:color w:val="000000"/>
                      <w:sz w:val="18"/>
                      <w:szCs w:val="18"/>
                    </w:rPr>
                    <w:t>Terminology Work in Maritime Human Factors</w:t>
                  </w:r>
                  <w:proofErr w:type="gramStart"/>
                  <w:r w:rsidRPr="00D35057">
                    <w:rPr>
                      <w:i/>
                      <w:iCs/>
                      <w:color w:val="000000"/>
                      <w:sz w:val="18"/>
                      <w:szCs w:val="18"/>
                    </w:rPr>
                    <w:t>. Situations and Socio-Technical Systems.</w:t>
                  </w:r>
                  <w:proofErr w:type="gramEnd"/>
                  <w:r w:rsidRPr="00D35057">
                    <w:rPr>
                      <w:i/>
                      <w:iCs/>
                      <w:color w:val="000000"/>
                      <w:sz w:val="18"/>
                      <w:szCs w:val="18"/>
                    </w:rPr>
                    <w:t xml:space="preserve"> Copenhagen: Frydenlund Publishers.</w:t>
                  </w:r>
                </w:p>
                <w:p w14:paraId="1FE7CD3A" w14:textId="77777777" w:rsidR="00323C58" w:rsidRPr="00D35057" w:rsidRDefault="00323C58" w:rsidP="00D631A2">
                  <w:pPr>
                    <w:autoSpaceDE w:val="0"/>
                    <w:autoSpaceDN w:val="0"/>
                    <w:adjustRightInd w:val="0"/>
                    <w:rPr>
                      <w:i/>
                      <w:iCs/>
                      <w:color w:val="000000"/>
                      <w:sz w:val="18"/>
                      <w:szCs w:val="18"/>
                    </w:rPr>
                  </w:pPr>
                  <w:r w:rsidRPr="00D35057">
                    <w:rPr>
                      <w:iCs/>
                      <w:color w:val="000000"/>
                      <w:sz w:val="18"/>
                      <w:szCs w:val="18"/>
                    </w:rPr>
                    <w:t xml:space="preserve">* Septigon refers to </w:t>
                  </w:r>
                  <w:r w:rsidRPr="00D35057">
                    <w:rPr>
                      <w:i/>
                      <w:iCs/>
                      <w:color w:val="000000"/>
                      <w:sz w:val="18"/>
                      <w:szCs w:val="18"/>
                      <w:u w:val="single"/>
                    </w:rPr>
                    <w:t>S</w:t>
                  </w:r>
                  <w:r w:rsidRPr="00D35057">
                    <w:rPr>
                      <w:i/>
                      <w:iCs/>
                      <w:color w:val="000000"/>
                      <w:sz w:val="18"/>
                      <w:szCs w:val="18"/>
                    </w:rPr>
                    <w:t xml:space="preserve">ociety and Culture, Physical </w:t>
                  </w:r>
                  <w:r w:rsidRPr="00D35057">
                    <w:rPr>
                      <w:i/>
                      <w:iCs/>
                      <w:color w:val="000000"/>
                      <w:sz w:val="18"/>
                      <w:szCs w:val="18"/>
                      <w:u w:val="single"/>
                    </w:rPr>
                    <w:t>E</w:t>
                  </w:r>
                  <w:r w:rsidRPr="00D35057">
                    <w:rPr>
                      <w:i/>
                      <w:iCs/>
                      <w:color w:val="000000"/>
                      <w:sz w:val="18"/>
                      <w:szCs w:val="18"/>
                    </w:rPr>
                    <w:t xml:space="preserve">nvironment, </w:t>
                  </w:r>
                  <w:r w:rsidRPr="00D35057">
                    <w:rPr>
                      <w:i/>
                      <w:iCs/>
                      <w:color w:val="000000"/>
                      <w:sz w:val="18"/>
                      <w:szCs w:val="18"/>
                      <w:u w:val="single"/>
                    </w:rPr>
                    <w:t>P</w:t>
                  </w:r>
                  <w:r w:rsidRPr="00D35057">
                    <w:rPr>
                      <w:i/>
                      <w:iCs/>
                      <w:color w:val="000000"/>
                      <w:sz w:val="18"/>
                      <w:szCs w:val="18"/>
                    </w:rPr>
                    <w:t xml:space="preserve">ractice, </w:t>
                  </w:r>
                  <w:r w:rsidRPr="00D35057">
                    <w:rPr>
                      <w:i/>
                      <w:iCs/>
                      <w:color w:val="000000"/>
                      <w:sz w:val="18"/>
                      <w:szCs w:val="18"/>
                      <w:u w:val="single"/>
                    </w:rPr>
                    <w:t>T</w:t>
                  </w:r>
                  <w:r w:rsidRPr="00D35057">
                    <w:rPr>
                      <w:i/>
                      <w:iCs/>
                      <w:color w:val="000000"/>
                      <w:sz w:val="18"/>
                      <w:szCs w:val="18"/>
                    </w:rPr>
                    <w:t xml:space="preserve">echnology, </w:t>
                  </w:r>
                  <w:r w:rsidRPr="00D35057">
                    <w:rPr>
                      <w:i/>
                      <w:iCs/>
                      <w:color w:val="000000"/>
                      <w:sz w:val="18"/>
                      <w:szCs w:val="18"/>
                      <w:u w:val="single"/>
                    </w:rPr>
                    <w:t>I</w:t>
                  </w:r>
                  <w:r w:rsidRPr="00D35057">
                    <w:rPr>
                      <w:i/>
                      <w:iCs/>
                      <w:color w:val="000000"/>
                      <w:sz w:val="18"/>
                      <w:szCs w:val="18"/>
                    </w:rPr>
                    <w:t xml:space="preserve">ndividual, </w:t>
                  </w:r>
                  <w:r w:rsidRPr="00D35057">
                    <w:rPr>
                      <w:i/>
                      <w:iCs/>
                      <w:color w:val="000000"/>
                      <w:sz w:val="18"/>
                      <w:szCs w:val="18"/>
                      <w:u w:val="single"/>
                    </w:rPr>
                    <w:t>G</w:t>
                  </w:r>
                  <w:r w:rsidRPr="00D35057">
                    <w:rPr>
                      <w:i/>
                      <w:iCs/>
                      <w:color w:val="000000"/>
                      <w:sz w:val="18"/>
                      <w:szCs w:val="18"/>
                    </w:rPr>
                    <w:t xml:space="preserve">roup and </w:t>
                  </w:r>
                  <w:r w:rsidRPr="00D35057">
                    <w:rPr>
                      <w:i/>
                      <w:iCs/>
                      <w:color w:val="000000"/>
                      <w:sz w:val="18"/>
                      <w:szCs w:val="18"/>
                      <w:u w:val="single"/>
                    </w:rPr>
                    <w:t>O</w:t>
                  </w:r>
                  <w:r w:rsidRPr="00D35057">
                    <w:rPr>
                      <w:i/>
                      <w:iCs/>
                      <w:color w:val="000000"/>
                      <w:sz w:val="18"/>
                      <w:szCs w:val="18"/>
                    </w:rPr>
                    <w:t xml:space="preserve">rganisational Environment </w:t>
                  </w:r>
                  <w:r w:rsidRPr="00D35057">
                    <w:rPr>
                      <w:i/>
                      <w:iCs/>
                      <w:color w:val="000000"/>
                      <w:sz w:val="18"/>
                      <w:szCs w:val="18"/>
                      <w:u w:val="single"/>
                    </w:rPr>
                    <w:t>N</w:t>
                  </w:r>
                  <w:r w:rsidRPr="00D35057">
                    <w:rPr>
                      <w:i/>
                      <w:iCs/>
                      <w:color w:val="000000"/>
                      <w:sz w:val="18"/>
                      <w:szCs w:val="18"/>
                    </w:rPr>
                    <w:t>etwork</w:t>
                  </w:r>
                  <w:proofErr w:type="gramStart"/>
                  <w:r w:rsidRPr="00D35057">
                    <w:rPr>
                      <w:i/>
                      <w:iCs/>
                      <w:color w:val="000000"/>
                      <w:sz w:val="18"/>
                      <w:szCs w:val="18"/>
                    </w:rPr>
                    <w:t xml:space="preserve">. </w:t>
                  </w:r>
                  <w:proofErr w:type="gramEnd"/>
                  <w:r w:rsidRPr="00D35057">
                    <w:rPr>
                      <w:i/>
                      <w:iCs/>
                      <w:color w:val="000000"/>
                      <w:sz w:val="18"/>
                      <w:szCs w:val="18"/>
                    </w:rPr>
                    <w:t>Septigon is also the name of a shape with 7 sides – the outline of the model.</w:t>
                  </w:r>
                </w:p>
              </w:txbxContent>
            </v:textbox>
          </v:shape>
        </w:pict>
      </w:r>
      <w:r w:rsidR="003C3B7C">
        <w:t>The Septigon Model</w:t>
      </w:r>
      <w:bookmarkEnd w:id="88"/>
    </w:p>
    <w:p w14:paraId="53D7086F" w14:textId="77777777" w:rsidR="003C3B7C" w:rsidRPr="00F913D8" w:rsidRDefault="003C3B7C" w:rsidP="00D631A2"/>
    <w:p w14:paraId="7B6B6954" w14:textId="77777777" w:rsidR="003C3B7C" w:rsidRPr="00F913D8" w:rsidRDefault="003C3B7C" w:rsidP="00D631A2"/>
    <w:p w14:paraId="62B4C801" w14:textId="77777777" w:rsidR="003C3B7C" w:rsidRPr="00F913D8" w:rsidRDefault="003C3B7C" w:rsidP="00D631A2"/>
    <w:p w14:paraId="4C69BE61" w14:textId="77777777" w:rsidR="003C3B7C" w:rsidRDefault="003C3B7C" w:rsidP="00397D5B">
      <w:pPr>
        <w:pStyle w:val="BodyText"/>
      </w:pPr>
    </w:p>
    <w:p w14:paraId="0FB97E49" w14:textId="77777777" w:rsidR="003C3B7C" w:rsidRPr="00F913D8" w:rsidRDefault="003C3B7C" w:rsidP="00397D5B">
      <w:pPr>
        <w:pStyle w:val="BodyText"/>
      </w:pPr>
      <w:r w:rsidRPr="00F913D8">
        <w:t>For further information on Human Factors please refer to the book Human</w:t>
      </w:r>
      <w:r>
        <w:t xml:space="preserve"> Factors in the Maritime Domain,</w:t>
      </w:r>
      <w:r w:rsidR="00131255">
        <w:t xml:space="preserve"> </w:t>
      </w:r>
      <w:r w:rsidRPr="00F913D8">
        <w:t xml:space="preserve">ISBN 9781420043419, CBS Press, 2008 by Michelle Grech, Tim Horberry and Thomas Koester. </w:t>
      </w:r>
      <w:r w:rsidR="00EE34DE">
        <w:t xml:space="preserve"> </w:t>
      </w:r>
      <w:r w:rsidRPr="00F913D8">
        <w:t>The application of the Septigon Model and other relevant Human Factors aspec</w:t>
      </w:r>
      <w:r>
        <w:t>ts are described in this book.</w:t>
      </w:r>
    </w:p>
    <w:p w14:paraId="5A2E7156" w14:textId="77777777" w:rsidR="003C3B7C" w:rsidRPr="00F913D8" w:rsidRDefault="003C3B7C" w:rsidP="00397D5B">
      <w:pPr>
        <w:pStyle w:val="BodyText"/>
      </w:pPr>
    </w:p>
    <w:p w14:paraId="42BEE0A3" w14:textId="77777777" w:rsidR="003C3B7C" w:rsidRPr="00F913D8" w:rsidRDefault="003C3B7C" w:rsidP="00397D5B">
      <w:pPr>
        <w:pStyle w:val="BodyText"/>
      </w:pPr>
      <w:r w:rsidRPr="00F913D8">
        <w:br w:type="page"/>
      </w:r>
    </w:p>
    <w:p w14:paraId="2FBC9260" w14:textId="77777777" w:rsidR="003C3B7C" w:rsidRDefault="003C3B7C" w:rsidP="007F4371">
      <w:pPr>
        <w:pStyle w:val="Annex"/>
      </w:pPr>
      <w:bookmarkStart w:id="89" w:name="_Toc228439115"/>
      <w:r w:rsidRPr="00F913D8">
        <w:lastRenderedPageBreak/>
        <w:t>R</w:t>
      </w:r>
      <w:r w:rsidR="00AC4B54">
        <w:t>isk</w:t>
      </w:r>
      <w:r w:rsidRPr="00F913D8">
        <w:t xml:space="preserve"> T</w:t>
      </w:r>
      <w:r w:rsidR="00AC4B54">
        <w:t>erminology</w:t>
      </w:r>
      <w:bookmarkEnd w:id="89"/>
    </w:p>
    <w:p w14:paraId="70483973" w14:textId="77777777" w:rsidR="003C3B7C" w:rsidRPr="00827D8F" w:rsidRDefault="00407B16" w:rsidP="00397D5B">
      <w:pPr>
        <w:pStyle w:val="BodyText"/>
        <w:rPr>
          <w:b/>
        </w:rPr>
      </w:pPr>
      <w:r w:rsidRPr="00827D8F">
        <w:t xml:space="preserve">Some of the terms listed below are taken from the </w:t>
      </w:r>
      <w:r w:rsidR="003C3B7C" w:rsidRPr="00827D8F">
        <w:t>FSA published by the IACS</w:t>
      </w:r>
      <w:r w:rsidR="003C3B7C" w:rsidRPr="00827D8F">
        <w:rPr>
          <w:rStyle w:val="FootnoteReference"/>
        </w:rPr>
        <w:footnoteReference w:id="2"/>
      </w:r>
      <w:r w:rsidR="003C3B7C" w:rsidRPr="00827D8F">
        <w:t>, the International Associati</w:t>
      </w:r>
      <w:r w:rsidR="00EE34DE">
        <w:t>on of Classification Societies.</w:t>
      </w:r>
    </w:p>
    <w:p w14:paraId="1DD0E30C" w14:textId="77777777" w:rsidR="00407B16" w:rsidRPr="00827D8F" w:rsidRDefault="00407B16" w:rsidP="00397D5B">
      <w:pPr>
        <w:pStyle w:val="BodyText"/>
      </w:pPr>
      <w:r w:rsidRPr="00827D8F">
        <w:rPr>
          <w:b/>
        </w:rPr>
        <w:t xml:space="preserve">Accident - </w:t>
      </w:r>
      <w:r w:rsidRPr="00827D8F">
        <w:t>An unintended event involving fatality, injury, ship loss or damage, other property loss, damage or environmental damage.</w:t>
      </w:r>
    </w:p>
    <w:p w14:paraId="71A2F6FB" w14:textId="77777777" w:rsidR="00407B16" w:rsidRPr="00827D8F" w:rsidRDefault="00407B16" w:rsidP="00397D5B">
      <w:pPr>
        <w:pStyle w:val="BodyText"/>
      </w:pPr>
      <w:r w:rsidRPr="00827D8F">
        <w:rPr>
          <w:b/>
        </w:rPr>
        <w:t xml:space="preserve">Accident category (collision, grounding, contact and foundering) - </w:t>
      </w:r>
      <w:r w:rsidRPr="00827D8F">
        <w:t xml:space="preserve">A designation of accidents according to their nature, e.g. fire, collision, grounding, etc.  </w:t>
      </w:r>
      <w:r w:rsidRPr="00827D8F">
        <w:rPr>
          <w:i/>
          <w:iCs/>
        </w:rPr>
        <w:t>For example:</w:t>
      </w:r>
      <w:r w:rsidRPr="00827D8F">
        <w:t xml:space="preserve"> </w:t>
      </w:r>
    </w:p>
    <w:p w14:paraId="13EA0129" w14:textId="77777777" w:rsidR="00407B16" w:rsidRPr="00827D8F" w:rsidRDefault="00407B16" w:rsidP="00E5122C">
      <w:pPr>
        <w:pStyle w:val="Bullet1"/>
      </w:pPr>
      <w:r w:rsidRPr="00827D8F">
        <w:rPr>
          <w:b/>
        </w:rPr>
        <w:t>Collision</w:t>
      </w:r>
      <w:r w:rsidRPr="00827D8F">
        <w:t>: striking or being struck by another ship, regardless of whether under way, anchored or moored (this category does not inclu</w:t>
      </w:r>
      <w:r w:rsidR="00EE34DE">
        <w:t>de striking underwater wrecks)</w:t>
      </w:r>
      <w:r w:rsidR="00131255">
        <w:t>;</w:t>
      </w:r>
    </w:p>
    <w:p w14:paraId="133B2CAF" w14:textId="3C2C291F" w:rsidR="00407B16" w:rsidRPr="00827D8F" w:rsidRDefault="00407B16" w:rsidP="00E5122C">
      <w:pPr>
        <w:pStyle w:val="Bullet1"/>
      </w:pPr>
      <w:r w:rsidRPr="00827D8F">
        <w:rPr>
          <w:b/>
        </w:rPr>
        <w:t>Grounding</w:t>
      </w:r>
      <w:r w:rsidRPr="00827D8F">
        <w:t>: being aground or hitting/touching shore or sea bottom or und</w:t>
      </w:r>
      <w:r w:rsidR="00323C58">
        <w:t>erwater objects (wrecks, etc.);</w:t>
      </w:r>
    </w:p>
    <w:p w14:paraId="602DDE2F" w14:textId="77777777" w:rsidR="00407B16" w:rsidRPr="00827D8F" w:rsidRDefault="00407B16" w:rsidP="00E5122C">
      <w:pPr>
        <w:pStyle w:val="Bullet1"/>
      </w:pPr>
      <w:r w:rsidRPr="00827D8F">
        <w:rPr>
          <w:b/>
        </w:rPr>
        <w:t>Contact</w:t>
      </w:r>
      <w:r w:rsidRPr="00827D8F">
        <w:t>: striking any fixed or floating object other than those included under collision or grounding</w:t>
      </w:r>
      <w:r w:rsidR="00131255">
        <w:t>;</w:t>
      </w:r>
    </w:p>
    <w:p w14:paraId="5AB19C25" w14:textId="77777777" w:rsidR="00407B16" w:rsidRPr="00827D8F" w:rsidRDefault="00407B16" w:rsidP="00E5122C">
      <w:pPr>
        <w:pStyle w:val="Bullet1"/>
      </w:pPr>
      <w:r w:rsidRPr="00827D8F">
        <w:rPr>
          <w:b/>
        </w:rPr>
        <w:t>Foundering</w:t>
      </w:r>
      <w:r w:rsidRPr="00827D8F">
        <w:t>: sinking as a result of heavy weather, springing of leaks, breaking into two, etc.)</w:t>
      </w:r>
      <w:r w:rsidR="00EE34DE">
        <w:t>.</w:t>
      </w:r>
    </w:p>
    <w:p w14:paraId="6AC026EF" w14:textId="78607E44" w:rsidR="003C3B7C" w:rsidRPr="00827D8F" w:rsidRDefault="003C3B7C" w:rsidP="00397D5B">
      <w:pPr>
        <w:pStyle w:val="BodyText"/>
      </w:pPr>
      <w:r w:rsidRPr="00827D8F">
        <w:rPr>
          <w:b/>
        </w:rPr>
        <w:t>Aid</w:t>
      </w:r>
      <w:r w:rsidR="00037DF7">
        <w:rPr>
          <w:b/>
        </w:rPr>
        <w:t>s</w:t>
      </w:r>
      <w:r w:rsidRPr="00827D8F">
        <w:rPr>
          <w:b/>
        </w:rPr>
        <w:t xml:space="preserve"> to </w:t>
      </w:r>
      <w:r w:rsidR="00037DF7">
        <w:rPr>
          <w:b/>
        </w:rPr>
        <w:t>N</w:t>
      </w:r>
      <w:r w:rsidRPr="00827D8F">
        <w:rPr>
          <w:b/>
        </w:rPr>
        <w:t xml:space="preserve">avigation </w:t>
      </w:r>
      <w:r w:rsidRPr="00827D8F">
        <w:t>– any device or system, external to a vessel, which is provided to help a mariner determine position and course, to warn of dangers or of obstructions, or to give advice about the location of a best or preferred route.</w:t>
      </w:r>
    </w:p>
    <w:p w14:paraId="68A28373" w14:textId="27858A80" w:rsidR="003C3B7C" w:rsidRPr="00827D8F" w:rsidRDefault="003C3B7C" w:rsidP="00E5122C">
      <w:pPr>
        <w:pStyle w:val="Bullet1"/>
      </w:pPr>
      <w:r w:rsidRPr="00827D8F">
        <w:rPr>
          <w:b/>
        </w:rPr>
        <w:t>Physical AtoN</w:t>
      </w:r>
      <w:r w:rsidRPr="00827D8F">
        <w:t xml:space="preserve"> – any physical AtoN which exists in the waterway</w:t>
      </w:r>
      <w:r w:rsidR="00037DF7">
        <w:t>,</w:t>
      </w:r>
      <w:r w:rsidRPr="00827D8F">
        <w:t xml:space="preserve"> such </w:t>
      </w:r>
      <w:r w:rsidR="009461D7">
        <w:t xml:space="preserve">as </w:t>
      </w:r>
      <w:r w:rsidRPr="00827D8F">
        <w:t>buoys</w:t>
      </w:r>
      <w:r w:rsidR="009461D7">
        <w:t>,</w:t>
      </w:r>
      <w:r w:rsidRPr="00827D8F">
        <w:t xml:space="preserve"> beacons, lights, and lighthouses</w:t>
      </w:r>
      <w:r w:rsidR="00131255">
        <w:t>;</w:t>
      </w:r>
    </w:p>
    <w:p w14:paraId="3D99D0CF" w14:textId="7ADD981A" w:rsidR="003C3B7C" w:rsidRPr="00827D8F" w:rsidRDefault="003C3B7C" w:rsidP="00E5122C">
      <w:pPr>
        <w:pStyle w:val="Bullet1"/>
        <w:rPr>
          <w:b/>
        </w:rPr>
      </w:pPr>
      <w:r w:rsidRPr="00827D8F">
        <w:rPr>
          <w:b/>
        </w:rPr>
        <w:t>Electronic AtoN</w:t>
      </w:r>
      <w:r w:rsidRPr="00827D8F">
        <w:t xml:space="preserve"> – any form of electronic AtoN </w:t>
      </w:r>
      <w:r w:rsidR="00323C58">
        <w:t>that</w:t>
      </w:r>
      <w:r w:rsidRPr="00827D8F">
        <w:t xml:space="preserve"> is portrayed on an electronic navigation system, such as, AIS AtoN (real, monitored and predicted synthetic, and virtual).</w:t>
      </w:r>
    </w:p>
    <w:p w14:paraId="50EC5C9B" w14:textId="77777777" w:rsidR="00F15E90" w:rsidRPr="00827D8F" w:rsidRDefault="00F15E90" w:rsidP="00397D5B">
      <w:pPr>
        <w:pStyle w:val="BodyText"/>
      </w:pPr>
      <w:r w:rsidRPr="00827D8F">
        <w:rPr>
          <w:b/>
        </w:rPr>
        <w:t>Consequence</w:t>
      </w:r>
      <w:r w:rsidRPr="00827D8F">
        <w:t xml:space="preserve"> - The outcome of an accident, there may be different possible consequences, e.g. human fatalities (or injuries), environmental pollution, loss / damage to property</w:t>
      </w:r>
    </w:p>
    <w:p w14:paraId="16A9841F" w14:textId="77777777" w:rsidR="003C3B7C" w:rsidRPr="00827D8F" w:rsidRDefault="003C3B7C" w:rsidP="00397D5B">
      <w:pPr>
        <w:pStyle w:val="BodyText"/>
      </w:pPr>
      <w:r w:rsidRPr="00827D8F">
        <w:rPr>
          <w:b/>
        </w:rPr>
        <w:t xml:space="preserve">Decision-maker </w:t>
      </w:r>
      <w:r w:rsidRPr="00827D8F">
        <w:t>– a person or group with the power or authority to make decisions.</w:t>
      </w:r>
    </w:p>
    <w:p w14:paraId="003E5CA0" w14:textId="77777777" w:rsidR="003C3B7C" w:rsidRPr="00827D8F" w:rsidRDefault="003C3B7C" w:rsidP="00397D5B">
      <w:pPr>
        <w:pStyle w:val="BodyText"/>
      </w:pPr>
      <w:r w:rsidRPr="00827D8F">
        <w:rPr>
          <w:b/>
        </w:rPr>
        <w:t xml:space="preserve">Dialogue </w:t>
      </w:r>
      <w:r w:rsidRPr="00827D8F">
        <w:t>– a process for two-way communication that fosters shared understanding</w:t>
      </w:r>
      <w:proofErr w:type="gramStart"/>
      <w:r w:rsidRPr="00827D8F">
        <w:t xml:space="preserve">. </w:t>
      </w:r>
      <w:proofErr w:type="gramEnd"/>
      <w:r w:rsidRPr="00827D8F">
        <w:t>It is supported by information.</w:t>
      </w:r>
    </w:p>
    <w:p w14:paraId="737424E9" w14:textId="77777777" w:rsidR="003C3B7C" w:rsidRPr="00E804AC" w:rsidRDefault="00BF1228" w:rsidP="00397D5B">
      <w:pPr>
        <w:pStyle w:val="BodyText"/>
      </w:pPr>
      <w:proofErr w:type="gramStart"/>
      <w:r w:rsidRPr="00827D8F">
        <w:rPr>
          <w:b/>
        </w:rPr>
        <w:t>e</w:t>
      </w:r>
      <w:proofErr w:type="gramEnd"/>
      <w:r w:rsidRPr="00827D8F">
        <w:rPr>
          <w:b/>
        </w:rPr>
        <w:t>-Navigation</w:t>
      </w:r>
      <w:r w:rsidR="003C3B7C" w:rsidRPr="00827D8F">
        <w:t xml:space="preserve"> – is </w:t>
      </w:r>
      <w:r w:rsidR="009F1A58" w:rsidRPr="00827D8F">
        <w:t xml:space="preserve">defined by the IMO as </w:t>
      </w:r>
      <w:r w:rsidR="003C3B7C" w:rsidRPr="00827D8F">
        <w:t>the harmonised collection, integration, exchange, presentation and analysis of maritime information on</w:t>
      </w:r>
      <w:r w:rsidR="009F1A58" w:rsidRPr="00827D8F">
        <w:t xml:space="preserve"> </w:t>
      </w:r>
      <w:r w:rsidR="003C3B7C" w:rsidRPr="00827D8F">
        <w:t xml:space="preserve">board and ashore by electronic means to enhance berth to berth navigation and related services, for safety and security at sea and </w:t>
      </w:r>
      <w:r w:rsidR="003C3B7C" w:rsidRPr="00E804AC">
        <w:t>protection of the marine environment.</w:t>
      </w:r>
    </w:p>
    <w:p w14:paraId="491F0B52" w14:textId="470212D1" w:rsidR="00037DF7" w:rsidRDefault="00037DF7" w:rsidP="00397D5B">
      <w:pPr>
        <w:pStyle w:val="BodyText"/>
      </w:pPr>
      <w:r>
        <w:t>Note:</w:t>
      </w:r>
    </w:p>
    <w:p w14:paraId="49B90717" w14:textId="77777777" w:rsidR="009F1A58" w:rsidRPr="00827D8F" w:rsidRDefault="009F1A58" w:rsidP="00397D5B">
      <w:pPr>
        <w:pStyle w:val="BodyText"/>
      </w:pPr>
      <w:r w:rsidRPr="00E804AC">
        <w:t>It should be noted that the term e-Navigation is often used in a generic sense by equipment and service providers.  This claim should be seen as an aspiration, rather than an indication of compliance.</w:t>
      </w:r>
    </w:p>
    <w:p w14:paraId="5A51DCBD" w14:textId="77777777" w:rsidR="00F15E90" w:rsidRPr="00827D8F" w:rsidRDefault="00F15E90" w:rsidP="00397D5B">
      <w:pPr>
        <w:pStyle w:val="BodyText"/>
      </w:pPr>
      <w:r w:rsidRPr="00827D8F">
        <w:rPr>
          <w:b/>
        </w:rPr>
        <w:t>Frequency</w:t>
      </w:r>
      <w:r w:rsidRPr="00827D8F">
        <w:t xml:space="preserve"> - The number of occurrences per unit time (e.g. per year).</w:t>
      </w:r>
    </w:p>
    <w:p w14:paraId="118E2145" w14:textId="77777777" w:rsidR="003C3B7C" w:rsidRPr="00827D8F" w:rsidRDefault="003C3B7C" w:rsidP="00397D5B">
      <w:pPr>
        <w:pStyle w:val="BodyText"/>
      </w:pPr>
      <w:r w:rsidRPr="00827D8F">
        <w:rPr>
          <w:b/>
        </w:rPr>
        <w:t xml:space="preserve">Hazard </w:t>
      </w:r>
      <w:r w:rsidRPr="00827D8F">
        <w:t>– an unwanted event or occurrence, a source of potential harm, or a situation with a potential for causing harm, in terms of human injury; damage to health, property, the environment, and other things of value; or some combination of these.</w:t>
      </w:r>
    </w:p>
    <w:p w14:paraId="149F090B" w14:textId="77777777" w:rsidR="00F15E90" w:rsidRPr="00827D8F" w:rsidRDefault="003C3B7C" w:rsidP="00397D5B">
      <w:pPr>
        <w:pStyle w:val="BodyText"/>
        <w:rPr>
          <w:b/>
        </w:rPr>
      </w:pPr>
      <w:r w:rsidRPr="00827D8F">
        <w:rPr>
          <w:b/>
        </w:rPr>
        <w:t xml:space="preserve">Hazard identification </w:t>
      </w:r>
      <w:r w:rsidRPr="00827D8F">
        <w:t>–</w:t>
      </w:r>
      <w:r w:rsidR="00EE34DE">
        <w:t xml:space="preserve"> </w:t>
      </w:r>
      <w:r w:rsidRPr="00827D8F">
        <w:t>the process of recognizing that a hazard exists a</w:t>
      </w:r>
      <w:r w:rsidR="00F15E90" w:rsidRPr="00827D8F">
        <w:t>nd defining its characteristics</w:t>
      </w:r>
    </w:p>
    <w:p w14:paraId="342AAE95" w14:textId="77777777" w:rsidR="003C3B7C" w:rsidRPr="00827D8F" w:rsidRDefault="00F15E90" w:rsidP="00397D5B">
      <w:pPr>
        <w:pStyle w:val="BodyText"/>
      </w:pPr>
      <w:r w:rsidRPr="00827D8F">
        <w:rPr>
          <w:b/>
        </w:rPr>
        <w:t xml:space="preserve">Human Factor - </w:t>
      </w:r>
      <w:r w:rsidRPr="00827D8F">
        <w:t>The discipline concerned with the design &amp; operation of technological and organizational systems to achieve proper adaptation of human tasks</w:t>
      </w:r>
      <w:proofErr w:type="gramStart"/>
      <w:r w:rsidRPr="00827D8F">
        <w:t xml:space="preserve">. </w:t>
      </w:r>
      <w:proofErr w:type="gramEnd"/>
      <w:r w:rsidRPr="00827D8F">
        <w:t xml:space="preserve">[Taken from Loss Prevention </w:t>
      </w:r>
      <w:r w:rsidRPr="00827D8F">
        <w:lastRenderedPageBreak/>
        <w:t>in the Process Industries, F.P. Lees, Vol. 1, Chapter 14, 14/5</w:t>
      </w:r>
      <w:proofErr w:type="gramStart"/>
      <w:r w:rsidRPr="00827D8F">
        <w:t>]</w:t>
      </w:r>
      <w:r w:rsidR="00131255">
        <w:t xml:space="preserve"> </w:t>
      </w:r>
      <w:proofErr w:type="gramEnd"/>
      <w:r w:rsidRPr="00827D8F">
        <w:t>Human Factors are dealt with through ergonomic principles</w:t>
      </w:r>
    </w:p>
    <w:p w14:paraId="64785DD2" w14:textId="77777777" w:rsidR="00F15E90" w:rsidRPr="00827D8F" w:rsidRDefault="00F15E90" w:rsidP="00397D5B">
      <w:pPr>
        <w:pStyle w:val="BodyText"/>
      </w:pPr>
      <w:r w:rsidRPr="00827D8F">
        <w:rPr>
          <w:b/>
        </w:rPr>
        <w:t xml:space="preserve">Incident - </w:t>
      </w:r>
      <w:r w:rsidRPr="00827D8F">
        <w:t>An unforeseen or unexpected event which may have the potential to become an accident but in which injury to personnel and/or damage to ship or to the environment does not materialize or remained minor.</w:t>
      </w:r>
    </w:p>
    <w:p w14:paraId="78B43D5E" w14:textId="77777777" w:rsidR="00F15E90" w:rsidRPr="00827D8F" w:rsidRDefault="00F15E90" w:rsidP="00397D5B">
      <w:pPr>
        <w:pStyle w:val="BodyText"/>
        <w:rPr>
          <w:b/>
        </w:rPr>
      </w:pPr>
      <w:r w:rsidRPr="00827D8F">
        <w:rPr>
          <w:b/>
        </w:rPr>
        <w:t xml:space="preserve">Initiating event – </w:t>
      </w:r>
      <w:r w:rsidRPr="00827D8F">
        <w:t>The first of a sequence of events leading to a hazardous situation or accident</w:t>
      </w:r>
      <w:r w:rsidR="00EE34DE">
        <w:t>.</w:t>
      </w:r>
    </w:p>
    <w:p w14:paraId="35A3378F" w14:textId="77777777" w:rsidR="003C3B7C" w:rsidRPr="00827D8F" w:rsidRDefault="003C3B7C" w:rsidP="00397D5B">
      <w:pPr>
        <w:pStyle w:val="BodyText"/>
      </w:pPr>
      <w:r w:rsidRPr="00827D8F">
        <w:rPr>
          <w:b/>
        </w:rPr>
        <w:t xml:space="preserve">Loss </w:t>
      </w:r>
      <w:r w:rsidRPr="00827D8F">
        <w:t>– an injury or damage to health, property, the environment, or something else of value.</w:t>
      </w:r>
    </w:p>
    <w:p w14:paraId="51973EE4" w14:textId="77777777" w:rsidR="003C3B7C" w:rsidRPr="00827D8F" w:rsidRDefault="003C3B7C" w:rsidP="00397D5B">
      <w:pPr>
        <w:pStyle w:val="BodyText"/>
      </w:pPr>
      <w:r w:rsidRPr="00827D8F">
        <w:rPr>
          <w:b/>
        </w:rPr>
        <w:t xml:space="preserve">Organization </w:t>
      </w:r>
      <w:r w:rsidRPr="00827D8F">
        <w:t>– a company, corporation, firm, enterprise, authority, agency or institution, or part thereof, whether incorporated or not, public or private, that has its own functions and administration.</w:t>
      </w:r>
    </w:p>
    <w:p w14:paraId="325497C8" w14:textId="77777777" w:rsidR="003C3B7C" w:rsidRPr="00827D8F" w:rsidRDefault="003C3B7C" w:rsidP="00397D5B">
      <w:pPr>
        <w:pStyle w:val="BodyText"/>
      </w:pPr>
      <w:r w:rsidRPr="00827D8F">
        <w:rPr>
          <w:b/>
        </w:rPr>
        <w:t xml:space="preserve">Residual risk </w:t>
      </w:r>
      <w:r w:rsidRPr="00827D8F">
        <w:t>– the risk remaining after all risk control strategies have been applied.</w:t>
      </w:r>
    </w:p>
    <w:p w14:paraId="724F9D28" w14:textId="77777777" w:rsidR="003C3B7C" w:rsidRPr="00827D8F" w:rsidRDefault="003C3B7C" w:rsidP="00397D5B">
      <w:pPr>
        <w:pStyle w:val="BodyText"/>
      </w:pPr>
      <w:r w:rsidRPr="00827D8F">
        <w:rPr>
          <w:b/>
        </w:rPr>
        <w:t xml:space="preserve">Risk </w:t>
      </w:r>
      <w:r w:rsidRPr="00827D8F">
        <w:t>–</w:t>
      </w:r>
      <w:r w:rsidR="00F15E90" w:rsidRPr="00827D8F">
        <w:t xml:space="preserve"> </w:t>
      </w:r>
      <w:r w:rsidRPr="00827D8F">
        <w:t xml:space="preserve">the </w:t>
      </w:r>
      <w:r w:rsidR="00F15E90" w:rsidRPr="00827D8F">
        <w:t xml:space="preserve">Risk is a measure of the likelihood that an undesirable event will occur together with a measure of the resulting consequence within a specified time i.e. the combination of the frequency and the severity of the consequence. </w:t>
      </w:r>
      <w:r w:rsidR="00131255">
        <w:t xml:space="preserve"> </w:t>
      </w:r>
      <w:r w:rsidR="00F15E90" w:rsidRPr="00827D8F">
        <w:t>This can be either a quantitative or qualitative measure.</w:t>
      </w:r>
    </w:p>
    <w:p w14:paraId="734D0F00" w14:textId="77777777" w:rsidR="003C3B7C" w:rsidRPr="00827D8F" w:rsidRDefault="003C3B7C" w:rsidP="00397D5B">
      <w:pPr>
        <w:pStyle w:val="BodyText"/>
      </w:pPr>
      <w:r w:rsidRPr="00827D8F">
        <w:rPr>
          <w:b/>
        </w:rPr>
        <w:t xml:space="preserve">Risk assessment </w:t>
      </w:r>
      <w:r w:rsidRPr="00827D8F">
        <w:t>– as used here, it is meant to include the overall process of risk estimation and risk evaluation.</w:t>
      </w:r>
    </w:p>
    <w:p w14:paraId="6E455C6C" w14:textId="77777777" w:rsidR="00F17541" w:rsidRDefault="003C3B7C" w:rsidP="00397D5B">
      <w:pPr>
        <w:pStyle w:val="BodyText"/>
      </w:pPr>
      <w:r w:rsidRPr="00827D8F">
        <w:rPr>
          <w:b/>
        </w:rPr>
        <w:t xml:space="preserve">Risk consultation </w:t>
      </w:r>
      <w:r w:rsidRPr="00827D8F">
        <w:t>– any two-way communication between stakeholders about the existence, nature, form, seve</w:t>
      </w:r>
      <w:r w:rsidR="00F17541">
        <w:t>rity, or acceptability of risks</w:t>
      </w:r>
    </w:p>
    <w:p w14:paraId="75F78AF3" w14:textId="77777777" w:rsidR="003C3B7C" w:rsidRPr="00827D8F" w:rsidRDefault="003C3B7C" w:rsidP="00397D5B">
      <w:pPr>
        <w:pStyle w:val="BodyText"/>
      </w:pPr>
      <w:r w:rsidRPr="00827D8F">
        <w:rPr>
          <w:b/>
        </w:rPr>
        <w:t xml:space="preserve">Risk control option </w:t>
      </w:r>
      <w:r w:rsidRPr="00827D8F">
        <w:t>– an action intended to reduce the frequency and/or severity of injury or loss, including a decision not to pursue the action.</w:t>
      </w:r>
    </w:p>
    <w:p w14:paraId="349A85E3" w14:textId="77777777" w:rsidR="003C3B7C" w:rsidRPr="00827D8F" w:rsidRDefault="003C3B7C" w:rsidP="00397D5B">
      <w:pPr>
        <w:pStyle w:val="BodyText"/>
      </w:pPr>
      <w:r w:rsidRPr="00827D8F">
        <w:rPr>
          <w:b/>
        </w:rPr>
        <w:t xml:space="preserve">Risk control strategy </w:t>
      </w:r>
      <w:r w:rsidRPr="00827D8F">
        <w:t>– a program that may include the application of several risk control options.</w:t>
      </w:r>
    </w:p>
    <w:p w14:paraId="270F27D0" w14:textId="77777777" w:rsidR="003C3B7C" w:rsidRPr="00827D8F" w:rsidRDefault="003C3B7C" w:rsidP="00397D5B">
      <w:pPr>
        <w:pStyle w:val="BodyText"/>
      </w:pPr>
      <w:r w:rsidRPr="00827D8F">
        <w:rPr>
          <w:b/>
        </w:rPr>
        <w:t xml:space="preserve">Risk estimation </w:t>
      </w:r>
      <w:r w:rsidRPr="00827D8F">
        <w:t>– the activity of estimating the frequency or probability and consequence of risk scenarios, including a consideration of the uncertainty of the estimates.</w:t>
      </w:r>
    </w:p>
    <w:p w14:paraId="0B7721F2" w14:textId="77777777" w:rsidR="003C3B7C" w:rsidRPr="00827D8F" w:rsidRDefault="003C3B7C" w:rsidP="00397D5B">
      <w:pPr>
        <w:pStyle w:val="BodyText"/>
      </w:pPr>
      <w:r w:rsidRPr="00827D8F">
        <w:rPr>
          <w:b/>
        </w:rPr>
        <w:t xml:space="preserve">Risk evaluation </w:t>
      </w:r>
      <w:r w:rsidRPr="00827D8F">
        <w:t>– the process by which risks are examined in terms of magnitude and distribution, and evaluated in terms of acceptability considering the needs, issues, and concerns of stakeholders.</w:t>
      </w:r>
    </w:p>
    <w:p w14:paraId="745DEA0C" w14:textId="77777777" w:rsidR="00827D8F" w:rsidRPr="00827D8F" w:rsidRDefault="00827D8F" w:rsidP="00397D5B">
      <w:pPr>
        <w:pStyle w:val="BodyText"/>
        <w:rPr>
          <w:b/>
        </w:rPr>
      </w:pPr>
      <w:r w:rsidRPr="00827D8F">
        <w:rPr>
          <w:b/>
          <w:bCs/>
        </w:rPr>
        <w:t>Risk Identification</w:t>
      </w:r>
      <w:r w:rsidRPr="00827D8F">
        <w:rPr>
          <w:b/>
        </w:rPr>
        <w:t xml:space="preserve"> – </w:t>
      </w:r>
      <w:r w:rsidRPr="00827D8F">
        <w:t>the process of recognizing that a risk exists and defining its characteristics.</w:t>
      </w:r>
    </w:p>
    <w:p w14:paraId="51E8C3D9" w14:textId="77777777" w:rsidR="003C3B7C" w:rsidRPr="00827D8F" w:rsidRDefault="003C3B7C" w:rsidP="00397D5B">
      <w:pPr>
        <w:pStyle w:val="BodyText"/>
      </w:pPr>
      <w:r w:rsidRPr="00827D8F">
        <w:rPr>
          <w:b/>
        </w:rPr>
        <w:t xml:space="preserve">Risk management </w:t>
      </w:r>
      <w:r w:rsidRPr="00827D8F">
        <w:t>– the systematic application of management policies, procedures, and practices to the tasks of analysing, evaluating, controlling, and communicating about risk issues.</w:t>
      </w:r>
    </w:p>
    <w:p w14:paraId="69AE2E7A" w14:textId="77777777" w:rsidR="003C3B7C" w:rsidRPr="00827D8F" w:rsidRDefault="003C3B7C" w:rsidP="00397D5B">
      <w:pPr>
        <w:pStyle w:val="BodyText"/>
      </w:pPr>
      <w:r w:rsidRPr="00827D8F">
        <w:rPr>
          <w:b/>
        </w:rPr>
        <w:t xml:space="preserve">Risk perception </w:t>
      </w:r>
      <w:r w:rsidRPr="00827D8F">
        <w:t>– the significance assigned to risks by stakeholders.</w:t>
      </w:r>
      <w:r w:rsidR="00131255">
        <w:t xml:space="preserve"> </w:t>
      </w:r>
      <w:r w:rsidRPr="00827D8F">
        <w:t xml:space="preserve"> This perception is derived from the stakeholders' expressed needs, issues, and concerns.</w:t>
      </w:r>
    </w:p>
    <w:p w14:paraId="5A39E592" w14:textId="77777777" w:rsidR="003C3B7C" w:rsidRPr="00827D8F" w:rsidRDefault="003C3B7C" w:rsidP="00397D5B">
      <w:pPr>
        <w:pStyle w:val="BodyText"/>
      </w:pPr>
      <w:r w:rsidRPr="00827D8F">
        <w:rPr>
          <w:b/>
        </w:rPr>
        <w:t>Risk reduction</w:t>
      </w:r>
      <w:r w:rsidRPr="00827D8F">
        <w:t xml:space="preserve"> – actions taken to lessen the frequency, negative consequences, or both, of a particular risk.</w:t>
      </w:r>
    </w:p>
    <w:p w14:paraId="7A28F76A" w14:textId="77777777" w:rsidR="003C3B7C" w:rsidRPr="00827D8F" w:rsidRDefault="003C3B7C" w:rsidP="00397D5B">
      <w:pPr>
        <w:pStyle w:val="BodyText"/>
      </w:pPr>
      <w:r w:rsidRPr="00827D8F">
        <w:rPr>
          <w:b/>
        </w:rPr>
        <w:t xml:space="preserve">Risk scenario </w:t>
      </w:r>
      <w:r w:rsidRPr="00827D8F">
        <w:t>– a defined sequence of events with associat</w:t>
      </w:r>
      <w:r w:rsidR="00827D8F" w:rsidRPr="00827D8F">
        <w:t>ed frequencies and consequences</w:t>
      </w:r>
    </w:p>
    <w:p w14:paraId="10A8947F" w14:textId="77777777" w:rsidR="00827D8F" w:rsidRPr="00827D8F" w:rsidRDefault="00827D8F" w:rsidP="00397D5B">
      <w:pPr>
        <w:pStyle w:val="BodyText"/>
        <w:rPr>
          <w:b/>
        </w:rPr>
      </w:pPr>
      <w:r w:rsidRPr="00827D8F">
        <w:rPr>
          <w:b/>
        </w:rPr>
        <w:t xml:space="preserve">Safety – </w:t>
      </w:r>
      <w:r w:rsidRPr="00827D8F">
        <w:t>Absence of unacceptable levels of risk to life, limb and health (from unwillful acts).</w:t>
      </w:r>
    </w:p>
    <w:p w14:paraId="2E5590B3" w14:textId="77777777" w:rsidR="00827D8F" w:rsidRPr="00827D8F" w:rsidRDefault="00827D8F" w:rsidP="00397D5B">
      <w:pPr>
        <w:pStyle w:val="BodyText"/>
      </w:pPr>
      <w:r w:rsidRPr="00827D8F">
        <w:rPr>
          <w:b/>
        </w:rPr>
        <w:t>Security</w:t>
      </w:r>
      <w:r w:rsidRPr="00827D8F">
        <w:t xml:space="preserve"> - Absence of risk to life, health, property and environment from willful acts of individual(s).</w:t>
      </w:r>
    </w:p>
    <w:p w14:paraId="239CDE39" w14:textId="77777777" w:rsidR="00827D8F" w:rsidRPr="00827D8F" w:rsidRDefault="00827D8F" w:rsidP="00397D5B">
      <w:pPr>
        <w:pStyle w:val="BodyText"/>
      </w:pPr>
      <w:proofErr w:type="gramStart"/>
      <w:r w:rsidRPr="00827D8F">
        <w:rPr>
          <w:b/>
        </w:rPr>
        <w:t>Societal Risk</w:t>
      </w:r>
      <w:r w:rsidRPr="00827D8F">
        <w:t xml:space="preserve"> - Average risk, in terms of fatalities, of groups of people exposed to an accident scenario</w:t>
      </w:r>
      <w:r w:rsidR="00F8334D">
        <w:t>.</w:t>
      </w:r>
      <w:proofErr w:type="gramEnd"/>
      <w:r w:rsidRPr="00827D8F">
        <w:t xml:space="preserve"> </w:t>
      </w:r>
    </w:p>
    <w:p w14:paraId="5405F737" w14:textId="77777777" w:rsidR="003C3B7C" w:rsidRPr="00827D8F" w:rsidRDefault="00827D8F" w:rsidP="00397D5B">
      <w:pPr>
        <w:pStyle w:val="BodyText"/>
      </w:pPr>
      <w:r w:rsidRPr="00827D8F">
        <w:rPr>
          <w:b/>
        </w:rPr>
        <w:t>S</w:t>
      </w:r>
      <w:r w:rsidR="003C3B7C" w:rsidRPr="00827D8F">
        <w:rPr>
          <w:b/>
        </w:rPr>
        <w:t xml:space="preserve">takeholder </w:t>
      </w:r>
      <w:r w:rsidR="003C3B7C" w:rsidRPr="00827D8F">
        <w:t xml:space="preserve">– any individual, group, or organization able to affect, be affected by, or believe it might be affected by, a decision or activity. </w:t>
      </w:r>
      <w:r w:rsidR="00131255">
        <w:t xml:space="preserve"> </w:t>
      </w:r>
      <w:r w:rsidR="003C3B7C" w:rsidRPr="00827D8F">
        <w:t>The decision-maker(s) is a stakeholder / are stakeholders.</w:t>
      </w:r>
    </w:p>
    <w:p w14:paraId="03E9CFE7" w14:textId="77777777" w:rsidR="003C3B7C" w:rsidRPr="00827D8F" w:rsidRDefault="003C3B7C" w:rsidP="00397D5B">
      <w:pPr>
        <w:pStyle w:val="BodyText"/>
      </w:pPr>
      <w:r w:rsidRPr="00827D8F">
        <w:rPr>
          <w:b/>
        </w:rPr>
        <w:t>Transit Risk</w:t>
      </w:r>
      <w:r w:rsidRPr="00827D8F">
        <w:t xml:space="preserve"> – The risk assumed by a vessel associated with transiting a waterway which may be impacted by various hazards as outlined in Table 1</w:t>
      </w:r>
      <w:r w:rsidR="00827D8F" w:rsidRPr="00827D8F">
        <w:t xml:space="preserve"> </w:t>
      </w:r>
      <w:r w:rsidRPr="00827D8F">
        <w:t>such as ship traffic configuration, traffic volume, navigational conditions and waterway configuration.</w:t>
      </w:r>
    </w:p>
    <w:p w14:paraId="3BD97901" w14:textId="77777777" w:rsidR="003C3B7C" w:rsidRPr="00F913D8" w:rsidRDefault="003C3B7C" w:rsidP="00397D5B">
      <w:pPr>
        <w:pStyle w:val="BodyText"/>
      </w:pPr>
    </w:p>
    <w:p w14:paraId="2103FC06" w14:textId="77777777" w:rsidR="003C3B7C" w:rsidRPr="00F913D8" w:rsidRDefault="003C3B7C" w:rsidP="007F4371">
      <w:pPr>
        <w:pStyle w:val="Annex"/>
      </w:pPr>
      <w:bookmarkStart w:id="90" w:name="_Ref228421120"/>
      <w:bookmarkStart w:id="91" w:name="_Toc228439116"/>
      <w:r w:rsidRPr="00F913D8">
        <w:lastRenderedPageBreak/>
        <w:t>D</w:t>
      </w:r>
      <w:r w:rsidR="00AC4B54">
        <w:t>etailed list of data</w:t>
      </w:r>
      <w:r w:rsidRPr="00F913D8">
        <w:t xml:space="preserve"> </w:t>
      </w:r>
      <w:r w:rsidR="00AC4B54">
        <w:t>and information</w:t>
      </w:r>
      <w:r w:rsidRPr="00F913D8">
        <w:t xml:space="preserve"> </w:t>
      </w:r>
      <w:r w:rsidR="00AC4B54">
        <w:t>that should be</w:t>
      </w:r>
      <w:r w:rsidRPr="00F913D8">
        <w:t xml:space="preserve"> </w:t>
      </w:r>
      <w:r w:rsidR="00AC4B54">
        <w:t>considered in</w:t>
      </w:r>
      <w:r w:rsidRPr="00F913D8">
        <w:t xml:space="preserve"> </w:t>
      </w:r>
      <w:r w:rsidR="00AC4B54">
        <w:t>evaluating risk</w:t>
      </w:r>
      <w:r w:rsidRPr="00F913D8">
        <w:t xml:space="preserve"> </w:t>
      </w:r>
      <w:r w:rsidR="00AC4B54">
        <w:t>specific marine</w:t>
      </w:r>
      <w:r w:rsidRPr="00F913D8">
        <w:t xml:space="preserve"> A</w:t>
      </w:r>
      <w:r w:rsidR="00AC4B54">
        <w:t>ids</w:t>
      </w:r>
      <w:r w:rsidRPr="00F913D8">
        <w:t xml:space="preserve"> </w:t>
      </w:r>
      <w:r w:rsidR="00AC4B54">
        <w:t>to</w:t>
      </w:r>
      <w:r w:rsidRPr="00F913D8">
        <w:t xml:space="preserve"> N</w:t>
      </w:r>
      <w:r w:rsidR="00AC4B54">
        <w:t>avigation</w:t>
      </w:r>
      <w:bookmarkEnd w:id="90"/>
      <w:bookmarkEnd w:id="91"/>
    </w:p>
    <w:p w14:paraId="30E831CC" w14:textId="77777777" w:rsidR="003C3B7C" w:rsidRPr="00F913D8" w:rsidRDefault="003C3B7C" w:rsidP="008F4522">
      <w:pPr>
        <w:pStyle w:val="AnnexHeading1"/>
      </w:pPr>
      <w:r w:rsidRPr="00F913D8">
        <w:t>Maritime Traffic</w:t>
      </w:r>
    </w:p>
    <w:p w14:paraId="56CB1AC0" w14:textId="77777777" w:rsidR="003C3B7C" w:rsidRDefault="003C3B7C" w:rsidP="00AC4B54">
      <w:pPr>
        <w:pStyle w:val="AnnexHeading2"/>
      </w:pPr>
      <w:r w:rsidRPr="00F913D8">
        <w:t>Traffic statistics to be obtained</w:t>
      </w:r>
    </w:p>
    <w:p w14:paraId="48CE2811" w14:textId="77777777" w:rsidR="003C3B7C" w:rsidRPr="007A2BD0" w:rsidRDefault="003C3B7C" w:rsidP="00FC1D24">
      <w:pPr>
        <w:pStyle w:val="List1"/>
        <w:numPr>
          <w:ilvl w:val="0"/>
          <w:numId w:val="26"/>
        </w:numPr>
      </w:pPr>
      <w:r w:rsidRPr="007A2BD0">
        <w:t>Traffic safety record in general or changes in maritime safety (including AtoN) throughout the years.</w:t>
      </w:r>
    </w:p>
    <w:p w14:paraId="27E3F8BB" w14:textId="77777777" w:rsidR="003C3B7C" w:rsidRPr="007A2BD0" w:rsidRDefault="003C3B7C" w:rsidP="008F4643">
      <w:pPr>
        <w:pStyle w:val="List1"/>
      </w:pPr>
      <w:r w:rsidRPr="007A2BD0">
        <w:t>The number of vessel traffic movements in the area (or part of the area) concerned, including trends in the number of vessel movements, based on e.g. AIS-data covering the past 3-5 years at least.</w:t>
      </w:r>
    </w:p>
    <w:p w14:paraId="6FC9EEA1" w14:textId="77777777" w:rsidR="003C3B7C" w:rsidRPr="007A2BD0" w:rsidRDefault="003C3B7C" w:rsidP="008F4643">
      <w:pPr>
        <w:pStyle w:val="List1"/>
      </w:pPr>
      <w:r w:rsidRPr="007A2BD0">
        <w:t>The break-down of vessel traffic in types and sizes of vessels and categories of cargoes carried, including navy and/or other Government owned vessels, fishing vessels, recreational craft, local ferries, sea going or inland high speed craft, inland craft/barges, tugboats, pilot tend</w:t>
      </w:r>
      <w:r>
        <w:t>ers and other service craft</w:t>
      </w:r>
      <w:r w:rsidRPr="007A2BD0">
        <w:t>.</w:t>
      </w:r>
    </w:p>
    <w:p w14:paraId="30D48861" w14:textId="77777777" w:rsidR="003C3B7C" w:rsidRPr="00F913D8" w:rsidRDefault="003C3B7C" w:rsidP="008F4643">
      <w:pPr>
        <w:pStyle w:val="List1"/>
      </w:pPr>
      <w:r w:rsidRPr="00F913D8">
        <w:t>Complexity of the traffic pattern.</w:t>
      </w:r>
    </w:p>
    <w:p w14:paraId="6480CEAC" w14:textId="77777777" w:rsidR="003C3B7C" w:rsidRPr="007A2BD0" w:rsidRDefault="003C3B7C" w:rsidP="008F4643">
      <w:pPr>
        <w:pStyle w:val="List1"/>
      </w:pPr>
      <w:r w:rsidRPr="007A2BD0">
        <w:t>Vessels with hazardous cargoes as defined in IMO</w:t>
      </w:r>
      <w:r>
        <w:t xml:space="preserve"> Res. </w:t>
      </w:r>
      <w:proofErr w:type="gramStart"/>
      <w:r>
        <w:t>A.857(</w:t>
      </w:r>
      <w:proofErr w:type="gramEnd"/>
      <w:r>
        <w:t>20), Annex- 1, paragraph</w:t>
      </w:r>
      <w:r w:rsidRPr="007A2BD0">
        <w:t xml:space="preserve"> 1.1 under.11.</w:t>
      </w:r>
    </w:p>
    <w:p w14:paraId="3C8589BB" w14:textId="77777777" w:rsidR="003C3B7C" w:rsidRPr="007A2BD0" w:rsidRDefault="003C3B7C" w:rsidP="008F4643">
      <w:pPr>
        <w:pStyle w:val="List1"/>
      </w:pPr>
      <w:r w:rsidRPr="007A2BD0">
        <w:t>Is there any (statistical) information available on the above five bullet points?</w:t>
      </w:r>
    </w:p>
    <w:p w14:paraId="6A019E54" w14:textId="77777777" w:rsidR="003C3B7C" w:rsidRPr="007A2BD0" w:rsidRDefault="003C3B7C" w:rsidP="008F4643">
      <w:pPr>
        <w:pStyle w:val="List1"/>
      </w:pPr>
      <w:r w:rsidRPr="007A2BD0">
        <w:t>Are there any recent traffic surveys and an evaluation of these surveys available?</w:t>
      </w:r>
    </w:p>
    <w:p w14:paraId="5B23DCB9" w14:textId="77777777" w:rsidR="003C3B7C" w:rsidRPr="007A2BD0" w:rsidRDefault="003C3B7C" w:rsidP="008F4643">
      <w:pPr>
        <w:pStyle w:val="List1"/>
      </w:pPr>
      <w:r w:rsidRPr="007A2BD0">
        <w:t xml:space="preserve">Does any ship-to-ship cargo transfers take place in or in the proximity of the fairway either at anchor or moored to buoys and do these activities interfere with the safe and efficient flow of traffic? </w:t>
      </w:r>
      <w:r w:rsidR="008F4643">
        <w:t xml:space="preserve"> </w:t>
      </w:r>
      <w:r w:rsidRPr="007A2BD0">
        <w:t>If so, is it possible to quantify this interference?</w:t>
      </w:r>
    </w:p>
    <w:p w14:paraId="09D787BE" w14:textId="77777777" w:rsidR="003C3B7C" w:rsidRPr="007A2BD0" w:rsidRDefault="003C3B7C" w:rsidP="008F4643">
      <w:pPr>
        <w:pStyle w:val="List1"/>
      </w:pPr>
      <w:r w:rsidRPr="007A2BD0">
        <w:t>If appropriate, is there any interference by vessel traffic with other marine based activities?</w:t>
      </w:r>
    </w:p>
    <w:p w14:paraId="2C7F3208" w14:textId="77777777" w:rsidR="003C3B7C" w:rsidRDefault="003C3B7C" w:rsidP="00AC4B54">
      <w:pPr>
        <w:pStyle w:val="AnnexHeading2"/>
      </w:pPr>
      <w:r w:rsidRPr="00F913D8">
        <w:t>Accident data to be obtained</w:t>
      </w:r>
    </w:p>
    <w:p w14:paraId="26AF249D" w14:textId="77777777" w:rsidR="003C3B7C" w:rsidRPr="007A2BD0" w:rsidRDefault="003C3B7C" w:rsidP="00FC1D24">
      <w:pPr>
        <w:pStyle w:val="List1"/>
        <w:numPr>
          <w:ilvl w:val="0"/>
          <w:numId w:val="27"/>
        </w:numPr>
      </w:pPr>
      <w:r w:rsidRPr="007A2BD0">
        <w:t>Is there an up-to-date and complete record, covering a period of at least 5 years, available on accidents or incidents with vessels in the area, including information on the economic consequences?</w:t>
      </w:r>
    </w:p>
    <w:p w14:paraId="281C6E5B" w14:textId="77777777" w:rsidR="003C3B7C" w:rsidRPr="007A2BD0" w:rsidRDefault="003C3B7C" w:rsidP="008F4643">
      <w:pPr>
        <w:pStyle w:val="List1"/>
      </w:pPr>
      <w:r w:rsidRPr="007A2BD0">
        <w:t>Were thorough accident and incident investigations performed and by whom?</w:t>
      </w:r>
    </w:p>
    <w:p w14:paraId="65C2724C" w14:textId="77777777" w:rsidR="003C3B7C" w:rsidRPr="007A2BD0" w:rsidRDefault="003C3B7C" w:rsidP="008F4643">
      <w:pPr>
        <w:pStyle w:val="List1"/>
      </w:pPr>
      <w:r w:rsidRPr="007A2BD0">
        <w:t>What are the main recorded causes of the accidents and incidents?</w:t>
      </w:r>
    </w:p>
    <w:p w14:paraId="6FA7B442" w14:textId="3B2603F2" w:rsidR="003C3B7C" w:rsidRPr="007A2BD0" w:rsidRDefault="003C3B7C" w:rsidP="008F4643">
      <w:pPr>
        <w:pStyle w:val="List1"/>
      </w:pPr>
      <w:r w:rsidRPr="007A2BD0">
        <w:t xml:space="preserve">Are there any </w:t>
      </w:r>
      <w:r w:rsidR="00A1616B">
        <w:t>‘</w:t>
      </w:r>
      <w:r w:rsidRPr="007A2BD0">
        <w:t>black spots</w:t>
      </w:r>
      <w:r w:rsidR="00A1616B">
        <w:t>’</w:t>
      </w:r>
      <w:r w:rsidRPr="007A2BD0">
        <w:t xml:space="preserve"> in relation to these accidents and incidents?</w:t>
      </w:r>
    </w:p>
    <w:p w14:paraId="0FBB4256" w14:textId="77777777" w:rsidR="003C3B7C" w:rsidRPr="007A2BD0" w:rsidRDefault="003C3B7C" w:rsidP="008F4643">
      <w:pPr>
        <w:pStyle w:val="List1"/>
      </w:pPr>
      <w:r w:rsidRPr="007A2BD0">
        <w:t>Where recommendations were contained in reports on accidents and incidents, were these recommendations implemented in full or only in part or not at all?</w:t>
      </w:r>
    </w:p>
    <w:p w14:paraId="1DECA88C" w14:textId="77777777" w:rsidR="003C3B7C" w:rsidRPr="007A2BD0" w:rsidRDefault="003C3B7C" w:rsidP="008F4643">
      <w:pPr>
        <w:pStyle w:val="List1"/>
      </w:pPr>
      <w:r w:rsidRPr="007A2BD0">
        <w:t>Is any information available on the mariners or navigators opinions regarding traffic safety in the area concerned?</w:t>
      </w:r>
    </w:p>
    <w:p w14:paraId="1B0ACB64" w14:textId="77777777" w:rsidR="003C3B7C" w:rsidRPr="007A2BD0" w:rsidRDefault="003C3B7C" w:rsidP="008F4643">
      <w:pPr>
        <w:pStyle w:val="List1"/>
      </w:pPr>
      <w:r w:rsidRPr="007A2BD0">
        <w:t>Is any other relevant data on accidents or incidents available?</w:t>
      </w:r>
    </w:p>
    <w:p w14:paraId="08298E94" w14:textId="59E79511" w:rsidR="003C3B7C" w:rsidRPr="007A2BD0" w:rsidRDefault="003C3B7C" w:rsidP="008F4643">
      <w:pPr>
        <w:pStyle w:val="List1"/>
      </w:pPr>
      <w:r w:rsidRPr="007A2BD0">
        <w:t>In some areas the number of small local craft, usually without any capability to communicate by radio to a VTS or to other vessels, is very high compared to the other traffic.</w:t>
      </w:r>
      <w:r w:rsidR="00EE34DE">
        <w:t xml:space="preserve"> </w:t>
      </w:r>
      <w:r w:rsidRPr="007A2BD0">
        <w:t xml:space="preserve"> In addition, this local traffic may show </w:t>
      </w:r>
      <w:r w:rsidR="00A1616B">
        <w:t>‘</w:t>
      </w:r>
      <w:r w:rsidRPr="007A2BD0">
        <w:t>remarkable</w:t>
      </w:r>
      <w:r w:rsidR="00A1616B">
        <w:t>’</w:t>
      </w:r>
      <w:r w:rsidRPr="007A2BD0">
        <w:t xml:space="preserve"> behaviour and may not be aware of navigational limitations of larger power-driven vessels.</w:t>
      </w:r>
      <w:r w:rsidR="00EE34DE">
        <w:t xml:space="preserve"> </w:t>
      </w:r>
      <w:r w:rsidRPr="007A2BD0">
        <w:t xml:space="preserve"> If this is the case, it might be necessary to develop, implement, promulgate and maintain (or enforce) special local rules to ensure the unobstructed and safe passage of the (larger) commercial vessels.</w:t>
      </w:r>
    </w:p>
    <w:p w14:paraId="3D4F6FAD" w14:textId="0ADDF119" w:rsidR="003C3B7C" w:rsidRPr="007A2BD0" w:rsidRDefault="003C3B7C" w:rsidP="008F4643">
      <w:pPr>
        <w:pStyle w:val="List1"/>
      </w:pPr>
      <w:r w:rsidRPr="007A2BD0">
        <w:t>The human element is one of the most important contributory aspects to the causation and avoidance of accidents or incidents.</w:t>
      </w:r>
      <w:r w:rsidR="00F03B7B">
        <w:t xml:space="preserve"> </w:t>
      </w:r>
      <w:r w:rsidRPr="007A2BD0">
        <w:t xml:space="preserve"> Human element issues throughout the </w:t>
      </w:r>
      <w:r w:rsidR="00A1616B">
        <w:t>‘</w:t>
      </w:r>
      <w:r w:rsidRPr="007A2BD0">
        <w:t>integrated system of safe and efficient traffic management</w:t>
      </w:r>
      <w:r w:rsidR="00A1616B">
        <w:t>’</w:t>
      </w:r>
      <w:r w:rsidRPr="007A2BD0">
        <w:t xml:space="preserve">, within a sound environmental content, should be systematically treated within the risk assessment methodology to be used, </w:t>
      </w:r>
      <w:r w:rsidRPr="007A2BD0">
        <w:lastRenderedPageBreak/>
        <w:t>associating them directly with the occurrence of accidents, underlying causes or influences.</w:t>
      </w:r>
      <w:r w:rsidR="00F03B7B">
        <w:t xml:space="preserve"> </w:t>
      </w:r>
      <w:r w:rsidRPr="007A2BD0">
        <w:t xml:space="preserve"> Appropriate techniques for incorporating human factors should be used.</w:t>
      </w:r>
    </w:p>
    <w:p w14:paraId="2B7C0442" w14:textId="77777777" w:rsidR="003C3B7C" w:rsidRDefault="003C3B7C" w:rsidP="00AC4B54">
      <w:pPr>
        <w:pStyle w:val="AnnexHeading2"/>
      </w:pPr>
      <w:r w:rsidRPr="00F913D8">
        <w:t>Data on traffic delays to be obtained</w:t>
      </w:r>
    </w:p>
    <w:p w14:paraId="4FBC2B99" w14:textId="77777777" w:rsidR="003C3B7C" w:rsidRPr="00F913D8" w:rsidRDefault="003C3B7C" w:rsidP="00FC1D24">
      <w:pPr>
        <w:pStyle w:val="List1"/>
        <w:numPr>
          <w:ilvl w:val="0"/>
          <w:numId w:val="28"/>
        </w:numPr>
      </w:pPr>
      <w:r w:rsidRPr="00F913D8">
        <w:t>Efficiency of maritime traffic in general.</w:t>
      </w:r>
    </w:p>
    <w:p w14:paraId="00E15B56" w14:textId="77777777" w:rsidR="003C3B7C" w:rsidRPr="00F913D8" w:rsidRDefault="003C3B7C" w:rsidP="00FC1D24">
      <w:pPr>
        <w:pStyle w:val="List1"/>
        <w:numPr>
          <w:ilvl w:val="0"/>
          <w:numId w:val="28"/>
        </w:numPr>
      </w:pPr>
      <w:r w:rsidRPr="00F913D8">
        <w:t>Are there any traffic delays?</w:t>
      </w:r>
    </w:p>
    <w:p w14:paraId="6079A20B" w14:textId="77777777" w:rsidR="003C3B7C" w:rsidRPr="00F913D8" w:rsidRDefault="003C3B7C" w:rsidP="00FC1D24">
      <w:pPr>
        <w:pStyle w:val="List1"/>
        <w:numPr>
          <w:ilvl w:val="0"/>
          <w:numId w:val="28"/>
        </w:numPr>
      </w:pPr>
      <w:r w:rsidRPr="00F913D8">
        <w:t>What are the main causes?</w:t>
      </w:r>
    </w:p>
    <w:p w14:paraId="354A7BDB" w14:textId="77777777" w:rsidR="003C3B7C" w:rsidRPr="00F913D8" w:rsidRDefault="003C3B7C" w:rsidP="00FC1D24">
      <w:pPr>
        <w:pStyle w:val="List1"/>
        <w:numPr>
          <w:ilvl w:val="0"/>
          <w:numId w:val="28"/>
        </w:numPr>
      </w:pPr>
      <w:r w:rsidRPr="00F913D8">
        <w:t>Are there any specific locations in the area concerned where congestion occurs regularly?</w:t>
      </w:r>
    </w:p>
    <w:p w14:paraId="057E492B" w14:textId="77777777" w:rsidR="003C3B7C" w:rsidRPr="00F913D8" w:rsidRDefault="003C3B7C" w:rsidP="00FC1D24">
      <w:pPr>
        <w:pStyle w:val="List1"/>
        <w:numPr>
          <w:ilvl w:val="0"/>
          <w:numId w:val="28"/>
        </w:numPr>
      </w:pPr>
      <w:r w:rsidRPr="00F913D8">
        <w:t>Is there a relation or relations between this congestion and the number of vessel movements and/or with specific conditions in the navigable waters in the area and with any black spots as mentioned above?</w:t>
      </w:r>
    </w:p>
    <w:p w14:paraId="58C9AA78" w14:textId="77777777" w:rsidR="003C3B7C" w:rsidRPr="00F913D8" w:rsidRDefault="003C3B7C" w:rsidP="00FC1D24">
      <w:pPr>
        <w:pStyle w:val="List1"/>
        <w:numPr>
          <w:ilvl w:val="0"/>
          <w:numId w:val="28"/>
        </w:numPr>
      </w:pPr>
      <w:r w:rsidRPr="00F913D8">
        <w:t>What is the view of shipping companies and mariners regarding the efficiency of traffic?</w:t>
      </w:r>
    </w:p>
    <w:p w14:paraId="4B9DB21B" w14:textId="77777777" w:rsidR="003C3B7C" w:rsidRPr="00F913D8" w:rsidRDefault="003C3B7C" w:rsidP="00FC1D24">
      <w:pPr>
        <w:pStyle w:val="List1"/>
        <w:numPr>
          <w:ilvl w:val="0"/>
          <w:numId w:val="28"/>
        </w:numPr>
      </w:pPr>
      <w:r w:rsidRPr="00F913D8">
        <w:t>Are there any complaints and, if so, how are these handled and addressed?</w:t>
      </w:r>
    </w:p>
    <w:p w14:paraId="7BC6A0F4" w14:textId="77777777" w:rsidR="003C3B7C" w:rsidRPr="00F913D8" w:rsidRDefault="003C3B7C" w:rsidP="00FC1D24">
      <w:pPr>
        <w:pStyle w:val="List1"/>
        <w:numPr>
          <w:ilvl w:val="0"/>
          <w:numId w:val="28"/>
        </w:numPr>
      </w:pPr>
      <w:r w:rsidRPr="00F913D8">
        <w:t>Is it possible to quantify the additional costs to the maritime industry, to port operations, onward transport of goods and late delivery of cargoes as a result of congestion and delays?</w:t>
      </w:r>
    </w:p>
    <w:p w14:paraId="0E19A71B" w14:textId="77777777" w:rsidR="003C3B7C" w:rsidRPr="00F913D8" w:rsidRDefault="003C3B7C" w:rsidP="00FC1D24">
      <w:pPr>
        <w:pStyle w:val="List1"/>
        <w:numPr>
          <w:ilvl w:val="0"/>
          <w:numId w:val="28"/>
        </w:numPr>
      </w:pPr>
      <w:r w:rsidRPr="00F913D8">
        <w:t>Is any other relevant data on efficiency of traffic available?</w:t>
      </w:r>
    </w:p>
    <w:p w14:paraId="092C7108" w14:textId="77777777" w:rsidR="003C3B7C" w:rsidRPr="00F913D8" w:rsidRDefault="003C3B7C" w:rsidP="008F4522">
      <w:pPr>
        <w:pStyle w:val="AnnexHeading1"/>
      </w:pPr>
      <w:r w:rsidRPr="00F913D8">
        <w:t>The Maritime Area Concerned.</w:t>
      </w:r>
    </w:p>
    <w:p w14:paraId="08F8F88E" w14:textId="77777777" w:rsidR="003C3B7C" w:rsidRPr="00F913D8" w:rsidRDefault="003C3B7C" w:rsidP="00397D5B">
      <w:pPr>
        <w:pStyle w:val="BodyText"/>
      </w:pPr>
      <w:r w:rsidRPr="00F913D8">
        <w:t>The geography of the area:</w:t>
      </w:r>
    </w:p>
    <w:p w14:paraId="52641F59" w14:textId="77777777" w:rsidR="003C3B7C" w:rsidRPr="00F913D8" w:rsidRDefault="003C3B7C" w:rsidP="00FC1D24">
      <w:pPr>
        <w:pStyle w:val="List1"/>
        <w:numPr>
          <w:ilvl w:val="0"/>
          <w:numId w:val="32"/>
        </w:numPr>
      </w:pPr>
      <w:r w:rsidRPr="00F913D8">
        <w:t>Provide an outline of the maritime area con</w:t>
      </w:r>
      <w:r>
        <w:t>cerned</w:t>
      </w:r>
      <w:r w:rsidR="00F03B7B">
        <w:t>:</w:t>
      </w:r>
    </w:p>
    <w:p w14:paraId="66138946" w14:textId="77777777" w:rsidR="003C3B7C" w:rsidRPr="00F913D8" w:rsidRDefault="003C3B7C" w:rsidP="008F4643">
      <w:pPr>
        <w:pStyle w:val="List1"/>
      </w:pPr>
      <w:r w:rsidRPr="00F913D8">
        <w:t>Describe the area in terms of its geography, e.g. narrow and winding fairways, port basins,</w:t>
      </w:r>
      <w:r>
        <w:t xml:space="preserve"> piers, quays along the fairway</w:t>
      </w:r>
      <w:r w:rsidR="00F03B7B">
        <w:t>.</w:t>
      </w:r>
    </w:p>
    <w:p w14:paraId="16862A82" w14:textId="77777777" w:rsidR="003C3B7C" w:rsidRPr="00F913D8" w:rsidRDefault="003C3B7C" w:rsidP="008F4643">
      <w:pPr>
        <w:pStyle w:val="List1"/>
      </w:pPr>
      <w:r>
        <w:t>Shallows shifting shoals</w:t>
      </w:r>
      <w:r w:rsidR="00F03B7B">
        <w:t>.</w:t>
      </w:r>
    </w:p>
    <w:p w14:paraId="34197C2B" w14:textId="77777777" w:rsidR="003C3B7C" w:rsidRPr="00F913D8" w:rsidRDefault="003C3B7C" w:rsidP="008F4643">
      <w:pPr>
        <w:pStyle w:val="List1"/>
      </w:pPr>
      <w:r>
        <w:t>Specific navigational hazards</w:t>
      </w:r>
      <w:r w:rsidR="00F03B7B">
        <w:t>.</w:t>
      </w:r>
    </w:p>
    <w:p w14:paraId="50BD4746" w14:textId="77777777" w:rsidR="003C3B7C" w:rsidRPr="00F913D8" w:rsidRDefault="003C3B7C" w:rsidP="008F4643">
      <w:pPr>
        <w:pStyle w:val="List1"/>
      </w:pPr>
      <w:r w:rsidRPr="00F913D8">
        <w:t>Geology of the s</w:t>
      </w:r>
      <w:r>
        <w:t>ea/estuary/bottom and shoreline</w:t>
      </w:r>
      <w:r w:rsidR="00F03B7B">
        <w:t>.</w:t>
      </w:r>
    </w:p>
    <w:p w14:paraId="0864377A" w14:textId="77777777" w:rsidR="003C3B7C" w:rsidRPr="00F913D8" w:rsidRDefault="003C3B7C" w:rsidP="008F4643">
      <w:pPr>
        <w:pStyle w:val="List1"/>
      </w:pPr>
      <w:r w:rsidRPr="00F913D8">
        <w:t>Stability of the b</w:t>
      </w:r>
      <w:r>
        <w:t>ottom profile</w:t>
      </w:r>
      <w:r w:rsidR="00F03B7B">
        <w:t>.</w:t>
      </w:r>
    </w:p>
    <w:p w14:paraId="07B0FE25" w14:textId="77777777" w:rsidR="003C3B7C" w:rsidRPr="00F913D8" w:rsidRDefault="003C3B7C" w:rsidP="008F4643">
      <w:pPr>
        <w:pStyle w:val="List1"/>
      </w:pPr>
      <w:r w:rsidRPr="00F913D8">
        <w:t>Dre</w:t>
      </w:r>
      <w:r>
        <w:t>dging operations in the fairway</w:t>
      </w:r>
      <w:r w:rsidR="00F03B7B">
        <w:t>.</w:t>
      </w:r>
    </w:p>
    <w:p w14:paraId="2C12751C" w14:textId="77777777" w:rsidR="003C3B7C" w:rsidRPr="00F913D8" w:rsidRDefault="003C3B7C" w:rsidP="008F4643">
      <w:pPr>
        <w:pStyle w:val="List1"/>
      </w:pPr>
      <w:r w:rsidRPr="00F913D8">
        <w:t>Lo</w:t>
      </w:r>
      <w:r>
        <w:t>cks, including their operations</w:t>
      </w:r>
      <w:r w:rsidR="00F03B7B">
        <w:t>.</w:t>
      </w:r>
    </w:p>
    <w:p w14:paraId="5B237854" w14:textId="77777777" w:rsidR="003C3B7C" w:rsidRPr="00F913D8" w:rsidRDefault="003C3B7C" w:rsidP="008F4643">
      <w:pPr>
        <w:pStyle w:val="List1"/>
      </w:pPr>
      <w:r w:rsidRPr="00F913D8">
        <w:t>Brid</w:t>
      </w:r>
      <w:r>
        <w:t>ges with restricted air-draught</w:t>
      </w:r>
      <w:r w:rsidR="00F03B7B">
        <w:t>.</w:t>
      </w:r>
    </w:p>
    <w:p w14:paraId="7ACC2174" w14:textId="77777777" w:rsidR="003C3B7C" w:rsidRPr="00F913D8" w:rsidRDefault="003C3B7C" w:rsidP="008F4643">
      <w:pPr>
        <w:pStyle w:val="List1"/>
      </w:pPr>
      <w:r w:rsidRPr="00F913D8">
        <w:t>Climatic conditions (</w:t>
      </w:r>
      <w:r>
        <w:t xml:space="preserve">e.g. </w:t>
      </w:r>
      <w:r w:rsidRPr="00F913D8">
        <w:t>prevail</w:t>
      </w:r>
      <w:r>
        <w:t>ing winds, fog, ice conditions)</w:t>
      </w:r>
      <w:r w:rsidR="00F03B7B">
        <w:t>.</w:t>
      </w:r>
    </w:p>
    <w:p w14:paraId="042C5169" w14:textId="77777777" w:rsidR="003C3B7C" w:rsidRPr="00F913D8" w:rsidRDefault="003C3B7C" w:rsidP="008F4643">
      <w:pPr>
        <w:pStyle w:val="List1"/>
      </w:pPr>
      <w:r w:rsidRPr="00F913D8">
        <w:t>Tidal condit</w:t>
      </w:r>
      <w:r>
        <w:t>ions, negative surges, currents</w:t>
      </w:r>
      <w:r w:rsidR="00F03B7B">
        <w:t>.</w:t>
      </w:r>
    </w:p>
    <w:p w14:paraId="333BDCC5" w14:textId="77777777" w:rsidR="003C3B7C" w:rsidRPr="00F913D8" w:rsidRDefault="003C3B7C" w:rsidP="008F4643">
      <w:pPr>
        <w:pStyle w:val="List1"/>
      </w:pPr>
      <w:r w:rsidRPr="00F913D8">
        <w:t>Hydrological/meteorological</w:t>
      </w:r>
      <w:r>
        <w:t xml:space="preserve"> conditions</w:t>
      </w:r>
      <w:r w:rsidR="00F03B7B">
        <w:t>.</w:t>
      </w:r>
    </w:p>
    <w:p w14:paraId="1A91512D" w14:textId="77777777" w:rsidR="003C3B7C" w:rsidRPr="00F913D8" w:rsidRDefault="003C3B7C" w:rsidP="008F4643">
      <w:pPr>
        <w:pStyle w:val="List1"/>
      </w:pPr>
      <w:r>
        <w:t>State of hydrographic surveys</w:t>
      </w:r>
      <w:r w:rsidR="00F03B7B">
        <w:t>.</w:t>
      </w:r>
    </w:p>
    <w:p w14:paraId="53E3FC7E" w14:textId="77777777" w:rsidR="003C3B7C" w:rsidRPr="00F913D8" w:rsidRDefault="00C13BDE" w:rsidP="008F4522">
      <w:pPr>
        <w:pStyle w:val="AnnexHeading1"/>
      </w:pPr>
      <w:r>
        <w:t>thoroughly</w:t>
      </w:r>
      <w:r w:rsidRPr="00F913D8">
        <w:t xml:space="preserve"> </w:t>
      </w:r>
      <w:r w:rsidR="003C3B7C" w:rsidRPr="00F913D8">
        <w:t>Analyze the Data on the Geography o</w:t>
      </w:r>
      <w:r w:rsidR="003C3B7C">
        <w:t xml:space="preserve">f the Area Concerned </w:t>
      </w:r>
    </w:p>
    <w:p w14:paraId="6C5A631C" w14:textId="77777777" w:rsidR="003C3B7C" w:rsidRPr="00F913D8" w:rsidRDefault="003C3B7C" w:rsidP="00397D5B">
      <w:pPr>
        <w:pStyle w:val="BodyText"/>
      </w:pPr>
      <w:r w:rsidRPr="00F913D8">
        <w:t>Data on present traffic management resources</w:t>
      </w:r>
      <w:r>
        <w:t>:</w:t>
      </w:r>
    </w:p>
    <w:p w14:paraId="6299143E" w14:textId="77777777" w:rsidR="003C3B7C" w:rsidRPr="00F913D8" w:rsidRDefault="003C3B7C" w:rsidP="00FC1D24">
      <w:pPr>
        <w:pStyle w:val="List1"/>
        <w:numPr>
          <w:ilvl w:val="0"/>
          <w:numId w:val="33"/>
        </w:numPr>
      </w:pPr>
      <w:r w:rsidRPr="00F913D8">
        <w:t>National or IMO adopted ships' routing measures, including if appropriate associated rules and recommendation.</w:t>
      </w:r>
    </w:p>
    <w:p w14:paraId="25AA7E18" w14:textId="6C9D8DEA" w:rsidR="003C3B7C" w:rsidRPr="00F913D8" w:rsidRDefault="00323C58" w:rsidP="008F4643">
      <w:pPr>
        <w:pStyle w:val="List1"/>
      </w:pPr>
      <w:r>
        <w:t>Conventional aids to navigation.</w:t>
      </w:r>
    </w:p>
    <w:p w14:paraId="18B423F5" w14:textId="77777777" w:rsidR="003C3B7C" w:rsidRPr="00F913D8" w:rsidRDefault="003C3B7C" w:rsidP="008F4643">
      <w:pPr>
        <w:pStyle w:val="List1"/>
      </w:pPr>
      <w:r w:rsidRPr="00F913D8">
        <w:t>Differential GNSS and if appropriate, LORAN-C/Chayka.</w:t>
      </w:r>
    </w:p>
    <w:p w14:paraId="51D41B2F" w14:textId="15FFC28D" w:rsidR="003C3B7C" w:rsidRPr="00F913D8" w:rsidRDefault="003C3B7C" w:rsidP="008F4643">
      <w:pPr>
        <w:pStyle w:val="List1"/>
      </w:pPr>
      <w:r w:rsidRPr="00F913D8">
        <w:t xml:space="preserve">Number, size and location of anchorages, including not only a description of the use of these anchorage(s) by vessels but also reasons for vessels anchoring and the average duration of </w:t>
      </w:r>
      <w:r w:rsidRPr="00F913D8">
        <w:lastRenderedPageBreak/>
        <w:t>vessels being at anchor</w:t>
      </w:r>
      <w:proofErr w:type="gramStart"/>
      <w:r w:rsidRPr="00F913D8">
        <w:t xml:space="preserve">. </w:t>
      </w:r>
      <w:proofErr w:type="gramEnd"/>
      <w:r w:rsidRPr="00F913D8">
        <w:t>Is any information available on the quality of the holding-ground in the anchorages</w:t>
      </w:r>
      <w:proofErr w:type="gramStart"/>
      <w:r w:rsidRPr="00F913D8">
        <w:t xml:space="preserve">? </w:t>
      </w:r>
      <w:proofErr w:type="gramEnd"/>
      <w:r w:rsidRPr="00F913D8">
        <w:t>Are there any specific local rules</w:t>
      </w:r>
      <w:r w:rsidR="00A1616B">
        <w:t>’</w:t>
      </w:r>
      <w:r w:rsidRPr="00F913D8">
        <w:t xml:space="preserve"> applicable for vessels using the anchorages?</w:t>
      </w:r>
    </w:p>
    <w:p w14:paraId="5123C838" w14:textId="77777777" w:rsidR="003C3B7C" w:rsidRPr="00F913D8" w:rsidRDefault="003C3B7C" w:rsidP="008F4643">
      <w:pPr>
        <w:pStyle w:val="List1"/>
      </w:pPr>
      <w:r w:rsidRPr="00F913D8">
        <w:t>Pilotage, including disembarking locations</w:t>
      </w:r>
      <w:proofErr w:type="gramStart"/>
      <w:r w:rsidRPr="00F913D8">
        <w:t>;</w:t>
      </w:r>
      <w:proofErr w:type="gramEnd"/>
      <w:r w:rsidRPr="00F913D8">
        <w:t xml:space="preserve"> and how are the pilots transferred?</w:t>
      </w:r>
    </w:p>
    <w:p w14:paraId="64C4E6A1" w14:textId="77777777" w:rsidR="003C3B7C" w:rsidRPr="00F913D8" w:rsidRDefault="003C3B7C" w:rsidP="008F4643">
      <w:pPr>
        <w:pStyle w:val="List1"/>
      </w:pPr>
      <w:r w:rsidRPr="00F913D8">
        <w:t>Ship reporting requirements, availability of adequate tug assistance.</w:t>
      </w:r>
    </w:p>
    <w:p w14:paraId="70D0A9F8" w14:textId="77777777" w:rsidR="003C3B7C" w:rsidRPr="00F913D8" w:rsidRDefault="003C3B7C" w:rsidP="008F4643">
      <w:pPr>
        <w:pStyle w:val="List1"/>
      </w:pPr>
      <w:r w:rsidRPr="00F913D8">
        <w:t>Local navigation rules and recommendations in the area.</w:t>
      </w:r>
    </w:p>
    <w:p w14:paraId="10157620" w14:textId="77777777" w:rsidR="003C3B7C" w:rsidRPr="00F913D8" w:rsidRDefault="003C3B7C" w:rsidP="008F4643">
      <w:pPr>
        <w:pStyle w:val="List1"/>
      </w:pPr>
      <w:r w:rsidRPr="00F913D8">
        <w:t>Any other relevant instruments and information.</w:t>
      </w:r>
    </w:p>
    <w:p w14:paraId="226153D0" w14:textId="77777777" w:rsidR="003C3B7C" w:rsidRPr="00F913D8" w:rsidRDefault="003C3B7C" w:rsidP="008F4522">
      <w:pPr>
        <w:pStyle w:val="AnnexHeading1"/>
      </w:pPr>
      <w:r w:rsidRPr="00F913D8">
        <w:t>Protection of the Marine Environment</w:t>
      </w:r>
    </w:p>
    <w:p w14:paraId="0AD91028" w14:textId="77777777" w:rsidR="003C3B7C" w:rsidRPr="00F913D8" w:rsidRDefault="003C3B7C" w:rsidP="00397D5B">
      <w:pPr>
        <w:pStyle w:val="BodyText"/>
      </w:pPr>
      <w:r w:rsidRPr="00F913D8">
        <w:t>The foll</w:t>
      </w:r>
      <w:r>
        <w:t>owing items should be addressed:</w:t>
      </w:r>
    </w:p>
    <w:p w14:paraId="444D8DD9" w14:textId="6E0F0197" w:rsidR="003C3B7C" w:rsidRPr="00F913D8" w:rsidRDefault="003C3B7C" w:rsidP="00FC1D24">
      <w:pPr>
        <w:pStyle w:val="List1"/>
        <w:numPr>
          <w:ilvl w:val="0"/>
          <w:numId w:val="29"/>
        </w:numPr>
      </w:pPr>
      <w:r w:rsidRPr="00F913D8">
        <w:t xml:space="preserve">Is the area concerned, or part of it, a formally declared </w:t>
      </w:r>
      <w:r w:rsidR="00A1616B">
        <w:t>‘</w:t>
      </w:r>
      <w:r w:rsidRPr="00F913D8">
        <w:t>Particular Sensitive Sea Area</w:t>
      </w:r>
      <w:r w:rsidR="00A1616B">
        <w:t>’</w:t>
      </w:r>
      <w:r w:rsidRPr="00F913D8">
        <w:t xml:space="preserve"> (PSSA) based</w:t>
      </w:r>
      <w:r w:rsidR="00323C58">
        <w:t xml:space="preserve"> on either IMO Res. </w:t>
      </w:r>
      <w:proofErr w:type="gramStart"/>
      <w:r w:rsidR="00323C58">
        <w:t>A.720(</w:t>
      </w:r>
      <w:proofErr w:type="gramEnd"/>
      <w:r w:rsidR="00323C58">
        <w:t>17) [</w:t>
      </w:r>
      <w:r w:rsidRPr="00F913D8">
        <w:t xml:space="preserve">as amended] </w:t>
      </w:r>
      <w:r w:rsidRPr="00861C72">
        <w:rPr>
          <w:highlight w:val="yellow"/>
        </w:rPr>
        <w:t>14,</w:t>
      </w:r>
      <w:r w:rsidRPr="00F913D8">
        <w:t xml:space="preserve"> or regional/national legislation?</w:t>
      </w:r>
    </w:p>
    <w:p w14:paraId="6E4783F6" w14:textId="77777777" w:rsidR="003C3B7C" w:rsidRPr="00F913D8" w:rsidRDefault="003C3B7C" w:rsidP="008F4643">
      <w:pPr>
        <w:pStyle w:val="List1"/>
      </w:pPr>
      <w:r w:rsidRPr="00F913D8">
        <w:t xml:space="preserve">Is there such a PSSA area regardless of the formal status of that area in the proximity where, due to the prevailing wind and current conditions, any marine pollutants, as a result of shipping accidents or incidents, may end </w:t>
      </w:r>
      <w:proofErr w:type="gramStart"/>
      <w:r w:rsidRPr="00F913D8">
        <w:t>up.</w:t>
      </w:r>
      <w:proofErr w:type="gramEnd"/>
    </w:p>
    <w:p w14:paraId="489E752B" w14:textId="77777777" w:rsidR="003C3B7C" w:rsidRPr="00F913D8" w:rsidRDefault="003C3B7C" w:rsidP="008F4643">
      <w:pPr>
        <w:pStyle w:val="List1"/>
      </w:pPr>
      <w:r w:rsidRPr="00F913D8">
        <w:t>Is the wider area an important fishing ground in particular for local fishermen</w:t>
      </w:r>
      <w:proofErr w:type="gramStart"/>
      <w:r w:rsidRPr="00F913D8">
        <w:t xml:space="preserve">? </w:t>
      </w:r>
      <w:proofErr w:type="gramEnd"/>
      <w:r w:rsidRPr="00F913D8">
        <w:t xml:space="preserve">Are there any fish farms? </w:t>
      </w:r>
      <w:r w:rsidR="008F4643">
        <w:t xml:space="preserve"> </w:t>
      </w:r>
      <w:r w:rsidRPr="00F913D8">
        <w:t>Is it possible to quantify these interests to some extent?</w:t>
      </w:r>
    </w:p>
    <w:p w14:paraId="0201D5C1" w14:textId="51AEDF4A" w:rsidR="003C3B7C" w:rsidRPr="00F913D8" w:rsidRDefault="003C3B7C" w:rsidP="008F4643">
      <w:pPr>
        <w:pStyle w:val="List1"/>
      </w:pPr>
      <w:r w:rsidRPr="00F913D8">
        <w:t xml:space="preserve">Is there any other formal protection of the area based on international, national or local rules and regulations; e.g. </w:t>
      </w:r>
      <w:r w:rsidR="00A1616B">
        <w:t>‘</w:t>
      </w:r>
      <w:r w:rsidRPr="00F913D8">
        <w:t>special area</w:t>
      </w:r>
      <w:r w:rsidR="00A1616B">
        <w:t>’</w:t>
      </w:r>
      <w:r w:rsidRPr="00F913D8">
        <w:t xml:space="preserve"> under MARPOL Annex I?</w:t>
      </w:r>
    </w:p>
    <w:p w14:paraId="1B720C81" w14:textId="77777777" w:rsidR="003C3B7C" w:rsidRPr="00F913D8" w:rsidRDefault="003C3B7C" w:rsidP="008F4643">
      <w:pPr>
        <w:pStyle w:val="List1"/>
      </w:pPr>
      <w:r w:rsidRPr="00F913D8">
        <w:t>Are there any records available concerning marine pollution because of shipping accidents or incidents and the resulting damage to the environment, in terms of clean-up costs, dead birds and other wildlife and e.g. damage to fish stocks?</w:t>
      </w:r>
    </w:p>
    <w:p w14:paraId="01567DF9" w14:textId="77777777" w:rsidR="003C3B7C" w:rsidRPr="00F913D8" w:rsidRDefault="003C3B7C" w:rsidP="008F4643">
      <w:pPr>
        <w:pStyle w:val="List1"/>
      </w:pPr>
      <w:r w:rsidRPr="00F913D8">
        <w:t>Is there an established national or regional policy on the protection of the marine environment?</w:t>
      </w:r>
    </w:p>
    <w:p w14:paraId="6E2B5A0C" w14:textId="77777777" w:rsidR="003C3B7C" w:rsidRPr="00F913D8" w:rsidRDefault="003C3B7C" w:rsidP="008F4643">
      <w:pPr>
        <w:pStyle w:val="List1"/>
      </w:pPr>
      <w:r w:rsidRPr="00F913D8">
        <w:t>Is there any criterion set regarding pollution in that national and/or regional policy?</w:t>
      </w:r>
    </w:p>
    <w:p w14:paraId="102A7F17" w14:textId="77777777" w:rsidR="003C3B7C" w:rsidRPr="00F913D8" w:rsidRDefault="003C3B7C" w:rsidP="008F4643">
      <w:pPr>
        <w:pStyle w:val="List1"/>
      </w:pPr>
      <w:r w:rsidRPr="00F913D8">
        <w:t>What is the attitude of the general public on the environment issue and the marine environment in particular?</w:t>
      </w:r>
    </w:p>
    <w:p w14:paraId="495A569E" w14:textId="77777777" w:rsidR="003C3B7C" w:rsidRPr="00F913D8" w:rsidRDefault="003C3B7C" w:rsidP="008F4643">
      <w:pPr>
        <w:pStyle w:val="List1"/>
      </w:pPr>
      <w:r w:rsidRPr="00F913D8">
        <w:t>Is pollution abatement or an emergency response organization available on short notice?</w:t>
      </w:r>
    </w:p>
    <w:p w14:paraId="29B9CD42" w14:textId="77777777" w:rsidR="003C3B7C" w:rsidRPr="00F913D8" w:rsidRDefault="003C3B7C" w:rsidP="008F4643">
      <w:pPr>
        <w:pStyle w:val="List1"/>
      </w:pPr>
      <w:r w:rsidRPr="00F913D8">
        <w:t>Is sufficient equipment and qualified manpower available on short notice to fight an accidental pollution of any substantial size?</w:t>
      </w:r>
    </w:p>
    <w:p w14:paraId="580418FE" w14:textId="77777777" w:rsidR="003C3B7C" w:rsidRPr="00F913D8" w:rsidRDefault="003C3B7C" w:rsidP="008F4643">
      <w:pPr>
        <w:pStyle w:val="List1"/>
      </w:pPr>
      <w:r w:rsidRPr="00F913D8">
        <w:t xml:space="preserve">Is the protection of the marine environment in the wider area as such, considered to be sufficient reason that it warrants the implementation of a VTS? </w:t>
      </w:r>
      <w:r w:rsidR="008F4643">
        <w:t xml:space="preserve"> </w:t>
      </w:r>
      <w:r w:rsidRPr="00F913D8">
        <w:t>If not,</w:t>
      </w:r>
      <w:r>
        <w:t xml:space="preserve"> i</w:t>
      </w:r>
      <w:r w:rsidRPr="00F913D8">
        <w:t>s it possible to categorize the importance of the protection of the marine environment in the wider area?</w:t>
      </w:r>
    </w:p>
    <w:p w14:paraId="303FB512" w14:textId="77777777" w:rsidR="003C3B7C" w:rsidRPr="00F913D8" w:rsidRDefault="003C3B7C" w:rsidP="008F4643">
      <w:pPr>
        <w:pStyle w:val="List1"/>
      </w:pPr>
      <w:r w:rsidRPr="00F913D8">
        <w:t xml:space="preserve">Protection of the environment is very often a matter of national priority. </w:t>
      </w:r>
      <w:r w:rsidR="00F03B7B">
        <w:t xml:space="preserve"> </w:t>
      </w:r>
      <w:r w:rsidRPr="00F913D8">
        <w:t>This priority should be considered along with other relevant considerations.</w:t>
      </w:r>
    </w:p>
    <w:p w14:paraId="1712437E" w14:textId="77777777" w:rsidR="003C3B7C" w:rsidRPr="00F913D8" w:rsidRDefault="003C3B7C" w:rsidP="008F4522">
      <w:pPr>
        <w:pStyle w:val="AnnexHeading1"/>
      </w:pPr>
      <w:r w:rsidRPr="00F913D8">
        <w:t>Protection of the Surrounding Area</w:t>
      </w:r>
    </w:p>
    <w:p w14:paraId="32B3E4FB" w14:textId="77777777" w:rsidR="003C3B7C" w:rsidRPr="00F913D8" w:rsidRDefault="003C3B7C" w:rsidP="00397D5B">
      <w:pPr>
        <w:pStyle w:val="BodyText"/>
      </w:pPr>
      <w:r w:rsidRPr="00F913D8">
        <w:t>Protection of bridges and other works, work-sites, protection of human life and infrastructure in urban and/or industrial areas in the proximity of busy fairways is very often a valid reason for attempting to counteract against/abate the possible negative effects of maritime traffic</w:t>
      </w:r>
      <w:proofErr w:type="gramStart"/>
      <w:r w:rsidRPr="00F913D8">
        <w:t>.</w:t>
      </w:r>
      <w:r w:rsidR="00C13BDE">
        <w:t xml:space="preserve"> </w:t>
      </w:r>
      <w:proofErr w:type="gramEnd"/>
      <w:r w:rsidRPr="00F913D8">
        <w:t>Implementing VTS or improving existing traffic management resources could be an example to reduce risk associated with high traffic.</w:t>
      </w:r>
    </w:p>
    <w:p w14:paraId="3A645178" w14:textId="77777777" w:rsidR="00E5122C" w:rsidRDefault="00F03B7B" w:rsidP="006B7E32">
      <w:pPr>
        <w:pStyle w:val="Bullet1"/>
      </w:pPr>
      <w:proofErr w:type="gramStart"/>
      <w:r>
        <w:t>i</w:t>
      </w:r>
      <w:r w:rsidR="003C3B7C" w:rsidRPr="00F913D8">
        <w:t>s</w:t>
      </w:r>
      <w:proofErr w:type="gramEnd"/>
      <w:r w:rsidR="003C3B7C" w:rsidRPr="00F913D8">
        <w:t xml:space="preserve"> any statistical information available on damage, in the widest sense, including loss of human lives, to the surrounding area as a result of maritime accidents or i</w:t>
      </w:r>
      <w:r w:rsidR="00E5122C">
        <w:t>ncidents in the area concerned?</w:t>
      </w:r>
    </w:p>
    <w:p w14:paraId="35962BBB" w14:textId="77777777" w:rsidR="003C3B7C" w:rsidRPr="00F913D8" w:rsidRDefault="00F03B7B" w:rsidP="006B7E32">
      <w:pPr>
        <w:pStyle w:val="Bullet1"/>
      </w:pPr>
      <w:proofErr w:type="gramStart"/>
      <w:r>
        <w:lastRenderedPageBreak/>
        <w:t>i</w:t>
      </w:r>
      <w:r w:rsidR="003C3B7C" w:rsidRPr="00F913D8">
        <w:t>s</w:t>
      </w:r>
      <w:proofErr w:type="gramEnd"/>
      <w:r w:rsidR="003C3B7C" w:rsidRPr="00F913D8">
        <w:t xml:space="preserve"> it possible to quantify the consequential costs?</w:t>
      </w:r>
    </w:p>
    <w:p w14:paraId="5D18752E" w14:textId="77777777" w:rsidR="003C3B7C" w:rsidRDefault="00F03B7B" w:rsidP="006B7E32">
      <w:pPr>
        <w:pStyle w:val="Bullet1"/>
      </w:pPr>
      <w:proofErr w:type="gramStart"/>
      <w:r>
        <w:t>i</w:t>
      </w:r>
      <w:r w:rsidR="003C3B7C" w:rsidRPr="00F913D8">
        <w:t>s</w:t>
      </w:r>
      <w:proofErr w:type="gramEnd"/>
      <w:r w:rsidR="003C3B7C" w:rsidRPr="00F913D8">
        <w:t xml:space="preserve"> it possible to categorize the importance of the protection of the surrounding area?</w:t>
      </w:r>
    </w:p>
    <w:p w14:paraId="0E545429" w14:textId="77777777" w:rsidR="003C3B7C" w:rsidRDefault="003C3B7C" w:rsidP="00397D5B">
      <w:pPr>
        <w:pStyle w:val="BodyText"/>
      </w:pPr>
    </w:p>
    <w:p w14:paraId="542D5254" w14:textId="77777777" w:rsidR="003C3B7C" w:rsidRDefault="003C3B7C">
      <w:pPr>
        <w:rPr>
          <w:b/>
          <w:snapToGrid w:val="0"/>
          <w:sz w:val="28"/>
          <w:szCs w:val="20"/>
        </w:rPr>
      </w:pPr>
      <w:r>
        <w:br w:type="page"/>
      </w:r>
    </w:p>
    <w:p w14:paraId="69BC4B83" w14:textId="77777777" w:rsidR="003C3B7C" w:rsidRPr="001F5363" w:rsidRDefault="003C3B7C" w:rsidP="007F4371">
      <w:pPr>
        <w:pStyle w:val="Annex"/>
      </w:pPr>
      <w:bookmarkStart w:id="92" w:name="_Toc228439117"/>
      <w:r w:rsidRPr="001F5363">
        <w:lastRenderedPageBreak/>
        <w:t>E</w:t>
      </w:r>
      <w:r w:rsidR="00EC01D0">
        <w:t>xample of</w:t>
      </w:r>
      <w:r w:rsidRPr="001F5363">
        <w:t xml:space="preserve"> A</w:t>
      </w:r>
      <w:r w:rsidR="00EC01D0">
        <w:t>ids to</w:t>
      </w:r>
      <w:r w:rsidRPr="001F5363">
        <w:t xml:space="preserve"> N</w:t>
      </w:r>
      <w:r w:rsidR="00EC01D0">
        <w:t>avigation</w:t>
      </w:r>
      <w:r w:rsidRPr="001F5363">
        <w:t xml:space="preserve"> </w:t>
      </w:r>
      <w:r w:rsidR="00EC01D0">
        <w:t>risk assessment</w:t>
      </w:r>
      <w:bookmarkEnd w:id="92"/>
    </w:p>
    <w:p w14:paraId="77A9C91D" w14:textId="77777777" w:rsidR="003C3B7C" w:rsidRPr="006724FD" w:rsidRDefault="003C3B7C" w:rsidP="00FC1D24">
      <w:pPr>
        <w:pStyle w:val="AnnexHeading1"/>
        <w:numPr>
          <w:ilvl w:val="0"/>
          <w:numId w:val="55"/>
        </w:numPr>
      </w:pPr>
      <w:r w:rsidRPr="006724FD">
        <w:t>B</w:t>
      </w:r>
      <w:r>
        <w:t>ay of</w:t>
      </w:r>
      <w:r w:rsidRPr="006724FD">
        <w:t xml:space="preserve"> Fundy</w:t>
      </w:r>
    </w:p>
    <w:p w14:paraId="47954649" w14:textId="77777777" w:rsidR="003C3B7C" w:rsidRPr="00F913D8" w:rsidRDefault="003C3B7C" w:rsidP="00397D5B">
      <w:pPr>
        <w:pStyle w:val="BodyText"/>
      </w:pPr>
      <w:r w:rsidRPr="00F913D8">
        <w:t xml:space="preserve">The Management Board of the Canadian Coast Guard commissioned Consulting and Audit Canada (CAC) to create a display and risk index computer system containing about 150 columns of marine risk-related data covering 100+ waterways/ports.  The data were sub-divided into four categories: </w:t>
      </w:r>
      <w:r w:rsidRPr="00F913D8">
        <w:rPr>
          <w:i/>
        </w:rPr>
        <w:t>frequency</w:t>
      </w:r>
      <w:r>
        <w:t xml:space="preserve"> (e.g.</w:t>
      </w:r>
      <w:r w:rsidRPr="00F913D8">
        <w:t xml:space="preserve"> number of cargo vessel movements, number of ferry movements); </w:t>
      </w:r>
      <w:r w:rsidRPr="00F913D8">
        <w:rPr>
          <w:i/>
        </w:rPr>
        <w:t>impact</w:t>
      </w:r>
      <w:r>
        <w:t xml:space="preserve"> (e.g.</w:t>
      </w:r>
      <w:r w:rsidRPr="00F913D8">
        <w:t xml:space="preserve"> tonnes of petroleum transported, number of passenger trips); </w:t>
      </w:r>
      <w:r w:rsidRPr="00F913D8">
        <w:rPr>
          <w:i/>
        </w:rPr>
        <w:t xml:space="preserve">modifiers </w:t>
      </w:r>
      <w:r>
        <w:t>(e.g.</w:t>
      </w:r>
      <w:r w:rsidRPr="00F913D8">
        <w:t xml:space="preserve"> visibility</w:t>
      </w:r>
      <w:r>
        <w:t xml:space="preserve"> and </w:t>
      </w:r>
      <w:r w:rsidRPr="00F913D8">
        <w:t xml:space="preserve">wind speed); and </w:t>
      </w:r>
      <w:r w:rsidRPr="00F913D8">
        <w:rPr>
          <w:i/>
        </w:rPr>
        <w:t>history</w:t>
      </w:r>
      <w:r>
        <w:t xml:space="preserve"> (e.g. vessel groundings and</w:t>
      </w:r>
      <w:r w:rsidRPr="00F913D8">
        <w:t xml:space="preserve"> loss of life).  A computer system could allow a user to automatically display data in bar chart, map</w:t>
      </w:r>
      <w:r>
        <w:t xml:space="preserve"> or scattergram format</w:t>
      </w:r>
      <w:r w:rsidRPr="00F913D8">
        <w:t xml:space="preserve"> and to weight and combine criteria data into a </w:t>
      </w:r>
      <w:r w:rsidRPr="00C04AFD">
        <w:t>risk index.</w:t>
      </w:r>
      <w:r w:rsidRPr="00C04AFD">
        <w:rPr>
          <w:rStyle w:val="FootnoteReference"/>
        </w:rPr>
        <w:footnoteReference w:id="3"/>
      </w:r>
    </w:p>
    <w:p w14:paraId="44B635F6" w14:textId="77777777" w:rsidR="003C3B7C" w:rsidRPr="001F5363" w:rsidRDefault="003C3B7C" w:rsidP="00397D5B">
      <w:pPr>
        <w:pStyle w:val="BodyText"/>
      </w:pPr>
      <w:r w:rsidRPr="001F5363">
        <w:t>Please note that some of the conditions in this example may have changed and the result indicated does not apply for current conditions.</w:t>
      </w:r>
    </w:p>
    <w:p w14:paraId="1D40F73C" w14:textId="77777777" w:rsidR="003C3B7C" w:rsidRPr="006724FD" w:rsidRDefault="003C3B7C" w:rsidP="008F4522">
      <w:pPr>
        <w:pStyle w:val="AnnexHeading1"/>
      </w:pPr>
      <w:r w:rsidRPr="006724FD">
        <w:t>The Risk Management Process</w:t>
      </w:r>
    </w:p>
    <w:p w14:paraId="60597C9B" w14:textId="77777777" w:rsidR="003C3B7C" w:rsidRPr="00E240DC" w:rsidRDefault="003C3B7C" w:rsidP="00397D5B">
      <w:pPr>
        <w:pStyle w:val="BodyText"/>
      </w:pPr>
      <w:r w:rsidRPr="00E240DC">
        <w:t xml:space="preserve">This example assessment follows the five major steps specified in Section 2 of the </w:t>
      </w:r>
      <w:r w:rsidRPr="00F913D8">
        <w:rPr>
          <w:i/>
          <w:sz w:val="23"/>
          <w:szCs w:val="23"/>
        </w:rPr>
        <w:t>IALA Guideline on Risk Management</w:t>
      </w:r>
      <w:r w:rsidRPr="00E240DC">
        <w:t>.</w:t>
      </w:r>
    </w:p>
    <w:p w14:paraId="640E2EE8" w14:textId="77777777" w:rsidR="003C3B7C" w:rsidRDefault="003C3B7C" w:rsidP="00EC01D0">
      <w:pPr>
        <w:pStyle w:val="AnnexHeading2"/>
      </w:pPr>
      <w:r w:rsidRPr="00F913D8">
        <w:t>Step 1 Identify Hazards</w:t>
      </w:r>
    </w:p>
    <w:p w14:paraId="0F2A6A01" w14:textId="2E1BE839" w:rsidR="003C3B7C" w:rsidRPr="00F913D8" w:rsidRDefault="003C3B7C" w:rsidP="00397D5B">
      <w:pPr>
        <w:pStyle w:val="BodyText"/>
      </w:pPr>
      <w:r w:rsidRPr="00F913D8">
        <w:t xml:space="preserve">Canadian Coast Guard (CCG) records for Fundy LOS Area 3 covering Saint John harbour and the upper Bay of Fundy (see </w:t>
      </w:r>
      <w:r w:rsidR="009F4EFB">
        <w:fldChar w:fldCharType="begin"/>
      </w:r>
      <w:r>
        <w:instrText xml:space="preserve"> REF _Ref212097022 \r \h </w:instrText>
      </w:r>
      <w:r w:rsidR="009F4EFB">
        <w:fldChar w:fldCharType="separate"/>
      </w:r>
      <w:r w:rsidR="008E4FC1">
        <w:t>Figure 5</w:t>
      </w:r>
      <w:r w:rsidR="009F4EFB">
        <w:fldChar w:fldCharType="end"/>
      </w:r>
      <w:r w:rsidRPr="00F913D8">
        <w:t xml:space="preserve">) show that aids to navigation in this area were not functioning properly on 279 occasions over the last 5 years.  As a result, the 82 involved aids to navigation, out of a total of 127, were </w:t>
      </w:r>
      <w:r w:rsidR="00A1616B">
        <w:t>‘</w:t>
      </w:r>
      <w:r w:rsidRPr="00F913D8">
        <w:t>down</w:t>
      </w:r>
      <w:r w:rsidR="00A1616B">
        <w:t>’</w:t>
      </w:r>
      <w:r w:rsidRPr="00F913D8">
        <w:t xml:space="preserve"> for 2,389 days (see </w:t>
      </w:r>
      <w:r w:rsidR="009F4EFB">
        <w:fldChar w:fldCharType="begin"/>
      </w:r>
      <w:r>
        <w:instrText xml:space="preserve"> REF _Ref212085378 \r \h </w:instrText>
      </w:r>
      <w:r w:rsidR="009F4EFB">
        <w:fldChar w:fldCharType="separate"/>
      </w:r>
      <w:r w:rsidR="008E4FC1">
        <w:t>Table 2</w:t>
      </w:r>
      <w:r w:rsidR="009F4EFB">
        <w:fldChar w:fldCharType="end"/>
      </w:r>
      <w:r w:rsidRPr="00F913D8">
        <w:t xml:space="preserve">). </w:t>
      </w:r>
      <w:r w:rsidR="00133E30">
        <w:t xml:space="preserve"> </w:t>
      </w:r>
      <w:r w:rsidRPr="00F913D8">
        <w:t>The review outlined in this Annex was triggered by the realization that the level of service reflected by this record over the last five years does not meet current objectives.</w:t>
      </w:r>
    </w:p>
    <w:p w14:paraId="6931552B" w14:textId="77777777" w:rsidR="003C3B7C" w:rsidRPr="00F913D8" w:rsidRDefault="003C3B7C" w:rsidP="001F5363">
      <w:pPr>
        <w:pStyle w:val="Table"/>
      </w:pPr>
      <w:bookmarkStart w:id="93" w:name="_Ref212085378"/>
      <w:bookmarkStart w:id="94" w:name="_Toc228362910"/>
      <w:r w:rsidRPr="00F913D8">
        <w:t>Navaids Level of Service History</w:t>
      </w:r>
      <w:bookmarkEnd w:id="93"/>
      <w:r>
        <w:t xml:space="preserve"> </w:t>
      </w:r>
      <w:r w:rsidRPr="007510F1">
        <w:t>for Fundy LOS Area</w:t>
      </w:r>
      <w:r w:rsidRPr="00F913D8">
        <w:rPr>
          <w:sz w:val="23"/>
          <w:szCs w:val="23"/>
        </w:rPr>
        <w:t xml:space="preserve"> 3</w:t>
      </w:r>
      <w:bookmarkEnd w:id="9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1596"/>
        <w:gridCol w:w="1596"/>
        <w:gridCol w:w="1596"/>
        <w:gridCol w:w="1596"/>
        <w:gridCol w:w="1596"/>
      </w:tblGrid>
      <w:tr w:rsidR="003C3B7C" w:rsidRPr="00F913D8" w14:paraId="7860F0E2" w14:textId="77777777" w:rsidTr="00133E30">
        <w:trPr>
          <w:jc w:val="center"/>
        </w:trPr>
        <w:tc>
          <w:tcPr>
            <w:tcW w:w="1596" w:type="dxa"/>
            <w:tcBorders>
              <w:bottom w:val="single" w:sz="12" w:space="0" w:color="auto"/>
            </w:tcBorders>
            <w:vAlign w:val="center"/>
          </w:tcPr>
          <w:p w14:paraId="249D444A" w14:textId="77777777" w:rsidR="003C3B7C" w:rsidRPr="002C0E50" w:rsidRDefault="003C3B7C" w:rsidP="000863B3">
            <w:pPr>
              <w:pStyle w:val="BodyText"/>
              <w:jc w:val="left"/>
              <w:rPr>
                <w:szCs w:val="20"/>
              </w:rPr>
            </w:pPr>
            <w:r w:rsidRPr="002C0E50">
              <w:t>Navaid Importance Rating</w:t>
            </w:r>
          </w:p>
        </w:tc>
        <w:tc>
          <w:tcPr>
            <w:tcW w:w="1596" w:type="dxa"/>
            <w:tcBorders>
              <w:bottom w:val="single" w:sz="12" w:space="0" w:color="auto"/>
            </w:tcBorders>
            <w:vAlign w:val="center"/>
          </w:tcPr>
          <w:p w14:paraId="4051936A" w14:textId="77777777" w:rsidR="003C3B7C" w:rsidRPr="002C0E50" w:rsidRDefault="003C3B7C" w:rsidP="000863B3">
            <w:pPr>
              <w:pStyle w:val="BodyText"/>
              <w:jc w:val="left"/>
              <w:rPr>
                <w:szCs w:val="20"/>
              </w:rPr>
            </w:pPr>
            <w:r w:rsidRPr="002C0E50">
              <w:t>Total No of Navaids in LOS Area</w:t>
            </w:r>
          </w:p>
        </w:tc>
        <w:tc>
          <w:tcPr>
            <w:tcW w:w="1596" w:type="dxa"/>
            <w:tcBorders>
              <w:bottom w:val="single" w:sz="12" w:space="0" w:color="auto"/>
            </w:tcBorders>
            <w:vAlign w:val="center"/>
          </w:tcPr>
          <w:p w14:paraId="14911CC2" w14:textId="77777777" w:rsidR="003C3B7C" w:rsidRPr="002C0E50" w:rsidRDefault="003C3B7C" w:rsidP="000863B3">
            <w:pPr>
              <w:pStyle w:val="BodyText"/>
              <w:jc w:val="left"/>
              <w:rPr>
                <w:szCs w:val="20"/>
              </w:rPr>
            </w:pPr>
            <w:r w:rsidRPr="002C0E50">
              <w:t>No</w:t>
            </w:r>
            <w:proofErr w:type="gramStart"/>
            <w:r w:rsidRPr="002C0E50">
              <w:t>. of</w:t>
            </w:r>
            <w:proofErr w:type="gramEnd"/>
            <w:r w:rsidRPr="002C0E50">
              <w:t xml:space="preserve"> Navaids Down in Period</w:t>
            </w:r>
          </w:p>
        </w:tc>
        <w:tc>
          <w:tcPr>
            <w:tcW w:w="1596" w:type="dxa"/>
            <w:tcBorders>
              <w:bottom w:val="single" w:sz="12" w:space="0" w:color="auto"/>
            </w:tcBorders>
            <w:vAlign w:val="center"/>
          </w:tcPr>
          <w:p w14:paraId="1E08EA63" w14:textId="77777777" w:rsidR="003C3B7C" w:rsidRPr="002C0E50" w:rsidRDefault="003C3B7C" w:rsidP="000863B3">
            <w:pPr>
              <w:pStyle w:val="BodyText"/>
              <w:jc w:val="left"/>
              <w:rPr>
                <w:szCs w:val="20"/>
              </w:rPr>
            </w:pPr>
            <w:r w:rsidRPr="002C0E50">
              <w:t>Total Down Occurences</w:t>
            </w:r>
          </w:p>
        </w:tc>
        <w:tc>
          <w:tcPr>
            <w:tcW w:w="1596" w:type="dxa"/>
            <w:tcBorders>
              <w:bottom w:val="single" w:sz="12" w:space="0" w:color="auto"/>
            </w:tcBorders>
            <w:vAlign w:val="center"/>
          </w:tcPr>
          <w:p w14:paraId="57149C60" w14:textId="77777777" w:rsidR="003C3B7C" w:rsidRPr="002C0E50" w:rsidRDefault="003C3B7C" w:rsidP="000863B3">
            <w:pPr>
              <w:pStyle w:val="BodyText"/>
              <w:jc w:val="left"/>
              <w:rPr>
                <w:szCs w:val="20"/>
              </w:rPr>
            </w:pPr>
            <w:r w:rsidRPr="002C0E50">
              <w:t>Total Days Down</w:t>
            </w:r>
          </w:p>
        </w:tc>
        <w:tc>
          <w:tcPr>
            <w:tcW w:w="1596" w:type="dxa"/>
            <w:tcBorders>
              <w:bottom w:val="single" w:sz="12" w:space="0" w:color="auto"/>
            </w:tcBorders>
            <w:vAlign w:val="center"/>
          </w:tcPr>
          <w:p w14:paraId="4CBFE27F" w14:textId="77777777" w:rsidR="003C3B7C" w:rsidRPr="002C0E50" w:rsidRDefault="003C3B7C" w:rsidP="000863B3">
            <w:pPr>
              <w:pStyle w:val="BodyText"/>
              <w:jc w:val="left"/>
              <w:rPr>
                <w:szCs w:val="20"/>
              </w:rPr>
            </w:pPr>
            <w:r w:rsidRPr="002C0E50">
              <w:t>Avg. Days Down per Occurrence</w:t>
            </w:r>
          </w:p>
        </w:tc>
      </w:tr>
      <w:tr w:rsidR="003C3B7C" w:rsidRPr="00F913D8" w14:paraId="48A9F5FF" w14:textId="77777777" w:rsidTr="00133E30">
        <w:trPr>
          <w:jc w:val="center"/>
        </w:trPr>
        <w:tc>
          <w:tcPr>
            <w:tcW w:w="1596" w:type="dxa"/>
            <w:tcBorders>
              <w:top w:val="single" w:sz="12" w:space="0" w:color="auto"/>
            </w:tcBorders>
            <w:vAlign w:val="center"/>
          </w:tcPr>
          <w:p w14:paraId="3A060AA2" w14:textId="77777777" w:rsidR="003C3B7C" w:rsidRPr="002C0E50" w:rsidRDefault="003C3B7C" w:rsidP="00397D5B">
            <w:pPr>
              <w:pStyle w:val="BodyText"/>
            </w:pPr>
            <w:r w:rsidRPr="002C0E50">
              <w:t>1</w:t>
            </w:r>
          </w:p>
        </w:tc>
        <w:tc>
          <w:tcPr>
            <w:tcW w:w="1596" w:type="dxa"/>
            <w:tcBorders>
              <w:top w:val="single" w:sz="12" w:space="0" w:color="auto"/>
            </w:tcBorders>
            <w:vAlign w:val="center"/>
          </w:tcPr>
          <w:p w14:paraId="14D2BE7F" w14:textId="77777777" w:rsidR="003C3B7C" w:rsidRPr="002C0E50" w:rsidRDefault="003C3B7C" w:rsidP="00397D5B">
            <w:pPr>
              <w:pStyle w:val="BodyText"/>
            </w:pPr>
            <w:r w:rsidRPr="002C0E50">
              <w:t>20</w:t>
            </w:r>
          </w:p>
        </w:tc>
        <w:tc>
          <w:tcPr>
            <w:tcW w:w="1596" w:type="dxa"/>
            <w:tcBorders>
              <w:top w:val="single" w:sz="12" w:space="0" w:color="auto"/>
            </w:tcBorders>
            <w:vAlign w:val="center"/>
          </w:tcPr>
          <w:p w14:paraId="73E2D936" w14:textId="77777777" w:rsidR="003C3B7C" w:rsidRPr="002C0E50" w:rsidRDefault="003C3B7C" w:rsidP="00397D5B">
            <w:pPr>
              <w:pStyle w:val="BodyText"/>
            </w:pPr>
            <w:r w:rsidRPr="002C0E50">
              <w:t>17</w:t>
            </w:r>
          </w:p>
        </w:tc>
        <w:tc>
          <w:tcPr>
            <w:tcW w:w="1596" w:type="dxa"/>
            <w:tcBorders>
              <w:top w:val="single" w:sz="12" w:space="0" w:color="auto"/>
            </w:tcBorders>
            <w:vAlign w:val="center"/>
          </w:tcPr>
          <w:p w14:paraId="60B3ECF8" w14:textId="77777777" w:rsidR="003C3B7C" w:rsidRPr="002C0E50" w:rsidRDefault="003C3B7C" w:rsidP="00397D5B">
            <w:pPr>
              <w:pStyle w:val="BodyText"/>
            </w:pPr>
            <w:r w:rsidRPr="002C0E50">
              <w:t>106</w:t>
            </w:r>
          </w:p>
        </w:tc>
        <w:tc>
          <w:tcPr>
            <w:tcW w:w="1596" w:type="dxa"/>
            <w:tcBorders>
              <w:top w:val="single" w:sz="12" w:space="0" w:color="auto"/>
            </w:tcBorders>
            <w:vAlign w:val="center"/>
          </w:tcPr>
          <w:p w14:paraId="7196C5C6" w14:textId="77777777" w:rsidR="003C3B7C" w:rsidRPr="002C0E50" w:rsidRDefault="003C3B7C" w:rsidP="00397D5B">
            <w:pPr>
              <w:pStyle w:val="BodyText"/>
            </w:pPr>
            <w:r w:rsidRPr="002C0E50">
              <w:t>887</w:t>
            </w:r>
          </w:p>
        </w:tc>
        <w:tc>
          <w:tcPr>
            <w:tcW w:w="1596" w:type="dxa"/>
            <w:tcBorders>
              <w:top w:val="single" w:sz="12" w:space="0" w:color="auto"/>
            </w:tcBorders>
            <w:vAlign w:val="center"/>
          </w:tcPr>
          <w:p w14:paraId="402E3B69" w14:textId="77777777" w:rsidR="003C3B7C" w:rsidRPr="002C0E50" w:rsidRDefault="003C3B7C" w:rsidP="00397D5B">
            <w:pPr>
              <w:pStyle w:val="BodyText"/>
            </w:pPr>
            <w:r w:rsidRPr="002C0E50">
              <w:t>8.4</w:t>
            </w:r>
          </w:p>
        </w:tc>
      </w:tr>
      <w:tr w:rsidR="003C3B7C" w:rsidRPr="00F913D8" w14:paraId="6B768B37" w14:textId="77777777" w:rsidTr="00133E30">
        <w:trPr>
          <w:jc w:val="center"/>
        </w:trPr>
        <w:tc>
          <w:tcPr>
            <w:tcW w:w="1596" w:type="dxa"/>
            <w:vAlign w:val="center"/>
          </w:tcPr>
          <w:p w14:paraId="3B4F2316" w14:textId="77777777" w:rsidR="003C3B7C" w:rsidRPr="002C0E50" w:rsidRDefault="003C3B7C" w:rsidP="00397D5B">
            <w:pPr>
              <w:pStyle w:val="BodyText"/>
            </w:pPr>
            <w:r w:rsidRPr="002C0E50">
              <w:t>2</w:t>
            </w:r>
          </w:p>
        </w:tc>
        <w:tc>
          <w:tcPr>
            <w:tcW w:w="1596" w:type="dxa"/>
            <w:vAlign w:val="center"/>
          </w:tcPr>
          <w:p w14:paraId="6601C899" w14:textId="77777777" w:rsidR="003C3B7C" w:rsidRPr="002C0E50" w:rsidRDefault="003C3B7C" w:rsidP="00397D5B">
            <w:pPr>
              <w:pStyle w:val="BodyText"/>
            </w:pPr>
            <w:r w:rsidRPr="002C0E50">
              <w:t>71</w:t>
            </w:r>
          </w:p>
        </w:tc>
        <w:tc>
          <w:tcPr>
            <w:tcW w:w="1596" w:type="dxa"/>
            <w:vAlign w:val="center"/>
          </w:tcPr>
          <w:p w14:paraId="6D798BF7" w14:textId="77777777" w:rsidR="003C3B7C" w:rsidRPr="002C0E50" w:rsidRDefault="003C3B7C" w:rsidP="00397D5B">
            <w:pPr>
              <w:pStyle w:val="BodyText"/>
            </w:pPr>
            <w:r w:rsidRPr="002C0E50">
              <w:t>56</w:t>
            </w:r>
          </w:p>
        </w:tc>
        <w:tc>
          <w:tcPr>
            <w:tcW w:w="1596" w:type="dxa"/>
            <w:vAlign w:val="center"/>
          </w:tcPr>
          <w:p w14:paraId="6AFB82A1" w14:textId="77777777" w:rsidR="003C3B7C" w:rsidRPr="002C0E50" w:rsidRDefault="003C3B7C" w:rsidP="00397D5B">
            <w:pPr>
              <w:pStyle w:val="BodyText"/>
            </w:pPr>
            <w:r w:rsidRPr="002C0E50">
              <w:t>160</w:t>
            </w:r>
          </w:p>
        </w:tc>
        <w:tc>
          <w:tcPr>
            <w:tcW w:w="1596" w:type="dxa"/>
            <w:vAlign w:val="center"/>
          </w:tcPr>
          <w:p w14:paraId="4DCF5D16" w14:textId="77777777" w:rsidR="003C3B7C" w:rsidRPr="002C0E50" w:rsidRDefault="003C3B7C" w:rsidP="00397D5B">
            <w:pPr>
              <w:pStyle w:val="BodyText"/>
            </w:pPr>
            <w:r w:rsidRPr="002C0E50">
              <w:t>1,231</w:t>
            </w:r>
          </w:p>
        </w:tc>
        <w:tc>
          <w:tcPr>
            <w:tcW w:w="1596" w:type="dxa"/>
            <w:vAlign w:val="center"/>
          </w:tcPr>
          <w:p w14:paraId="273305E9" w14:textId="77777777" w:rsidR="003C3B7C" w:rsidRPr="002C0E50" w:rsidRDefault="003C3B7C" w:rsidP="00397D5B">
            <w:pPr>
              <w:pStyle w:val="BodyText"/>
            </w:pPr>
            <w:r w:rsidRPr="002C0E50">
              <w:t>7.7</w:t>
            </w:r>
          </w:p>
        </w:tc>
      </w:tr>
      <w:tr w:rsidR="003C3B7C" w:rsidRPr="00F913D8" w14:paraId="79CE8405" w14:textId="77777777" w:rsidTr="00133E30">
        <w:trPr>
          <w:jc w:val="center"/>
        </w:trPr>
        <w:tc>
          <w:tcPr>
            <w:tcW w:w="1596" w:type="dxa"/>
            <w:tcBorders>
              <w:bottom w:val="single" w:sz="12" w:space="0" w:color="auto"/>
            </w:tcBorders>
            <w:vAlign w:val="center"/>
          </w:tcPr>
          <w:p w14:paraId="3DC7B970" w14:textId="77777777" w:rsidR="003C3B7C" w:rsidRPr="002C0E50" w:rsidRDefault="003C3B7C" w:rsidP="00397D5B">
            <w:pPr>
              <w:pStyle w:val="BodyText"/>
            </w:pPr>
            <w:r w:rsidRPr="002C0E50">
              <w:t>3</w:t>
            </w:r>
          </w:p>
        </w:tc>
        <w:tc>
          <w:tcPr>
            <w:tcW w:w="1596" w:type="dxa"/>
            <w:tcBorders>
              <w:bottom w:val="single" w:sz="12" w:space="0" w:color="auto"/>
            </w:tcBorders>
            <w:vAlign w:val="center"/>
          </w:tcPr>
          <w:p w14:paraId="3221CC4A" w14:textId="77777777" w:rsidR="003C3B7C" w:rsidRPr="002C0E50" w:rsidRDefault="003C3B7C" w:rsidP="00397D5B">
            <w:pPr>
              <w:pStyle w:val="BodyText"/>
            </w:pPr>
            <w:r w:rsidRPr="002C0E50">
              <w:t>36</w:t>
            </w:r>
          </w:p>
        </w:tc>
        <w:tc>
          <w:tcPr>
            <w:tcW w:w="1596" w:type="dxa"/>
            <w:tcBorders>
              <w:bottom w:val="single" w:sz="12" w:space="0" w:color="auto"/>
            </w:tcBorders>
            <w:vAlign w:val="center"/>
          </w:tcPr>
          <w:p w14:paraId="55A6FB1D" w14:textId="77777777" w:rsidR="003C3B7C" w:rsidRPr="002C0E50" w:rsidRDefault="003C3B7C" w:rsidP="00397D5B">
            <w:pPr>
              <w:pStyle w:val="BodyText"/>
            </w:pPr>
            <w:r w:rsidRPr="002C0E50">
              <w:t>9</w:t>
            </w:r>
          </w:p>
        </w:tc>
        <w:tc>
          <w:tcPr>
            <w:tcW w:w="1596" w:type="dxa"/>
            <w:tcBorders>
              <w:bottom w:val="single" w:sz="12" w:space="0" w:color="auto"/>
            </w:tcBorders>
            <w:vAlign w:val="center"/>
          </w:tcPr>
          <w:p w14:paraId="01FC6546" w14:textId="77777777" w:rsidR="003C3B7C" w:rsidRPr="002C0E50" w:rsidRDefault="003C3B7C" w:rsidP="00397D5B">
            <w:pPr>
              <w:pStyle w:val="BodyText"/>
            </w:pPr>
            <w:r w:rsidRPr="002C0E50">
              <w:t>13</w:t>
            </w:r>
          </w:p>
        </w:tc>
        <w:tc>
          <w:tcPr>
            <w:tcW w:w="1596" w:type="dxa"/>
            <w:tcBorders>
              <w:bottom w:val="single" w:sz="12" w:space="0" w:color="auto"/>
            </w:tcBorders>
            <w:vAlign w:val="center"/>
          </w:tcPr>
          <w:p w14:paraId="4AC5EAD2" w14:textId="77777777" w:rsidR="003C3B7C" w:rsidRPr="002C0E50" w:rsidRDefault="003C3B7C" w:rsidP="00397D5B">
            <w:pPr>
              <w:pStyle w:val="BodyText"/>
            </w:pPr>
            <w:r w:rsidRPr="002C0E50">
              <w:t>272</w:t>
            </w:r>
          </w:p>
        </w:tc>
        <w:tc>
          <w:tcPr>
            <w:tcW w:w="1596" w:type="dxa"/>
            <w:tcBorders>
              <w:bottom w:val="single" w:sz="12" w:space="0" w:color="auto"/>
            </w:tcBorders>
            <w:vAlign w:val="center"/>
          </w:tcPr>
          <w:p w14:paraId="25CE6391" w14:textId="77777777" w:rsidR="003C3B7C" w:rsidRPr="002C0E50" w:rsidRDefault="003C3B7C" w:rsidP="00397D5B">
            <w:pPr>
              <w:pStyle w:val="BodyText"/>
            </w:pPr>
            <w:r w:rsidRPr="002C0E50">
              <w:t>20.9</w:t>
            </w:r>
          </w:p>
        </w:tc>
      </w:tr>
      <w:tr w:rsidR="003C3B7C" w:rsidRPr="00F913D8" w14:paraId="2E2082FD" w14:textId="77777777" w:rsidTr="00133E30">
        <w:trPr>
          <w:jc w:val="center"/>
        </w:trPr>
        <w:tc>
          <w:tcPr>
            <w:tcW w:w="1596" w:type="dxa"/>
            <w:tcBorders>
              <w:top w:val="single" w:sz="12" w:space="0" w:color="auto"/>
            </w:tcBorders>
            <w:vAlign w:val="center"/>
          </w:tcPr>
          <w:p w14:paraId="02ABA590" w14:textId="77777777" w:rsidR="003C3B7C" w:rsidRPr="002C0E50" w:rsidRDefault="003C3B7C" w:rsidP="00397D5B">
            <w:pPr>
              <w:pStyle w:val="BodyText"/>
            </w:pPr>
            <w:r w:rsidRPr="002C0E50">
              <w:t>Total</w:t>
            </w:r>
          </w:p>
        </w:tc>
        <w:tc>
          <w:tcPr>
            <w:tcW w:w="1596" w:type="dxa"/>
            <w:tcBorders>
              <w:top w:val="single" w:sz="12" w:space="0" w:color="auto"/>
            </w:tcBorders>
            <w:vAlign w:val="center"/>
          </w:tcPr>
          <w:p w14:paraId="0DFB2E9A" w14:textId="77777777" w:rsidR="003C3B7C" w:rsidRPr="002C0E50" w:rsidRDefault="009F4EFB" w:rsidP="00397D5B">
            <w:pPr>
              <w:pStyle w:val="BodyText"/>
            </w:pPr>
            <w:r w:rsidRPr="002C0E50">
              <w:fldChar w:fldCharType="begin"/>
            </w:r>
            <w:r w:rsidR="003C3B7C" w:rsidRPr="002C0E50">
              <w:instrText xml:space="preserve"> =SUM(ABOVE) </w:instrText>
            </w:r>
            <w:r w:rsidRPr="002C0E50">
              <w:fldChar w:fldCharType="separate"/>
            </w:r>
            <w:r w:rsidR="003C3B7C" w:rsidRPr="002C0E50">
              <w:t>127</w:t>
            </w:r>
            <w:r w:rsidRPr="002C0E50">
              <w:fldChar w:fldCharType="end"/>
            </w:r>
          </w:p>
        </w:tc>
        <w:tc>
          <w:tcPr>
            <w:tcW w:w="1596" w:type="dxa"/>
            <w:tcBorders>
              <w:top w:val="single" w:sz="12" w:space="0" w:color="auto"/>
            </w:tcBorders>
            <w:vAlign w:val="center"/>
          </w:tcPr>
          <w:p w14:paraId="783780A4" w14:textId="77777777" w:rsidR="003C3B7C" w:rsidRPr="002C0E50" w:rsidRDefault="009F4EFB" w:rsidP="00397D5B">
            <w:pPr>
              <w:pStyle w:val="BodyText"/>
            </w:pPr>
            <w:r w:rsidRPr="002C0E50">
              <w:fldChar w:fldCharType="begin"/>
            </w:r>
            <w:r w:rsidR="003C3B7C" w:rsidRPr="002C0E50">
              <w:instrText xml:space="preserve"> =SUM(ABOVE) </w:instrText>
            </w:r>
            <w:r w:rsidRPr="002C0E50">
              <w:fldChar w:fldCharType="separate"/>
            </w:r>
            <w:r w:rsidR="003C3B7C" w:rsidRPr="002C0E50">
              <w:t>82</w:t>
            </w:r>
            <w:r w:rsidRPr="002C0E50">
              <w:fldChar w:fldCharType="end"/>
            </w:r>
          </w:p>
        </w:tc>
        <w:tc>
          <w:tcPr>
            <w:tcW w:w="1596" w:type="dxa"/>
            <w:tcBorders>
              <w:top w:val="single" w:sz="12" w:space="0" w:color="auto"/>
            </w:tcBorders>
            <w:vAlign w:val="center"/>
          </w:tcPr>
          <w:p w14:paraId="044F1B5A" w14:textId="77777777" w:rsidR="003C3B7C" w:rsidRPr="002C0E50" w:rsidRDefault="009F4EFB" w:rsidP="00397D5B">
            <w:pPr>
              <w:pStyle w:val="BodyText"/>
            </w:pPr>
            <w:r w:rsidRPr="002C0E50">
              <w:fldChar w:fldCharType="begin"/>
            </w:r>
            <w:r w:rsidR="003C3B7C" w:rsidRPr="002C0E50">
              <w:instrText xml:space="preserve"> =SUM(ABOVE) </w:instrText>
            </w:r>
            <w:r w:rsidRPr="002C0E50">
              <w:fldChar w:fldCharType="separate"/>
            </w:r>
            <w:r w:rsidR="003C3B7C" w:rsidRPr="002C0E50">
              <w:t>279</w:t>
            </w:r>
            <w:r w:rsidRPr="002C0E50">
              <w:fldChar w:fldCharType="end"/>
            </w:r>
          </w:p>
        </w:tc>
        <w:tc>
          <w:tcPr>
            <w:tcW w:w="1596" w:type="dxa"/>
            <w:tcBorders>
              <w:top w:val="single" w:sz="12" w:space="0" w:color="auto"/>
            </w:tcBorders>
            <w:vAlign w:val="center"/>
          </w:tcPr>
          <w:p w14:paraId="69D90444" w14:textId="77777777" w:rsidR="003C3B7C" w:rsidRPr="002C0E50" w:rsidRDefault="009F4EFB" w:rsidP="00397D5B">
            <w:pPr>
              <w:pStyle w:val="BodyText"/>
            </w:pPr>
            <w:r w:rsidRPr="002C0E50">
              <w:fldChar w:fldCharType="begin"/>
            </w:r>
            <w:r w:rsidR="003C3B7C" w:rsidRPr="002C0E50">
              <w:instrText xml:space="preserve"> =SUM(ABOVE) </w:instrText>
            </w:r>
            <w:r w:rsidRPr="002C0E50">
              <w:fldChar w:fldCharType="separate"/>
            </w:r>
            <w:r w:rsidR="003C3B7C" w:rsidRPr="002C0E50">
              <w:t>2,390</w:t>
            </w:r>
            <w:r w:rsidRPr="002C0E50">
              <w:fldChar w:fldCharType="end"/>
            </w:r>
          </w:p>
        </w:tc>
        <w:tc>
          <w:tcPr>
            <w:tcW w:w="1596" w:type="dxa"/>
            <w:tcBorders>
              <w:top w:val="single" w:sz="12" w:space="0" w:color="auto"/>
            </w:tcBorders>
            <w:vAlign w:val="center"/>
          </w:tcPr>
          <w:p w14:paraId="458583DD" w14:textId="77777777" w:rsidR="003C3B7C" w:rsidRPr="002C0E50" w:rsidRDefault="003C3B7C" w:rsidP="00397D5B">
            <w:pPr>
              <w:pStyle w:val="BodyText"/>
            </w:pPr>
            <w:r w:rsidRPr="002C0E50">
              <w:t>8.6</w:t>
            </w:r>
          </w:p>
        </w:tc>
      </w:tr>
    </w:tbl>
    <w:p w14:paraId="304DE540" w14:textId="77777777" w:rsidR="003C3B7C" w:rsidRDefault="003C3B7C" w:rsidP="00397D5B">
      <w:pPr>
        <w:pStyle w:val="BodyText"/>
      </w:pPr>
    </w:p>
    <w:p w14:paraId="37608AB6" w14:textId="77777777" w:rsidR="003C3B7C" w:rsidRPr="001F5363" w:rsidRDefault="003C3B7C" w:rsidP="00397D5B">
      <w:pPr>
        <w:pStyle w:val="BodyText"/>
      </w:pPr>
      <w:r w:rsidRPr="001F5363">
        <w:t>A large number of stakeholder groups use the aids to navigation in LOS Area 3 and would need to be consulted (</w:t>
      </w:r>
      <w:r>
        <w:t>e.g.</w:t>
      </w:r>
      <w:r w:rsidRPr="001F5363">
        <w:t xml:space="preserve"> operators of ferries, fishing vessels, commercial ships, tugs, port authorities, recreational boaters, environmentalists and so on).</w:t>
      </w:r>
    </w:p>
    <w:p w14:paraId="0DB64661" w14:textId="77777777" w:rsidR="003C3B7C" w:rsidRDefault="003C3B7C">
      <w:r>
        <w:br w:type="page"/>
      </w:r>
    </w:p>
    <w:p w14:paraId="24B6BE0C" w14:textId="77777777" w:rsidR="003C3B7C" w:rsidRDefault="003C3B7C" w:rsidP="00EC01D0">
      <w:pPr>
        <w:pStyle w:val="AnnexHeading2"/>
      </w:pPr>
      <w:r w:rsidRPr="00F913D8">
        <w:lastRenderedPageBreak/>
        <w:t>Step 2 Assess Risks</w:t>
      </w:r>
    </w:p>
    <w:p w14:paraId="11A59ECA" w14:textId="2A9B86C3" w:rsidR="003C3B7C" w:rsidRDefault="003C3B7C" w:rsidP="00397D5B">
      <w:pPr>
        <w:pStyle w:val="BodyText"/>
        <w:rPr>
          <w:szCs w:val="25"/>
        </w:rPr>
      </w:pPr>
      <w:proofErr w:type="gramStart"/>
      <w:r w:rsidRPr="00D16300">
        <w:t>(Aids to Risk &amp; Criteria Analysis system).</w:t>
      </w:r>
      <w:proofErr w:type="gramEnd"/>
      <w:r w:rsidRPr="00D16300">
        <w:t xml:space="preserve">  A total of 45 groundings were reported to have occurred in our area of interest over the last 25 years.  There were no deaths, serious navigation </w:t>
      </w:r>
      <w:proofErr w:type="gramStart"/>
      <w:r w:rsidRPr="00D16300">
        <w:t>are</w:t>
      </w:r>
      <w:proofErr w:type="gramEnd"/>
      <w:r w:rsidRPr="00D16300">
        <w:t xml:space="preserve"> primarily directed toward the prevention of vessel groundings, although collisions can sometimes be prevented by an appropriate aid to navigation.  In this review however,</w:t>
      </w:r>
      <w:r w:rsidR="00140C53">
        <w:t xml:space="preserve"> </w:t>
      </w:r>
      <w:r w:rsidRPr="00D16300">
        <w:t xml:space="preserve">only </w:t>
      </w:r>
      <w:r w:rsidRPr="00D16300">
        <w:rPr>
          <w:szCs w:val="25"/>
        </w:rPr>
        <w:t xml:space="preserve">groundings as reported by the Transportation </w:t>
      </w:r>
      <w:r w:rsidRPr="00D16300">
        <w:t>Safety Board (TSB) occurring in LOS Area 3 were extracted from the CCG’s ORCA system (Oceans</w:t>
      </w:r>
      <w:r w:rsidRPr="00D16300">
        <w:rPr>
          <w:szCs w:val="25"/>
        </w:rPr>
        <w:t xml:space="preserve"> Risk &amp; Criteria Analysis system).  A total of 45 groundings were reported to have occurred in our area of interest over the last 25 years.  There were no deaths, serious injuries, significant spills or serious vessel damages associated with these 45 groundings.  Furthermore, after reviewing the circumstances associated with these occurrences, it does not appear that any were caused by a </w:t>
      </w:r>
      <w:r w:rsidR="00A1616B">
        <w:rPr>
          <w:szCs w:val="25"/>
        </w:rPr>
        <w:t>‘</w:t>
      </w:r>
      <w:r w:rsidRPr="00D16300">
        <w:rPr>
          <w:szCs w:val="25"/>
        </w:rPr>
        <w:t>down</w:t>
      </w:r>
      <w:r w:rsidR="00A1616B">
        <w:rPr>
          <w:szCs w:val="25"/>
        </w:rPr>
        <w:t>’</w:t>
      </w:r>
      <w:r w:rsidRPr="00D16300">
        <w:rPr>
          <w:szCs w:val="25"/>
        </w:rPr>
        <w:t xml:space="preserve"> aid to navigation (see </w:t>
      </w:r>
      <w:r w:rsidR="009F4EFB">
        <w:rPr>
          <w:szCs w:val="25"/>
        </w:rPr>
        <w:fldChar w:fldCharType="begin"/>
      </w:r>
      <w:r>
        <w:rPr>
          <w:szCs w:val="25"/>
        </w:rPr>
        <w:instrText xml:space="preserve"> REF _Ref212096575 \r \h </w:instrText>
      </w:r>
      <w:r w:rsidR="009F4EFB">
        <w:rPr>
          <w:szCs w:val="25"/>
        </w:rPr>
      </w:r>
      <w:r w:rsidR="009F4EFB">
        <w:rPr>
          <w:szCs w:val="25"/>
        </w:rPr>
        <w:fldChar w:fldCharType="separate"/>
      </w:r>
      <w:r w:rsidR="008E4FC1">
        <w:rPr>
          <w:szCs w:val="25"/>
        </w:rPr>
        <w:t>Table 3</w:t>
      </w:r>
      <w:r w:rsidR="009F4EFB">
        <w:rPr>
          <w:szCs w:val="25"/>
        </w:rPr>
        <w:fldChar w:fldCharType="end"/>
      </w:r>
      <w:r w:rsidRPr="00D16300">
        <w:rPr>
          <w:szCs w:val="25"/>
        </w:rPr>
        <w:t>).</w:t>
      </w:r>
    </w:p>
    <w:p w14:paraId="19C9695A" w14:textId="77777777" w:rsidR="003C3B7C" w:rsidRPr="00D16300" w:rsidRDefault="003C3B7C" w:rsidP="00397D5B">
      <w:pPr>
        <w:pStyle w:val="BodyText"/>
      </w:pPr>
    </w:p>
    <w:p w14:paraId="5EDB5D7D" w14:textId="77777777" w:rsidR="003C3B7C" w:rsidRPr="00D16300" w:rsidRDefault="003C3B7C" w:rsidP="000F6AD1">
      <w:pPr>
        <w:pStyle w:val="Table"/>
        <w:tabs>
          <w:tab w:val="left" w:pos="1260"/>
          <w:tab w:val="num" w:pos="1620"/>
        </w:tabs>
        <w:ind w:left="720" w:firstLine="0"/>
        <w:rPr>
          <w:szCs w:val="22"/>
        </w:rPr>
      </w:pPr>
      <w:bookmarkStart w:id="95" w:name="_Ref212096575"/>
      <w:bookmarkStart w:id="96" w:name="_Toc228362911"/>
      <w:r w:rsidRPr="00D16300">
        <w:rPr>
          <w:szCs w:val="22"/>
        </w:rPr>
        <w:t xml:space="preserve">Grounding </w:t>
      </w:r>
      <w:r w:rsidR="000F6AD1" w:rsidRPr="00D16300">
        <w:rPr>
          <w:szCs w:val="22"/>
        </w:rPr>
        <w:t>Occurrences</w:t>
      </w:r>
      <w:r w:rsidRPr="00D16300">
        <w:rPr>
          <w:szCs w:val="22"/>
        </w:rPr>
        <w:t xml:space="preserve"> for the Years 1976 – 2000 for </w:t>
      </w:r>
      <w:r>
        <w:rPr>
          <w:szCs w:val="22"/>
        </w:rPr>
        <w:t>Fundy LOS Are</w:t>
      </w:r>
      <w:r w:rsidR="000F6AD1">
        <w:rPr>
          <w:szCs w:val="22"/>
        </w:rPr>
        <w:t>a</w:t>
      </w:r>
      <w:r>
        <w:rPr>
          <w:szCs w:val="22"/>
        </w:rPr>
        <w:t xml:space="preserve"> 3</w:t>
      </w:r>
      <w:r w:rsidRPr="00D16300">
        <w:rPr>
          <w:szCs w:val="22"/>
        </w:rPr>
        <w:t>*</w:t>
      </w:r>
      <w:bookmarkEnd w:id="95"/>
      <w:bookmarkEnd w:id="9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109"/>
        <w:gridCol w:w="2126"/>
        <w:gridCol w:w="2126"/>
      </w:tblGrid>
      <w:tr w:rsidR="003C3B7C" w:rsidRPr="00D16300" w14:paraId="3538013A" w14:textId="77777777" w:rsidTr="00D16300">
        <w:trPr>
          <w:trHeight w:val="878"/>
          <w:jc w:val="center"/>
        </w:trPr>
        <w:tc>
          <w:tcPr>
            <w:tcW w:w="2394" w:type="dxa"/>
            <w:tcBorders>
              <w:bottom w:val="single" w:sz="12" w:space="0" w:color="auto"/>
            </w:tcBorders>
            <w:vAlign w:val="center"/>
          </w:tcPr>
          <w:p w14:paraId="209E5C4E" w14:textId="77777777" w:rsidR="003C3B7C" w:rsidRPr="002C0E50" w:rsidRDefault="003C3B7C" w:rsidP="00B40CDE">
            <w:pPr>
              <w:jc w:val="center"/>
              <w:rPr>
                <w:b/>
              </w:rPr>
            </w:pPr>
            <w:r w:rsidRPr="002C0E50">
              <w:rPr>
                <w:b/>
              </w:rPr>
              <w:t>Vessel Type</w:t>
            </w:r>
          </w:p>
        </w:tc>
        <w:tc>
          <w:tcPr>
            <w:tcW w:w="2109" w:type="dxa"/>
            <w:tcBorders>
              <w:bottom w:val="single" w:sz="12" w:space="0" w:color="auto"/>
            </w:tcBorders>
            <w:vAlign w:val="center"/>
          </w:tcPr>
          <w:p w14:paraId="7647D248" w14:textId="77777777" w:rsidR="003C3B7C" w:rsidRPr="002C0E50" w:rsidRDefault="003C3B7C" w:rsidP="00B40CDE">
            <w:pPr>
              <w:jc w:val="center"/>
              <w:rPr>
                <w:b/>
              </w:rPr>
            </w:pPr>
            <w:r w:rsidRPr="002C0E50">
              <w:rPr>
                <w:b/>
              </w:rPr>
              <w:t>Total No of Groundings</w:t>
            </w:r>
          </w:p>
        </w:tc>
        <w:tc>
          <w:tcPr>
            <w:tcW w:w="2126" w:type="dxa"/>
            <w:tcBorders>
              <w:bottom w:val="single" w:sz="12" w:space="0" w:color="auto"/>
            </w:tcBorders>
            <w:vAlign w:val="center"/>
          </w:tcPr>
          <w:p w14:paraId="3C5B0BF8" w14:textId="77777777" w:rsidR="003C3B7C" w:rsidRPr="002C0E50" w:rsidRDefault="003C3B7C" w:rsidP="00B40CDE">
            <w:pPr>
              <w:jc w:val="center"/>
              <w:rPr>
                <w:b/>
              </w:rPr>
            </w:pPr>
            <w:r w:rsidRPr="002C0E50">
              <w:rPr>
                <w:b/>
              </w:rPr>
              <w:t>Persons Missing or Dead</w:t>
            </w:r>
          </w:p>
        </w:tc>
        <w:tc>
          <w:tcPr>
            <w:tcW w:w="2126" w:type="dxa"/>
            <w:tcBorders>
              <w:bottom w:val="single" w:sz="12" w:space="0" w:color="auto"/>
            </w:tcBorders>
            <w:vAlign w:val="center"/>
          </w:tcPr>
          <w:p w14:paraId="0BE6EDA8" w14:textId="77777777" w:rsidR="003C3B7C" w:rsidRPr="002C0E50" w:rsidRDefault="003C3B7C" w:rsidP="00B40CDE">
            <w:pPr>
              <w:jc w:val="center"/>
              <w:rPr>
                <w:b/>
              </w:rPr>
            </w:pPr>
            <w:r w:rsidRPr="002C0E50">
              <w:rPr>
                <w:b/>
              </w:rPr>
              <w:t>Groundings Caused by Down Navaids</w:t>
            </w:r>
          </w:p>
        </w:tc>
      </w:tr>
      <w:tr w:rsidR="003C3B7C" w:rsidRPr="00F913D8" w14:paraId="76EA6CB8" w14:textId="77777777" w:rsidTr="00D16300">
        <w:trPr>
          <w:jc w:val="center"/>
        </w:trPr>
        <w:tc>
          <w:tcPr>
            <w:tcW w:w="2394" w:type="dxa"/>
            <w:tcBorders>
              <w:top w:val="single" w:sz="12" w:space="0" w:color="auto"/>
            </w:tcBorders>
          </w:tcPr>
          <w:p w14:paraId="4093D494" w14:textId="77777777" w:rsidR="003C3B7C" w:rsidRPr="002C0E50" w:rsidRDefault="003C3B7C" w:rsidP="00B40CDE">
            <w:pPr>
              <w:jc w:val="both"/>
            </w:pPr>
            <w:r w:rsidRPr="002C0E50">
              <w:t>Barge</w:t>
            </w:r>
          </w:p>
        </w:tc>
        <w:tc>
          <w:tcPr>
            <w:tcW w:w="2109" w:type="dxa"/>
            <w:tcBorders>
              <w:top w:val="single" w:sz="12" w:space="0" w:color="auto"/>
            </w:tcBorders>
            <w:vAlign w:val="center"/>
          </w:tcPr>
          <w:p w14:paraId="024F08B0" w14:textId="77777777" w:rsidR="003C3B7C" w:rsidRPr="002C0E50" w:rsidRDefault="003C3B7C" w:rsidP="00133E30">
            <w:pPr>
              <w:pStyle w:val="BodyText"/>
              <w:jc w:val="center"/>
            </w:pPr>
            <w:r w:rsidRPr="002C0E50">
              <w:t>1</w:t>
            </w:r>
          </w:p>
        </w:tc>
        <w:tc>
          <w:tcPr>
            <w:tcW w:w="2126" w:type="dxa"/>
            <w:tcBorders>
              <w:top w:val="single" w:sz="12" w:space="0" w:color="auto"/>
            </w:tcBorders>
            <w:vAlign w:val="center"/>
          </w:tcPr>
          <w:p w14:paraId="2D0CF007" w14:textId="77777777" w:rsidR="003C3B7C" w:rsidRPr="002C0E50" w:rsidRDefault="003C3B7C" w:rsidP="00133E30">
            <w:pPr>
              <w:pStyle w:val="BodyText"/>
              <w:jc w:val="center"/>
            </w:pPr>
            <w:r w:rsidRPr="002C0E50">
              <w:t>0</w:t>
            </w:r>
          </w:p>
        </w:tc>
        <w:tc>
          <w:tcPr>
            <w:tcW w:w="2126" w:type="dxa"/>
            <w:tcBorders>
              <w:top w:val="single" w:sz="12" w:space="0" w:color="auto"/>
            </w:tcBorders>
            <w:vAlign w:val="center"/>
          </w:tcPr>
          <w:p w14:paraId="6460F6D6" w14:textId="77777777" w:rsidR="003C3B7C" w:rsidRPr="002C0E50" w:rsidRDefault="003C3B7C" w:rsidP="00133E30">
            <w:pPr>
              <w:pStyle w:val="BodyText"/>
              <w:jc w:val="center"/>
            </w:pPr>
            <w:r w:rsidRPr="002C0E50">
              <w:t>0</w:t>
            </w:r>
          </w:p>
        </w:tc>
      </w:tr>
      <w:tr w:rsidR="003C3B7C" w:rsidRPr="00F913D8" w14:paraId="01367A47" w14:textId="77777777" w:rsidTr="00D16300">
        <w:trPr>
          <w:jc w:val="center"/>
        </w:trPr>
        <w:tc>
          <w:tcPr>
            <w:tcW w:w="2394" w:type="dxa"/>
          </w:tcPr>
          <w:p w14:paraId="1A59CE26" w14:textId="77777777" w:rsidR="003C3B7C" w:rsidRPr="002C0E50" w:rsidRDefault="003C3B7C" w:rsidP="00B40CDE">
            <w:pPr>
              <w:jc w:val="both"/>
            </w:pPr>
            <w:r w:rsidRPr="002C0E50">
              <w:t>Bulk Carrier</w:t>
            </w:r>
          </w:p>
        </w:tc>
        <w:tc>
          <w:tcPr>
            <w:tcW w:w="2109" w:type="dxa"/>
            <w:vAlign w:val="center"/>
          </w:tcPr>
          <w:p w14:paraId="024652AA" w14:textId="77777777" w:rsidR="003C3B7C" w:rsidRPr="002C0E50" w:rsidRDefault="003C3B7C" w:rsidP="00133E30">
            <w:pPr>
              <w:pStyle w:val="BodyText"/>
              <w:jc w:val="center"/>
            </w:pPr>
            <w:r w:rsidRPr="002C0E50">
              <w:t>6</w:t>
            </w:r>
          </w:p>
        </w:tc>
        <w:tc>
          <w:tcPr>
            <w:tcW w:w="2126" w:type="dxa"/>
            <w:vAlign w:val="center"/>
          </w:tcPr>
          <w:p w14:paraId="5EDDE27A" w14:textId="77777777" w:rsidR="003C3B7C" w:rsidRPr="002C0E50" w:rsidRDefault="003C3B7C" w:rsidP="00133E30">
            <w:pPr>
              <w:pStyle w:val="BodyText"/>
              <w:jc w:val="center"/>
            </w:pPr>
            <w:r w:rsidRPr="002C0E50">
              <w:t>0</w:t>
            </w:r>
          </w:p>
        </w:tc>
        <w:tc>
          <w:tcPr>
            <w:tcW w:w="2126" w:type="dxa"/>
            <w:vAlign w:val="center"/>
          </w:tcPr>
          <w:p w14:paraId="01464E4C" w14:textId="77777777" w:rsidR="003C3B7C" w:rsidRPr="002C0E50" w:rsidRDefault="003C3B7C" w:rsidP="00133E30">
            <w:pPr>
              <w:pStyle w:val="BodyText"/>
              <w:jc w:val="center"/>
            </w:pPr>
            <w:r w:rsidRPr="002C0E50">
              <w:t>0</w:t>
            </w:r>
          </w:p>
        </w:tc>
      </w:tr>
      <w:tr w:rsidR="003C3B7C" w:rsidRPr="00F913D8" w14:paraId="71EE3498" w14:textId="77777777" w:rsidTr="00D16300">
        <w:trPr>
          <w:jc w:val="center"/>
        </w:trPr>
        <w:tc>
          <w:tcPr>
            <w:tcW w:w="2394" w:type="dxa"/>
          </w:tcPr>
          <w:p w14:paraId="21FD9FE8" w14:textId="77777777" w:rsidR="003C3B7C" w:rsidRPr="002C0E50" w:rsidRDefault="003C3B7C" w:rsidP="00B40CDE">
            <w:pPr>
              <w:jc w:val="both"/>
            </w:pPr>
            <w:r w:rsidRPr="002C0E50">
              <w:t>Container Ship</w:t>
            </w:r>
          </w:p>
        </w:tc>
        <w:tc>
          <w:tcPr>
            <w:tcW w:w="2109" w:type="dxa"/>
            <w:vAlign w:val="center"/>
          </w:tcPr>
          <w:p w14:paraId="19EC4968" w14:textId="77777777" w:rsidR="003C3B7C" w:rsidRPr="002C0E50" w:rsidRDefault="003C3B7C" w:rsidP="00133E30">
            <w:pPr>
              <w:pStyle w:val="BodyText"/>
              <w:jc w:val="center"/>
            </w:pPr>
            <w:r w:rsidRPr="002C0E50">
              <w:t>1</w:t>
            </w:r>
          </w:p>
        </w:tc>
        <w:tc>
          <w:tcPr>
            <w:tcW w:w="2126" w:type="dxa"/>
            <w:vAlign w:val="center"/>
          </w:tcPr>
          <w:p w14:paraId="18C8D5DD" w14:textId="77777777" w:rsidR="003C3B7C" w:rsidRPr="002C0E50" w:rsidRDefault="003C3B7C" w:rsidP="00133E30">
            <w:pPr>
              <w:pStyle w:val="BodyText"/>
              <w:jc w:val="center"/>
            </w:pPr>
            <w:r w:rsidRPr="002C0E50">
              <w:t>0</w:t>
            </w:r>
          </w:p>
        </w:tc>
        <w:tc>
          <w:tcPr>
            <w:tcW w:w="2126" w:type="dxa"/>
            <w:vAlign w:val="center"/>
          </w:tcPr>
          <w:p w14:paraId="6BC14E85" w14:textId="77777777" w:rsidR="003C3B7C" w:rsidRPr="002C0E50" w:rsidRDefault="003C3B7C" w:rsidP="00133E30">
            <w:pPr>
              <w:pStyle w:val="BodyText"/>
              <w:jc w:val="center"/>
            </w:pPr>
            <w:r w:rsidRPr="002C0E50">
              <w:t>0</w:t>
            </w:r>
          </w:p>
        </w:tc>
      </w:tr>
      <w:tr w:rsidR="003C3B7C" w:rsidRPr="00F913D8" w14:paraId="1D0419C6" w14:textId="77777777" w:rsidTr="00D16300">
        <w:trPr>
          <w:jc w:val="center"/>
        </w:trPr>
        <w:tc>
          <w:tcPr>
            <w:tcW w:w="2394" w:type="dxa"/>
          </w:tcPr>
          <w:p w14:paraId="5A649F95" w14:textId="77777777" w:rsidR="003C3B7C" w:rsidRPr="002C0E50" w:rsidRDefault="003C3B7C" w:rsidP="00B40CDE">
            <w:pPr>
              <w:jc w:val="both"/>
            </w:pPr>
            <w:r w:rsidRPr="002C0E50">
              <w:t>Ferry</w:t>
            </w:r>
          </w:p>
        </w:tc>
        <w:tc>
          <w:tcPr>
            <w:tcW w:w="2109" w:type="dxa"/>
            <w:vAlign w:val="center"/>
          </w:tcPr>
          <w:p w14:paraId="614AF46A" w14:textId="77777777" w:rsidR="003C3B7C" w:rsidRPr="002C0E50" w:rsidRDefault="003C3B7C" w:rsidP="00133E30">
            <w:pPr>
              <w:pStyle w:val="BodyText"/>
              <w:jc w:val="center"/>
            </w:pPr>
            <w:r w:rsidRPr="002C0E50">
              <w:t>3</w:t>
            </w:r>
          </w:p>
        </w:tc>
        <w:tc>
          <w:tcPr>
            <w:tcW w:w="2126" w:type="dxa"/>
            <w:vAlign w:val="center"/>
          </w:tcPr>
          <w:p w14:paraId="138F65D2" w14:textId="77777777" w:rsidR="003C3B7C" w:rsidRPr="002C0E50" w:rsidRDefault="003C3B7C" w:rsidP="00133E30">
            <w:pPr>
              <w:pStyle w:val="BodyText"/>
              <w:jc w:val="center"/>
            </w:pPr>
            <w:r w:rsidRPr="002C0E50">
              <w:t>0</w:t>
            </w:r>
          </w:p>
        </w:tc>
        <w:tc>
          <w:tcPr>
            <w:tcW w:w="2126" w:type="dxa"/>
            <w:vAlign w:val="center"/>
          </w:tcPr>
          <w:p w14:paraId="7F41DE8F" w14:textId="77777777" w:rsidR="003C3B7C" w:rsidRPr="002C0E50" w:rsidRDefault="003C3B7C" w:rsidP="00133E30">
            <w:pPr>
              <w:pStyle w:val="BodyText"/>
              <w:jc w:val="center"/>
            </w:pPr>
            <w:r w:rsidRPr="002C0E50">
              <w:t>0</w:t>
            </w:r>
          </w:p>
        </w:tc>
      </w:tr>
      <w:tr w:rsidR="003C3B7C" w:rsidRPr="00F913D8" w14:paraId="15A889D6" w14:textId="77777777" w:rsidTr="00D16300">
        <w:trPr>
          <w:jc w:val="center"/>
        </w:trPr>
        <w:tc>
          <w:tcPr>
            <w:tcW w:w="2394" w:type="dxa"/>
          </w:tcPr>
          <w:p w14:paraId="415D844A" w14:textId="77777777" w:rsidR="003C3B7C" w:rsidRPr="002C0E50" w:rsidRDefault="003C3B7C" w:rsidP="00B40CDE">
            <w:pPr>
              <w:jc w:val="both"/>
            </w:pPr>
            <w:r w:rsidRPr="002C0E50">
              <w:t>Fishing Vessel</w:t>
            </w:r>
          </w:p>
        </w:tc>
        <w:tc>
          <w:tcPr>
            <w:tcW w:w="2109" w:type="dxa"/>
            <w:vAlign w:val="center"/>
          </w:tcPr>
          <w:p w14:paraId="3BA8F009" w14:textId="77777777" w:rsidR="003C3B7C" w:rsidRPr="002C0E50" w:rsidRDefault="003C3B7C" w:rsidP="00133E30">
            <w:pPr>
              <w:pStyle w:val="BodyText"/>
              <w:jc w:val="center"/>
            </w:pPr>
            <w:r w:rsidRPr="002C0E50">
              <w:t>16</w:t>
            </w:r>
          </w:p>
        </w:tc>
        <w:tc>
          <w:tcPr>
            <w:tcW w:w="2126" w:type="dxa"/>
            <w:vAlign w:val="center"/>
          </w:tcPr>
          <w:p w14:paraId="5B0D6B59" w14:textId="77777777" w:rsidR="003C3B7C" w:rsidRPr="002C0E50" w:rsidRDefault="003C3B7C" w:rsidP="00133E30">
            <w:pPr>
              <w:pStyle w:val="BodyText"/>
              <w:jc w:val="center"/>
            </w:pPr>
            <w:r w:rsidRPr="002C0E50">
              <w:t>0</w:t>
            </w:r>
          </w:p>
        </w:tc>
        <w:tc>
          <w:tcPr>
            <w:tcW w:w="2126" w:type="dxa"/>
            <w:vAlign w:val="center"/>
          </w:tcPr>
          <w:p w14:paraId="2CDC2C9F" w14:textId="77777777" w:rsidR="003C3B7C" w:rsidRPr="002C0E50" w:rsidRDefault="003C3B7C" w:rsidP="00133E30">
            <w:pPr>
              <w:pStyle w:val="BodyText"/>
              <w:jc w:val="center"/>
            </w:pPr>
            <w:r w:rsidRPr="002C0E50">
              <w:t>0</w:t>
            </w:r>
          </w:p>
        </w:tc>
      </w:tr>
      <w:tr w:rsidR="003C3B7C" w:rsidRPr="00F913D8" w14:paraId="2CA1AA23" w14:textId="77777777" w:rsidTr="00D16300">
        <w:trPr>
          <w:jc w:val="center"/>
        </w:trPr>
        <w:tc>
          <w:tcPr>
            <w:tcW w:w="2394" w:type="dxa"/>
          </w:tcPr>
          <w:p w14:paraId="7DBC8173" w14:textId="77777777" w:rsidR="003C3B7C" w:rsidRPr="002C0E50" w:rsidRDefault="003C3B7C" w:rsidP="00B40CDE">
            <w:pPr>
              <w:jc w:val="both"/>
            </w:pPr>
            <w:r w:rsidRPr="002C0E50">
              <w:t>General Cargo</w:t>
            </w:r>
          </w:p>
        </w:tc>
        <w:tc>
          <w:tcPr>
            <w:tcW w:w="2109" w:type="dxa"/>
            <w:vAlign w:val="center"/>
          </w:tcPr>
          <w:p w14:paraId="43BF0726" w14:textId="77777777" w:rsidR="003C3B7C" w:rsidRPr="002C0E50" w:rsidRDefault="003C3B7C" w:rsidP="00133E30">
            <w:pPr>
              <w:pStyle w:val="BodyText"/>
              <w:jc w:val="center"/>
            </w:pPr>
            <w:r w:rsidRPr="002C0E50">
              <w:t>3</w:t>
            </w:r>
          </w:p>
        </w:tc>
        <w:tc>
          <w:tcPr>
            <w:tcW w:w="2126" w:type="dxa"/>
            <w:vAlign w:val="center"/>
          </w:tcPr>
          <w:p w14:paraId="128205B7" w14:textId="77777777" w:rsidR="003C3B7C" w:rsidRPr="002C0E50" w:rsidRDefault="003C3B7C" w:rsidP="00133E30">
            <w:pPr>
              <w:pStyle w:val="BodyText"/>
              <w:jc w:val="center"/>
            </w:pPr>
            <w:r w:rsidRPr="002C0E50">
              <w:t>0</w:t>
            </w:r>
          </w:p>
        </w:tc>
        <w:tc>
          <w:tcPr>
            <w:tcW w:w="2126" w:type="dxa"/>
            <w:vAlign w:val="center"/>
          </w:tcPr>
          <w:p w14:paraId="2121E6D8" w14:textId="77777777" w:rsidR="003C3B7C" w:rsidRPr="002C0E50" w:rsidRDefault="003C3B7C" w:rsidP="00133E30">
            <w:pPr>
              <w:pStyle w:val="BodyText"/>
              <w:jc w:val="center"/>
            </w:pPr>
            <w:r w:rsidRPr="002C0E50">
              <w:t>0</w:t>
            </w:r>
          </w:p>
        </w:tc>
      </w:tr>
      <w:tr w:rsidR="003C3B7C" w:rsidRPr="00F913D8" w14:paraId="7F424B51" w14:textId="77777777" w:rsidTr="00D16300">
        <w:trPr>
          <w:jc w:val="center"/>
        </w:trPr>
        <w:tc>
          <w:tcPr>
            <w:tcW w:w="2394" w:type="dxa"/>
          </w:tcPr>
          <w:p w14:paraId="5108C6FF" w14:textId="77777777" w:rsidR="003C3B7C" w:rsidRPr="002C0E50" w:rsidRDefault="003C3B7C" w:rsidP="00B40CDE">
            <w:pPr>
              <w:jc w:val="both"/>
            </w:pPr>
            <w:r w:rsidRPr="002C0E50">
              <w:t>Research Vessel</w:t>
            </w:r>
          </w:p>
        </w:tc>
        <w:tc>
          <w:tcPr>
            <w:tcW w:w="2109" w:type="dxa"/>
            <w:vAlign w:val="center"/>
          </w:tcPr>
          <w:p w14:paraId="58C70D03" w14:textId="77777777" w:rsidR="003C3B7C" w:rsidRPr="002C0E50" w:rsidRDefault="003C3B7C" w:rsidP="00133E30">
            <w:pPr>
              <w:pStyle w:val="BodyText"/>
              <w:jc w:val="center"/>
            </w:pPr>
            <w:r w:rsidRPr="002C0E50">
              <w:t>1</w:t>
            </w:r>
          </w:p>
        </w:tc>
        <w:tc>
          <w:tcPr>
            <w:tcW w:w="2126" w:type="dxa"/>
            <w:vAlign w:val="center"/>
          </w:tcPr>
          <w:p w14:paraId="674B06E7" w14:textId="77777777" w:rsidR="003C3B7C" w:rsidRPr="002C0E50" w:rsidRDefault="003C3B7C" w:rsidP="00133E30">
            <w:pPr>
              <w:pStyle w:val="BodyText"/>
              <w:jc w:val="center"/>
            </w:pPr>
            <w:r w:rsidRPr="002C0E50">
              <w:t>0</w:t>
            </w:r>
          </w:p>
        </w:tc>
        <w:tc>
          <w:tcPr>
            <w:tcW w:w="2126" w:type="dxa"/>
            <w:vAlign w:val="center"/>
          </w:tcPr>
          <w:p w14:paraId="4454AB74" w14:textId="77777777" w:rsidR="003C3B7C" w:rsidRPr="002C0E50" w:rsidRDefault="003C3B7C" w:rsidP="00133E30">
            <w:pPr>
              <w:pStyle w:val="BodyText"/>
              <w:jc w:val="center"/>
            </w:pPr>
            <w:r w:rsidRPr="002C0E50">
              <w:t>0</w:t>
            </w:r>
          </w:p>
        </w:tc>
      </w:tr>
      <w:tr w:rsidR="003C3B7C" w:rsidRPr="00F913D8" w14:paraId="62043421" w14:textId="77777777" w:rsidTr="00D16300">
        <w:trPr>
          <w:jc w:val="center"/>
        </w:trPr>
        <w:tc>
          <w:tcPr>
            <w:tcW w:w="2394" w:type="dxa"/>
          </w:tcPr>
          <w:p w14:paraId="2D505BE3" w14:textId="77777777" w:rsidR="003C3B7C" w:rsidRPr="002C0E50" w:rsidRDefault="003C3B7C" w:rsidP="00B40CDE">
            <w:pPr>
              <w:jc w:val="both"/>
            </w:pPr>
            <w:r w:rsidRPr="002C0E50">
              <w:t>Tanker</w:t>
            </w:r>
          </w:p>
        </w:tc>
        <w:tc>
          <w:tcPr>
            <w:tcW w:w="2109" w:type="dxa"/>
            <w:vAlign w:val="center"/>
          </w:tcPr>
          <w:p w14:paraId="7EE1D7DF" w14:textId="77777777" w:rsidR="003C3B7C" w:rsidRPr="002C0E50" w:rsidRDefault="003C3B7C" w:rsidP="00133E30">
            <w:pPr>
              <w:pStyle w:val="BodyText"/>
              <w:jc w:val="center"/>
            </w:pPr>
            <w:r w:rsidRPr="002C0E50">
              <w:t>2</w:t>
            </w:r>
          </w:p>
        </w:tc>
        <w:tc>
          <w:tcPr>
            <w:tcW w:w="2126" w:type="dxa"/>
            <w:vAlign w:val="center"/>
          </w:tcPr>
          <w:p w14:paraId="39237FFF" w14:textId="77777777" w:rsidR="003C3B7C" w:rsidRPr="002C0E50" w:rsidRDefault="003C3B7C" w:rsidP="00133E30">
            <w:pPr>
              <w:pStyle w:val="BodyText"/>
              <w:jc w:val="center"/>
            </w:pPr>
            <w:r w:rsidRPr="002C0E50">
              <w:t>0</w:t>
            </w:r>
          </w:p>
        </w:tc>
        <w:tc>
          <w:tcPr>
            <w:tcW w:w="2126" w:type="dxa"/>
            <w:vAlign w:val="center"/>
          </w:tcPr>
          <w:p w14:paraId="21F22863" w14:textId="77777777" w:rsidR="003C3B7C" w:rsidRPr="002C0E50" w:rsidRDefault="003C3B7C" w:rsidP="00133E30">
            <w:pPr>
              <w:pStyle w:val="BodyText"/>
              <w:jc w:val="center"/>
            </w:pPr>
            <w:r w:rsidRPr="002C0E50">
              <w:t>0</w:t>
            </w:r>
          </w:p>
        </w:tc>
      </w:tr>
      <w:tr w:rsidR="003C3B7C" w:rsidRPr="00F913D8" w14:paraId="14B2F82C" w14:textId="77777777" w:rsidTr="00D16300">
        <w:trPr>
          <w:jc w:val="center"/>
        </w:trPr>
        <w:tc>
          <w:tcPr>
            <w:tcW w:w="2394" w:type="dxa"/>
            <w:tcBorders>
              <w:bottom w:val="single" w:sz="12" w:space="0" w:color="auto"/>
            </w:tcBorders>
          </w:tcPr>
          <w:p w14:paraId="5650D1D8" w14:textId="77777777" w:rsidR="003C3B7C" w:rsidRPr="002C0E50" w:rsidRDefault="003C3B7C" w:rsidP="00B40CDE">
            <w:pPr>
              <w:jc w:val="both"/>
            </w:pPr>
            <w:r w:rsidRPr="002C0E50">
              <w:t>Tug / Other</w:t>
            </w:r>
          </w:p>
        </w:tc>
        <w:tc>
          <w:tcPr>
            <w:tcW w:w="2109" w:type="dxa"/>
            <w:tcBorders>
              <w:bottom w:val="single" w:sz="12" w:space="0" w:color="auto"/>
            </w:tcBorders>
            <w:vAlign w:val="center"/>
          </w:tcPr>
          <w:p w14:paraId="758F2EF8" w14:textId="77777777" w:rsidR="003C3B7C" w:rsidRPr="002C0E50" w:rsidRDefault="003C3B7C" w:rsidP="00133E30">
            <w:pPr>
              <w:pStyle w:val="BodyText"/>
              <w:jc w:val="center"/>
            </w:pPr>
            <w:r w:rsidRPr="002C0E50">
              <w:t>12</w:t>
            </w:r>
          </w:p>
        </w:tc>
        <w:tc>
          <w:tcPr>
            <w:tcW w:w="2126" w:type="dxa"/>
            <w:tcBorders>
              <w:bottom w:val="single" w:sz="12" w:space="0" w:color="auto"/>
            </w:tcBorders>
            <w:vAlign w:val="center"/>
          </w:tcPr>
          <w:p w14:paraId="1109E8B1" w14:textId="77777777" w:rsidR="003C3B7C" w:rsidRPr="002C0E50" w:rsidRDefault="003C3B7C" w:rsidP="00133E30">
            <w:pPr>
              <w:pStyle w:val="BodyText"/>
              <w:jc w:val="center"/>
            </w:pPr>
            <w:r w:rsidRPr="002C0E50">
              <w:t>0</w:t>
            </w:r>
          </w:p>
        </w:tc>
        <w:tc>
          <w:tcPr>
            <w:tcW w:w="2126" w:type="dxa"/>
            <w:tcBorders>
              <w:bottom w:val="single" w:sz="12" w:space="0" w:color="auto"/>
            </w:tcBorders>
            <w:vAlign w:val="center"/>
          </w:tcPr>
          <w:p w14:paraId="443086DF" w14:textId="77777777" w:rsidR="003C3B7C" w:rsidRPr="002C0E50" w:rsidRDefault="003C3B7C" w:rsidP="00133E30">
            <w:pPr>
              <w:pStyle w:val="BodyText"/>
              <w:jc w:val="center"/>
            </w:pPr>
            <w:r w:rsidRPr="002C0E50">
              <w:t>0</w:t>
            </w:r>
          </w:p>
        </w:tc>
      </w:tr>
      <w:tr w:rsidR="003C3B7C" w:rsidRPr="00F913D8" w14:paraId="6FE76F2E" w14:textId="77777777" w:rsidTr="00D16300">
        <w:trPr>
          <w:jc w:val="center"/>
        </w:trPr>
        <w:tc>
          <w:tcPr>
            <w:tcW w:w="2394" w:type="dxa"/>
            <w:tcBorders>
              <w:top w:val="single" w:sz="12" w:space="0" w:color="auto"/>
            </w:tcBorders>
          </w:tcPr>
          <w:p w14:paraId="30E77DB0" w14:textId="77777777" w:rsidR="003C3B7C" w:rsidRPr="002C0E50" w:rsidRDefault="003C3B7C" w:rsidP="00B40CDE">
            <w:pPr>
              <w:jc w:val="both"/>
            </w:pPr>
            <w:r w:rsidRPr="002C0E50">
              <w:t>Total</w:t>
            </w:r>
          </w:p>
        </w:tc>
        <w:tc>
          <w:tcPr>
            <w:tcW w:w="2109" w:type="dxa"/>
            <w:tcBorders>
              <w:top w:val="single" w:sz="12" w:space="0" w:color="auto"/>
            </w:tcBorders>
            <w:vAlign w:val="center"/>
          </w:tcPr>
          <w:p w14:paraId="3BCD8A47" w14:textId="77777777" w:rsidR="003C3B7C" w:rsidRPr="002C0E50" w:rsidRDefault="003C3B7C" w:rsidP="00133E30">
            <w:pPr>
              <w:pStyle w:val="BodyText"/>
              <w:jc w:val="center"/>
            </w:pPr>
            <w:r w:rsidRPr="002C0E50">
              <w:t>45</w:t>
            </w:r>
          </w:p>
        </w:tc>
        <w:tc>
          <w:tcPr>
            <w:tcW w:w="2126" w:type="dxa"/>
            <w:tcBorders>
              <w:top w:val="single" w:sz="12" w:space="0" w:color="auto"/>
            </w:tcBorders>
            <w:vAlign w:val="center"/>
          </w:tcPr>
          <w:p w14:paraId="573E8841" w14:textId="77777777" w:rsidR="003C3B7C" w:rsidRPr="002C0E50" w:rsidRDefault="003C3B7C" w:rsidP="00133E30">
            <w:pPr>
              <w:pStyle w:val="BodyText"/>
              <w:jc w:val="center"/>
            </w:pPr>
            <w:r w:rsidRPr="002C0E50">
              <w:t>0</w:t>
            </w:r>
          </w:p>
        </w:tc>
        <w:tc>
          <w:tcPr>
            <w:tcW w:w="2126" w:type="dxa"/>
            <w:tcBorders>
              <w:top w:val="single" w:sz="12" w:space="0" w:color="auto"/>
            </w:tcBorders>
            <w:vAlign w:val="center"/>
          </w:tcPr>
          <w:p w14:paraId="14FE03E0" w14:textId="77777777" w:rsidR="003C3B7C" w:rsidRPr="002C0E50" w:rsidRDefault="003C3B7C" w:rsidP="00133E30">
            <w:pPr>
              <w:pStyle w:val="BodyText"/>
              <w:jc w:val="center"/>
            </w:pPr>
            <w:r w:rsidRPr="002C0E50">
              <w:t>0</w:t>
            </w:r>
          </w:p>
        </w:tc>
      </w:tr>
    </w:tbl>
    <w:p w14:paraId="1CA12A81" w14:textId="77777777" w:rsidR="003C3B7C" w:rsidRPr="002C0E50" w:rsidRDefault="003C3B7C" w:rsidP="006169BE">
      <w:pPr>
        <w:jc w:val="both"/>
      </w:pPr>
    </w:p>
    <w:p w14:paraId="6DE854D4" w14:textId="77777777" w:rsidR="003C3B7C" w:rsidRPr="00F913D8" w:rsidRDefault="001754E5" w:rsidP="00397D5B">
      <w:pPr>
        <w:pStyle w:val="BodyText"/>
      </w:pPr>
      <w:r>
        <w:rPr>
          <w:noProof/>
          <w:lang w:val="en-US" w:eastAsia="en-US"/>
        </w:rPr>
        <w:drawing>
          <wp:anchor distT="0" distB="0" distL="114300" distR="114300" simplePos="0" relativeHeight="251657728" behindDoc="0" locked="0" layoutInCell="0" allowOverlap="1" wp14:anchorId="47CFF952" wp14:editId="109C9170">
            <wp:simplePos x="0" y="0"/>
            <wp:positionH relativeFrom="column">
              <wp:posOffset>-2424430</wp:posOffset>
            </wp:positionH>
            <wp:positionV relativeFrom="paragraph">
              <wp:posOffset>4895215</wp:posOffset>
            </wp:positionV>
            <wp:extent cx="8841740" cy="6300470"/>
            <wp:effectExtent l="0" t="0" r="0" b="5080"/>
            <wp:wrapNone/>
            <wp:docPr id="6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41740" cy="6300470"/>
                    </a:xfrm>
                    <a:prstGeom prst="rect">
                      <a:avLst/>
                    </a:prstGeom>
                    <a:noFill/>
                    <a:ln>
                      <a:noFill/>
                    </a:ln>
                  </pic:spPr>
                </pic:pic>
              </a:graphicData>
            </a:graphic>
          </wp:anchor>
        </w:drawing>
      </w:r>
      <w:r w:rsidR="003C3B7C" w:rsidRPr="00F913D8">
        <w:t>* As reported by the TSB and recorded in ORCA</w:t>
      </w:r>
    </w:p>
    <w:p w14:paraId="050B2B2D" w14:textId="77777777" w:rsidR="003C3B7C" w:rsidRDefault="003C3B7C" w:rsidP="00231C27">
      <w:pPr>
        <w:framePr w:w="4068" w:wrap="auto" w:hAnchor="text"/>
        <w:jc w:val="both"/>
        <w:rPr>
          <w:sz w:val="23"/>
          <w:szCs w:val="23"/>
        </w:rPr>
        <w:sectPr w:rsidR="003C3B7C" w:rsidSect="00EE34DE">
          <w:headerReference w:type="default" r:id="rId13"/>
          <w:footerReference w:type="default" r:id="rId14"/>
          <w:headerReference w:type="first" r:id="rId15"/>
          <w:type w:val="oddPage"/>
          <w:pgSz w:w="11907" w:h="16840" w:code="9"/>
          <w:pgMar w:top="1134" w:right="1134" w:bottom="1134" w:left="1134" w:header="646" w:footer="646" w:gutter="0"/>
          <w:cols w:space="708"/>
          <w:noEndnote/>
          <w:titlePg/>
          <w:docGrid w:linePitch="299"/>
        </w:sectPr>
      </w:pPr>
    </w:p>
    <w:p w14:paraId="18840F07" w14:textId="77777777" w:rsidR="003C3B7C" w:rsidRPr="00F913D8" w:rsidRDefault="001754E5" w:rsidP="006169BE">
      <w:pPr>
        <w:jc w:val="both"/>
        <w:rPr>
          <w:sz w:val="23"/>
          <w:szCs w:val="23"/>
        </w:rPr>
      </w:pPr>
      <w:r>
        <w:rPr>
          <w:noProof/>
          <w:lang w:val="en-US" w:eastAsia="en-US"/>
        </w:rPr>
        <w:lastRenderedPageBreak/>
        <w:drawing>
          <wp:anchor distT="0" distB="0" distL="114300" distR="114300" simplePos="0" relativeHeight="251661824" behindDoc="0" locked="0" layoutInCell="0" allowOverlap="1" wp14:anchorId="61843693" wp14:editId="282E8AC8">
            <wp:simplePos x="0" y="0"/>
            <wp:positionH relativeFrom="margin">
              <wp:align>center</wp:align>
            </wp:positionH>
            <wp:positionV relativeFrom="margin">
              <wp:align>top</wp:align>
            </wp:positionV>
            <wp:extent cx="7693660" cy="5137150"/>
            <wp:effectExtent l="0" t="0" r="2540" b="6350"/>
            <wp:wrapSquare wrapText="bothSides"/>
            <wp:docPr id="6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693660" cy="5137150"/>
                    </a:xfrm>
                    <a:prstGeom prst="rect">
                      <a:avLst/>
                    </a:prstGeom>
                    <a:noFill/>
                  </pic:spPr>
                </pic:pic>
              </a:graphicData>
            </a:graphic>
          </wp:anchor>
        </w:drawing>
      </w:r>
      <w:r w:rsidR="0045623B">
        <w:rPr>
          <w:noProof/>
          <w:lang w:val="en-US" w:eastAsia="en-US"/>
        </w:rPr>
        <w:pict w14:anchorId="1C8EEB48">
          <v:shape id="Text Box 107" o:spid="_x0000_s1079" type="#_x0000_t202" style="position:absolute;left:0;text-align:left;margin-left:48pt;margin-top:347pt;width:166.6pt;height:2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" o:allowincell="f" filled="f" fillcolor="#0c9" stroked="f">
            <v:textbox>
              <w:txbxContent>
                <w:p w14:paraId="40B939CD" w14:textId="77777777" w:rsidR="00323C58" w:rsidRPr="00F17A82" w:rsidRDefault="00323C58" w:rsidP="006169BE">
                  <w:pPr>
                    <w:rPr>
                      <w:snapToGrid w:val="0"/>
                      <w:color w:val="000000"/>
                      <w:sz w:val="23"/>
                      <w:szCs w:val="23"/>
                    </w:rPr>
                  </w:pPr>
                  <w:r w:rsidRPr="00F17A82">
                    <w:rPr>
                      <w:snapToGrid w:val="0"/>
                      <w:color w:val="000000"/>
                      <w:sz w:val="23"/>
                      <w:szCs w:val="23"/>
                    </w:rPr>
                    <w:t>Francophone Communities</w:t>
                  </w:r>
                </w:p>
              </w:txbxContent>
            </v:textbox>
          </v:shape>
        </w:pict>
      </w:r>
      <w:r w:rsidR="0045623B">
        <w:rPr>
          <w:noProof/>
          <w:lang w:val="en-US" w:eastAsia="en-US"/>
        </w:rPr>
        <w:pict w14:anchorId="31E4EDB8">
          <v:shape id="Text Box 106" o:spid="_x0000_s1080" type="#_x0000_t202" style="position:absolute;left:0;text-align:left;margin-left:192pt;margin-top:299pt;width:19.25pt;height:3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" o:allowincell="f" filled="f" fillcolor="#0c9" stroked="f">
            <v:textbox>
              <w:txbxContent>
                <w:p w14:paraId="066C98A6" w14:textId="77777777" w:rsidR="00323C58" w:rsidRPr="00F17A82" w:rsidRDefault="00323C58" w:rsidP="006169BE">
                  <w:pPr>
                    <w:rPr>
                      <w:snapToGrid w:val="0"/>
                      <w:color w:val="000000"/>
                      <w:sz w:val="46"/>
                      <w:szCs w:val="46"/>
                    </w:rPr>
                  </w:pPr>
                  <w:r w:rsidRPr="00F17A82">
                    <w:rPr>
                      <w:b/>
                      <w:snapToGrid w:val="0"/>
                      <w:color w:val="FF0000"/>
                      <w:sz w:val="46"/>
                      <w:szCs w:val="46"/>
                    </w:rPr>
                    <w:t>*</w:t>
                  </w:r>
                </w:p>
              </w:txbxContent>
            </v:textbox>
          </v:shape>
        </w:pict>
      </w:r>
      <w:r w:rsidR="0045623B">
        <w:rPr>
          <w:noProof/>
          <w:lang w:val="en-US" w:eastAsia="en-US"/>
        </w:rPr>
        <w:pict w14:anchorId="3680670A">
          <v:shape id="Text Box 105" o:spid="_x0000_s1081" type="#_x0000_t202" style="position:absolute;left:0;text-align:left;margin-left:102pt;margin-top:5pt;width:19.25pt;height:3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" o:allowincell="f" filled="f" fillcolor="#0c9" stroked="f">
            <v:textbox>
              <w:txbxContent>
                <w:p w14:paraId="292D3FB4" w14:textId="77777777" w:rsidR="00323C58" w:rsidRPr="00F17A82" w:rsidRDefault="00323C58" w:rsidP="006169BE">
                  <w:pPr>
                    <w:rPr>
                      <w:snapToGrid w:val="0"/>
                      <w:color w:val="000000"/>
                      <w:sz w:val="46"/>
                      <w:szCs w:val="46"/>
                    </w:rPr>
                  </w:pPr>
                  <w:r w:rsidRPr="00F17A82">
                    <w:rPr>
                      <w:b/>
                      <w:snapToGrid w:val="0"/>
                      <w:color w:val="FF0000"/>
                      <w:sz w:val="46"/>
                      <w:szCs w:val="46"/>
                    </w:rPr>
                    <w:t>*</w:t>
                  </w:r>
                </w:p>
              </w:txbxContent>
            </v:textbox>
          </v:shape>
        </w:pict>
      </w:r>
      <w:r w:rsidR="0045623B">
        <w:rPr>
          <w:noProof/>
          <w:lang w:val="en-US" w:eastAsia="en-US"/>
        </w:rPr>
        <w:pict w14:anchorId="76FDB123">
          <v:shape id="Text Box 104" o:spid="_x0000_s1082" type="#_x0000_t202" style="position:absolute;left:0;text-align:left;margin-left:126pt;margin-top:11pt;width:19.25pt;height:3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" o:allowincell="f" filled="f" fillcolor="#0c9" stroked="f">
            <v:textbox>
              <w:txbxContent>
                <w:p w14:paraId="1C73436E" w14:textId="77777777" w:rsidR="00323C58" w:rsidRPr="00F17A82" w:rsidRDefault="00323C58" w:rsidP="006169BE">
                  <w:pPr>
                    <w:rPr>
                      <w:snapToGrid w:val="0"/>
                      <w:color w:val="000000"/>
                      <w:sz w:val="46"/>
                      <w:szCs w:val="46"/>
                    </w:rPr>
                  </w:pPr>
                  <w:r w:rsidRPr="00F17A82">
                    <w:rPr>
                      <w:b/>
                      <w:snapToGrid w:val="0"/>
                      <w:color w:val="FF0000"/>
                      <w:sz w:val="46"/>
                      <w:szCs w:val="46"/>
                    </w:rPr>
                    <w:t>*</w:t>
                  </w:r>
                </w:p>
              </w:txbxContent>
            </v:textbox>
          </v:shape>
        </w:pict>
      </w:r>
      <w:r w:rsidR="0045623B">
        <w:rPr>
          <w:noProof/>
          <w:lang w:val="en-US" w:eastAsia="en-US"/>
        </w:rPr>
        <w:pict w14:anchorId="7D8188FE">
          <v:shape id="Text Box 103" o:spid="_x0000_s1083" type="#_x0000_t202" style="position:absolute;left:0;text-align:left;margin-left:156pt;margin-top:11pt;width:19.25pt;height:3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" o:allowincell="f" filled="f" fillcolor="#0c9" stroked="f">
            <v:textbox>
              <w:txbxContent>
                <w:p w14:paraId="389C4659" w14:textId="77777777" w:rsidR="00323C58" w:rsidRPr="00F17A82" w:rsidRDefault="00323C58" w:rsidP="006169BE">
                  <w:pPr>
                    <w:rPr>
                      <w:snapToGrid w:val="0"/>
                      <w:color w:val="000000"/>
                      <w:sz w:val="46"/>
                      <w:szCs w:val="46"/>
                    </w:rPr>
                  </w:pPr>
                  <w:r w:rsidRPr="00F17A82">
                    <w:rPr>
                      <w:b/>
                      <w:snapToGrid w:val="0"/>
                      <w:color w:val="FF0000"/>
                      <w:sz w:val="46"/>
                      <w:szCs w:val="46"/>
                    </w:rPr>
                    <w:t>*</w:t>
                  </w:r>
                </w:p>
              </w:txbxContent>
            </v:textbox>
          </v:shape>
        </w:pict>
      </w:r>
      <w:r w:rsidR="0045623B">
        <w:rPr>
          <w:noProof/>
          <w:lang w:val="en-US" w:eastAsia="en-US"/>
        </w:rPr>
        <w:pict w14:anchorId="6D716D16">
          <v:shape id="Text Box 102" o:spid="_x0000_s1084" type="#_x0000_t202" style="position:absolute;left:0;text-align:left;margin-left:198pt;margin-top:11pt;width:19.25pt;height:3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" o:allowincell="f" filled="f" fillcolor="#0c9" stroked="f">
            <v:textbox>
              <w:txbxContent>
                <w:p w14:paraId="6193C11D" w14:textId="77777777" w:rsidR="00323C58" w:rsidRPr="00F17A82" w:rsidRDefault="00323C58" w:rsidP="006169BE">
                  <w:pPr>
                    <w:rPr>
                      <w:snapToGrid w:val="0"/>
                      <w:color w:val="000000"/>
                      <w:sz w:val="46"/>
                      <w:szCs w:val="46"/>
                    </w:rPr>
                  </w:pPr>
                  <w:r w:rsidRPr="00F17A82">
                    <w:rPr>
                      <w:b/>
                      <w:snapToGrid w:val="0"/>
                      <w:color w:val="FF0000"/>
                      <w:sz w:val="46"/>
                      <w:szCs w:val="46"/>
                    </w:rPr>
                    <w:t>*</w:t>
                  </w:r>
                </w:p>
              </w:txbxContent>
            </v:textbox>
          </v:shape>
        </w:pict>
      </w:r>
      <w:r w:rsidR="0045623B">
        <w:rPr>
          <w:noProof/>
          <w:lang w:val="en-US" w:eastAsia="en-US"/>
        </w:rPr>
        <w:pict w14:anchorId="3372C5BA">
          <v:shape id="Text Box 101" o:spid="_x0000_s1085" type="#_x0000_t202" style="position:absolute;left:0;text-align:left;margin-left:258pt;margin-top:17pt;width:19.25pt;height:3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" o:allowincell="f" filled="f" fillcolor="#0c9" stroked="f">
            <v:textbox>
              <w:txbxContent>
                <w:p w14:paraId="32176716" w14:textId="77777777" w:rsidR="00323C58" w:rsidRPr="00F17A82" w:rsidRDefault="00323C58" w:rsidP="006169BE">
                  <w:pPr>
                    <w:rPr>
                      <w:snapToGrid w:val="0"/>
                      <w:color w:val="000000"/>
                      <w:sz w:val="46"/>
                      <w:szCs w:val="46"/>
                    </w:rPr>
                  </w:pPr>
                  <w:r w:rsidRPr="00F17A82">
                    <w:rPr>
                      <w:b/>
                      <w:snapToGrid w:val="0"/>
                      <w:color w:val="FF0000"/>
                      <w:sz w:val="46"/>
                      <w:szCs w:val="46"/>
                    </w:rPr>
                    <w:t>*</w:t>
                  </w:r>
                </w:p>
              </w:txbxContent>
            </v:textbox>
          </v:shape>
        </w:pict>
      </w:r>
      <w:r w:rsidR="0045623B">
        <w:rPr>
          <w:noProof/>
          <w:lang w:val="en-US" w:eastAsia="en-US"/>
        </w:rPr>
        <w:pict w14:anchorId="5518373A">
          <v:shape id="Text Box 100" o:spid="_x0000_s1086" type="#_x0000_t202" style="position:absolute;left:0;text-align:left;margin-left:276pt;margin-top:29pt;width:19.25pt;height:3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" o:allowincell="f" filled="f" fillcolor="#0c9" stroked="f">
            <v:textbox>
              <w:txbxContent>
                <w:p w14:paraId="4A1B4B3D" w14:textId="77777777" w:rsidR="00323C58" w:rsidRPr="00F17A82" w:rsidRDefault="00323C58" w:rsidP="006169BE">
                  <w:pPr>
                    <w:rPr>
                      <w:snapToGrid w:val="0"/>
                      <w:color w:val="000000"/>
                      <w:sz w:val="46"/>
                      <w:szCs w:val="46"/>
                    </w:rPr>
                  </w:pPr>
                  <w:r w:rsidRPr="00F17A82">
                    <w:rPr>
                      <w:b/>
                      <w:snapToGrid w:val="0"/>
                      <w:color w:val="FF0000"/>
                      <w:sz w:val="46"/>
                      <w:szCs w:val="46"/>
                    </w:rPr>
                    <w:t>*</w:t>
                  </w:r>
                </w:p>
              </w:txbxContent>
            </v:textbox>
          </v:shape>
        </w:pict>
      </w:r>
      <w:r w:rsidR="0045623B">
        <w:rPr>
          <w:noProof/>
          <w:lang w:val="en-US" w:eastAsia="en-US"/>
        </w:rPr>
        <w:pict w14:anchorId="1D0B90ED">
          <v:shape id="Text Box 99" o:spid="_x0000_s1087" type="#_x0000_t202" style="position:absolute;left:0;text-align:left;margin-left:264pt;margin-top:53pt;width:19.25pt;height:3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" o:allowincell="f" filled="f" fillcolor="#0c9" stroked="f">
            <v:textbox>
              <w:txbxContent>
                <w:p w14:paraId="0353DA9A" w14:textId="77777777" w:rsidR="00323C58" w:rsidRPr="00F17A82" w:rsidRDefault="00323C58" w:rsidP="006169BE">
                  <w:pPr>
                    <w:rPr>
                      <w:snapToGrid w:val="0"/>
                      <w:color w:val="000000"/>
                      <w:sz w:val="46"/>
                      <w:szCs w:val="46"/>
                    </w:rPr>
                  </w:pPr>
                  <w:r w:rsidRPr="00F17A82">
                    <w:rPr>
                      <w:b/>
                      <w:snapToGrid w:val="0"/>
                      <w:color w:val="FF0000"/>
                      <w:sz w:val="46"/>
                      <w:szCs w:val="46"/>
                    </w:rPr>
                    <w:t>*</w:t>
                  </w:r>
                </w:p>
              </w:txbxContent>
            </v:textbox>
          </v:shape>
        </w:pict>
      </w:r>
      <w:r w:rsidR="0045623B">
        <w:rPr>
          <w:noProof/>
          <w:lang w:val="en-US" w:eastAsia="en-US"/>
        </w:rPr>
        <w:pict w14:anchorId="5FC39A4E">
          <v:shape id="Text Box 98" o:spid="_x0000_s1088" type="#_x0000_t202" style="position:absolute;left:0;text-align:left;margin-left:258pt;margin-top:77pt;width:19.25pt;height:3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" o:allowincell="f" filled="f" fillcolor="#0c9" stroked="f">
            <v:textbox>
              <w:txbxContent>
                <w:p w14:paraId="736E1EE3" w14:textId="77777777" w:rsidR="00323C58" w:rsidRPr="00F17A82" w:rsidRDefault="00323C58" w:rsidP="006169BE">
                  <w:pPr>
                    <w:rPr>
                      <w:snapToGrid w:val="0"/>
                      <w:color w:val="000000"/>
                      <w:sz w:val="46"/>
                      <w:szCs w:val="46"/>
                    </w:rPr>
                  </w:pPr>
                  <w:r w:rsidRPr="00F17A82">
                    <w:rPr>
                      <w:b/>
                      <w:snapToGrid w:val="0"/>
                      <w:color w:val="FF0000"/>
                      <w:sz w:val="46"/>
                      <w:szCs w:val="46"/>
                    </w:rPr>
                    <w:t>*</w:t>
                  </w:r>
                </w:p>
              </w:txbxContent>
            </v:textbox>
          </v:shape>
        </w:pict>
      </w:r>
      <w:r w:rsidR="0045623B">
        <w:rPr>
          <w:noProof/>
          <w:lang w:val="en-US" w:eastAsia="en-US"/>
        </w:rPr>
        <w:pict w14:anchorId="6E0383BD">
          <v:shape id="Text Box 97" o:spid="_x0000_s1089" type="#_x0000_t202" style="position:absolute;left:0;text-align:left;margin-left:264pt;margin-top:95pt;width:19.25pt;height:3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" o:allowincell="f" filled="f" fillcolor="#0c9" stroked="f">
            <v:textbox>
              <w:txbxContent>
                <w:p w14:paraId="425DB740" w14:textId="77777777" w:rsidR="00323C58" w:rsidRPr="00F17A82" w:rsidRDefault="00323C58" w:rsidP="006169BE">
                  <w:pPr>
                    <w:rPr>
                      <w:snapToGrid w:val="0"/>
                      <w:color w:val="000000"/>
                      <w:sz w:val="46"/>
                      <w:szCs w:val="46"/>
                    </w:rPr>
                  </w:pPr>
                  <w:r w:rsidRPr="00F17A82">
                    <w:rPr>
                      <w:b/>
                      <w:snapToGrid w:val="0"/>
                      <w:color w:val="FF0000"/>
                      <w:sz w:val="46"/>
                      <w:szCs w:val="46"/>
                    </w:rPr>
                    <w:t>*</w:t>
                  </w:r>
                </w:p>
              </w:txbxContent>
            </v:textbox>
          </v:shape>
        </w:pict>
      </w:r>
      <w:r w:rsidR="0045623B">
        <w:rPr>
          <w:noProof/>
          <w:lang w:val="en-US" w:eastAsia="en-US"/>
        </w:rPr>
        <w:pict w14:anchorId="17E1EEF6">
          <v:shape id="Text Box 96" o:spid="_x0000_s1090" type="#_x0000_t202" style="position:absolute;left:0;text-align:left;margin-left:276pt;margin-top:119pt;width:19.25pt;height:3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" o:allowincell="f" filled="f" fillcolor="#0c9" stroked="f">
            <v:textbox>
              <w:txbxContent>
                <w:p w14:paraId="19D2B55E" w14:textId="77777777" w:rsidR="00323C58" w:rsidRPr="00F17A82" w:rsidRDefault="00323C58" w:rsidP="006169BE">
                  <w:pPr>
                    <w:rPr>
                      <w:snapToGrid w:val="0"/>
                      <w:color w:val="000000"/>
                      <w:sz w:val="46"/>
                      <w:szCs w:val="46"/>
                    </w:rPr>
                  </w:pPr>
                  <w:r w:rsidRPr="00F17A82">
                    <w:rPr>
                      <w:b/>
                      <w:snapToGrid w:val="0"/>
                      <w:color w:val="FF0000"/>
                      <w:sz w:val="46"/>
                      <w:szCs w:val="46"/>
                    </w:rPr>
                    <w:t>*</w:t>
                  </w:r>
                </w:p>
              </w:txbxContent>
            </v:textbox>
          </v:shape>
        </w:pict>
      </w:r>
      <w:r w:rsidR="0045623B">
        <w:rPr>
          <w:noProof/>
          <w:lang w:val="en-US" w:eastAsia="en-US"/>
        </w:rPr>
        <w:pict w14:anchorId="51990C3D">
          <v:shape id="Text Box 95" o:spid="_x0000_s1091" type="#_x0000_t202" style="position:absolute;left:0;text-align:left;margin-left:4in;margin-top:137pt;width:19.25pt;height:3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" o:allowincell="f" filled="f" fillcolor="#0c9" stroked="f">
            <v:textbox>
              <w:txbxContent>
                <w:p w14:paraId="52E01E98" w14:textId="77777777" w:rsidR="00323C58" w:rsidRPr="00F17A82" w:rsidRDefault="00323C58" w:rsidP="006169BE">
                  <w:pPr>
                    <w:rPr>
                      <w:snapToGrid w:val="0"/>
                      <w:color w:val="000000"/>
                      <w:sz w:val="46"/>
                      <w:szCs w:val="46"/>
                    </w:rPr>
                  </w:pPr>
                  <w:r w:rsidRPr="00F17A82">
                    <w:rPr>
                      <w:b/>
                      <w:snapToGrid w:val="0"/>
                      <w:color w:val="FF0000"/>
                      <w:sz w:val="46"/>
                      <w:szCs w:val="46"/>
                    </w:rPr>
                    <w:t>*</w:t>
                  </w:r>
                </w:p>
              </w:txbxContent>
            </v:textbox>
          </v:shape>
        </w:pict>
      </w:r>
      <w:r w:rsidR="0045623B">
        <w:rPr>
          <w:noProof/>
          <w:lang w:val="en-US" w:eastAsia="en-US"/>
        </w:rPr>
        <w:pict w14:anchorId="777754D3">
          <v:shape id="Text Box 94" o:spid="_x0000_s1092" type="#_x0000_t202" style="position:absolute;left:0;text-align:left;margin-left:312pt;margin-top:149pt;width:19.25pt;height:3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" o:allowincell="f" filled="f" fillcolor="#0c9" stroked="f">
            <v:textbox>
              <w:txbxContent>
                <w:p w14:paraId="29BF4ABD" w14:textId="77777777" w:rsidR="00323C58" w:rsidRPr="00F17A82" w:rsidRDefault="00323C58" w:rsidP="006169BE">
                  <w:pPr>
                    <w:rPr>
                      <w:snapToGrid w:val="0"/>
                      <w:color w:val="000000"/>
                      <w:sz w:val="46"/>
                      <w:szCs w:val="46"/>
                    </w:rPr>
                  </w:pPr>
                  <w:r w:rsidRPr="00F17A82">
                    <w:rPr>
                      <w:b/>
                      <w:snapToGrid w:val="0"/>
                      <w:color w:val="FF0000"/>
                      <w:sz w:val="46"/>
                      <w:szCs w:val="46"/>
                    </w:rPr>
                    <w:t>*</w:t>
                  </w:r>
                </w:p>
              </w:txbxContent>
            </v:textbox>
          </v:shape>
        </w:pict>
      </w:r>
      <w:r w:rsidR="0045623B">
        <w:rPr>
          <w:noProof/>
          <w:lang w:val="en-US" w:eastAsia="en-US"/>
        </w:rPr>
        <w:pict w14:anchorId="37FE2C99">
          <v:shape id="Text Box 93" o:spid="_x0000_s1093" type="#_x0000_t202" style="position:absolute;left:0;text-align:left;margin-left:474pt;margin-top:101pt;width:19.25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" o:allowincell="f" filled="f" fillcolor="#0c9" stroked="f">
            <v:textbox>
              <w:txbxContent>
                <w:p w14:paraId="476E0FDA" w14:textId="77777777" w:rsidR="00323C58" w:rsidRPr="00F17A82" w:rsidRDefault="00323C58" w:rsidP="006169BE">
                  <w:pPr>
                    <w:rPr>
                      <w:snapToGrid w:val="0"/>
                      <w:color w:val="000000"/>
                      <w:sz w:val="46"/>
                      <w:szCs w:val="46"/>
                    </w:rPr>
                  </w:pPr>
                  <w:r w:rsidRPr="00F17A82">
                    <w:rPr>
                      <w:b/>
                      <w:snapToGrid w:val="0"/>
                      <w:color w:val="FF0000"/>
                      <w:sz w:val="46"/>
                      <w:szCs w:val="46"/>
                    </w:rPr>
                    <w:t>*</w:t>
                  </w:r>
                </w:p>
              </w:txbxContent>
            </v:textbox>
          </v:shape>
        </w:pict>
      </w:r>
      <w:r w:rsidR="0045623B">
        <w:rPr>
          <w:noProof/>
          <w:lang w:val="en-US" w:eastAsia="en-US"/>
        </w:rPr>
        <w:pict w14:anchorId="2D01AC7F">
          <v:shape id="Text Box 92" o:spid="_x0000_s1094" type="#_x0000_t202" style="position:absolute;left:0;text-align:left;margin-left:480pt;margin-top:191pt;width:19.25pt;height:3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" o:allowincell="f" filled="f" fillcolor="#0c9" stroked="f">
            <v:textbox>
              <w:txbxContent>
                <w:p w14:paraId="433CC9AB" w14:textId="77777777" w:rsidR="00323C58" w:rsidRPr="00F17A82" w:rsidRDefault="00323C58" w:rsidP="006169BE">
                  <w:pPr>
                    <w:rPr>
                      <w:snapToGrid w:val="0"/>
                      <w:color w:val="000000"/>
                      <w:sz w:val="46"/>
                      <w:szCs w:val="46"/>
                    </w:rPr>
                  </w:pPr>
                  <w:r w:rsidRPr="00F17A82">
                    <w:rPr>
                      <w:b/>
                      <w:snapToGrid w:val="0"/>
                      <w:color w:val="FF0000"/>
                      <w:sz w:val="46"/>
                      <w:szCs w:val="46"/>
                    </w:rPr>
                    <w:t>*</w:t>
                  </w:r>
                </w:p>
              </w:txbxContent>
            </v:textbox>
          </v:shape>
        </w:pict>
      </w:r>
      <w:r w:rsidR="0045623B">
        <w:rPr>
          <w:noProof/>
          <w:lang w:val="en-US" w:eastAsia="en-US"/>
        </w:rPr>
        <w:pict w14:anchorId="34433F7B">
          <v:shape id="Text Box 91" o:spid="_x0000_s1095" type="#_x0000_t202" style="position:absolute;left:0;text-align:left;margin-left:3in;margin-top:335pt;width:19.25pt;height:3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" o:allowincell="f" filled="f" fillcolor="#0c9" stroked="f">
            <v:textbox>
              <w:txbxContent>
                <w:p w14:paraId="4DCDD13B" w14:textId="77777777" w:rsidR="00323C58" w:rsidRPr="00F17A82" w:rsidRDefault="00323C58" w:rsidP="006169BE">
                  <w:pPr>
                    <w:rPr>
                      <w:snapToGrid w:val="0"/>
                      <w:color w:val="000000"/>
                      <w:sz w:val="46"/>
                      <w:szCs w:val="46"/>
                    </w:rPr>
                  </w:pPr>
                  <w:r w:rsidRPr="00F17A82">
                    <w:rPr>
                      <w:b/>
                      <w:snapToGrid w:val="0"/>
                      <w:color w:val="FF0000"/>
                      <w:sz w:val="46"/>
                      <w:szCs w:val="46"/>
                    </w:rPr>
                    <w:t>*</w:t>
                  </w:r>
                </w:p>
              </w:txbxContent>
            </v:textbox>
          </v:shape>
        </w:pict>
      </w:r>
      <w:r w:rsidR="0045623B">
        <w:rPr>
          <w:noProof/>
          <w:lang w:val="en-US" w:eastAsia="en-US"/>
        </w:rPr>
        <w:pict w14:anchorId="12E72621">
          <v:shape id="Text Box 90" o:spid="_x0000_s1096" type="#_x0000_t202" style="position:absolute;left:0;text-align:left;margin-left:204pt;margin-top:281pt;width:19.25pt;height:3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" o:allowincell="f" filled="f" fillcolor="#0c9" stroked="f">
            <v:textbox>
              <w:txbxContent>
                <w:p w14:paraId="257A9A34" w14:textId="77777777" w:rsidR="00323C58" w:rsidRPr="00F17A82" w:rsidRDefault="00323C58" w:rsidP="006169BE">
                  <w:pPr>
                    <w:rPr>
                      <w:snapToGrid w:val="0"/>
                      <w:color w:val="000000"/>
                      <w:sz w:val="46"/>
                      <w:szCs w:val="46"/>
                    </w:rPr>
                  </w:pPr>
                  <w:r w:rsidRPr="00F17A82">
                    <w:rPr>
                      <w:b/>
                      <w:snapToGrid w:val="0"/>
                      <w:color w:val="FF0000"/>
                      <w:sz w:val="46"/>
                      <w:szCs w:val="46"/>
                    </w:rPr>
                    <w:t>*</w:t>
                  </w:r>
                </w:p>
              </w:txbxContent>
            </v:textbox>
          </v:shape>
        </w:pict>
      </w:r>
      <w:r w:rsidR="0045623B">
        <w:rPr>
          <w:noProof/>
          <w:lang w:val="en-US" w:eastAsia="en-US"/>
        </w:rPr>
        <w:pict w14:anchorId="48AE8EAA">
          <v:shape id="Text Box 89" o:spid="_x0000_s1097" type="#_x0000_t202" style="position:absolute;left:0;text-align:left;margin-left:30pt;margin-top:341pt;width:19.25pt;height:3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" o:allowincell="f" filled="f" fillcolor="#0c9" stroked="f">
            <v:textbox>
              <w:txbxContent>
                <w:p w14:paraId="56EFECE2" w14:textId="77777777" w:rsidR="00323C58" w:rsidRPr="00F17A82" w:rsidRDefault="00323C58" w:rsidP="006169BE">
                  <w:pPr>
                    <w:rPr>
                      <w:snapToGrid w:val="0"/>
                      <w:color w:val="000000"/>
                      <w:sz w:val="46"/>
                      <w:szCs w:val="46"/>
                    </w:rPr>
                  </w:pPr>
                  <w:r w:rsidRPr="00F17A82">
                    <w:rPr>
                      <w:b/>
                      <w:snapToGrid w:val="0"/>
                      <w:color w:val="FF0000"/>
                      <w:sz w:val="46"/>
                      <w:szCs w:val="46"/>
                    </w:rPr>
                    <w:t>*</w:t>
                  </w:r>
                </w:p>
              </w:txbxContent>
            </v:textbox>
          </v:shape>
        </w:pict>
      </w:r>
      <w:r w:rsidR="0045623B">
        <w:rPr>
          <w:noProof/>
          <w:lang w:val="en-US" w:eastAsia="en-US"/>
        </w:rPr>
        <w:pict w14:anchorId="6BA3DEF4">
          <v:shape id="Text Box 88" o:spid="_x0000_s1098" type="#_x0000_t202" style="position:absolute;left:0;text-align:left;margin-left:420pt;margin-top:161pt;width:38.5pt;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" o:allowincell="f" filled="f" fillcolor="#0c9" stroked="f">
            <v:textbox>
              <w:txbxContent>
                <w:p w14:paraId="63D2A07E" w14:textId="77777777" w:rsidR="00323C58" w:rsidRPr="00F17A82" w:rsidRDefault="00323C58" w:rsidP="006169BE">
                  <w:pPr>
                    <w:rPr>
                      <w:snapToGrid w:val="0"/>
                      <w:color w:val="000000"/>
                      <w:sz w:val="46"/>
                      <w:szCs w:val="46"/>
                    </w:rPr>
                  </w:pPr>
                  <w:r w:rsidRPr="00F17A82">
                    <w:rPr>
                      <w:b/>
                      <w:snapToGrid w:val="0"/>
                      <w:color w:val="000000"/>
                      <w:sz w:val="46"/>
                      <w:szCs w:val="46"/>
                    </w:rPr>
                    <w:t>15</w:t>
                  </w:r>
                </w:p>
              </w:txbxContent>
            </v:textbox>
          </v:shape>
        </w:pict>
      </w:r>
      <w:r w:rsidR="0045623B">
        <w:rPr>
          <w:noProof/>
          <w:lang w:val="en-US" w:eastAsia="en-US"/>
        </w:rPr>
        <w:pict w14:anchorId="08AD369F">
          <v:shape id="Text Box 87" o:spid="_x0000_s1099" type="#_x0000_t202" style="position:absolute;left:0;text-align:left;margin-left:196.75pt;margin-top:32.25pt;width:38.5pt;height:3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" o:allowincell="f" filled="f" fillcolor="#0c9" stroked="f">
            <v:textbox>
              <w:txbxContent>
                <w:p w14:paraId="7156695F" w14:textId="77777777" w:rsidR="00323C58" w:rsidRPr="00F17A82" w:rsidRDefault="00323C58" w:rsidP="006169BE">
                  <w:pPr>
                    <w:rPr>
                      <w:snapToGrid w:val="0"/>
                      <w:color w:val="000000"/>
                      <w:sz w:val="46"/>
                      <w:szCs w:val="46"/>
                    </w:rPr>
                  </w:pPr>
                  <w:r w:rsidRPr="00F17A82">
                    <w:rPr>
                      <w:b/>
                      <w:snapToGrid w:val="0"/>
                      <w:color w:val="000000"/>
                      <w:sz w:val="46"/>
                      <w:szCs w:val="46"/>
                    </w:rPr>
                    <w:t>14</w:t>
                  </w:r>
                </w:p>
              </w:txbxContent>
            </v:textbox>
          </v:shape>
        </w:pict>
      </w:r>
      <w:r w:rsidR="0045623B">
        <w:rPr>
          <w:noProof/>
          <w:lang w:val="en-US" w:eastAsia="en-US"/>
        </w:rPr>
        <w:pict w14:anchorId="78152E87">
          <v:shape id="Text Box 86" o:spid="_x0000_s1100" type="#_x0000_t202" style="position:absolute;left:0;text-align:left;margin-left:240pt;margin-top:95pt;width:38.5pt;height:3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" o:allowincell="f" filled="f" fillcolor="#0c9" stroked="f">
            <v:textbox>
              <w:txbxContent>
                <w:p w14:paraId="19C92F7A" w14:textId="77777777" w:rsidR="00323C58" w:rsidRPr="00F17A82" w:rsidRDefault="00323C58" w:rsidP="006169BE">
                  <w:pPr>
                    <w:rPr>
                      <w:snapToGrid w:val="0"/>
                      <w:color w:val="000000"/>
                      <w:sz w:val="46"/>
                      <w:szCs w:val="46"/>
                    </w:rPr>
                  </w:pPr>
                  <w:r w:rsidRPr="00F17A82">
                    <w:rPr>
                      <w:b/>
                      <w:snapToGrid w:val="0"/>
                      <w:color w:val="000000"/>
                      <w:sz w:val="46"/>
                      <w:szCs w:val="46"/>
                    </w:rPr>
                    <w:t>13</w:t>
                  </w:r>
                </w:p>
              </w:txbxContent>
            </v:textbox>
          </v:shape>
        </w:pict>
      </w:r>
      <w:r w:rsidR="0045623B">
        <w:rPr>
          <w:noProof/>
          <w:lang w:val="en-US" w:eastAsia="en-US"/>
        </w:rPr>
        <w:pict w14:anchorId="5FA6D6CB">
          <v:shape id="Text Box 85" o:spid="_x0000_s1101" type="#_x0000_t202" style="position:absolute;left:0;text-align:left;margin-left:342pt;margin-top:161pt;width:38.5pt;height:3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" o:allowincell="f" filled="f" fillcolor="#0c9" stroked="f">
            <v:textbox>
              <w:txbxContent>
                <w:p w14:paraId="699BF425" w14:textId="77777777" w:rsidR="00323C58" w:rsidRPr="00F17A82" w:rsidRDefault="00323C58" w:rsidP="006169BE">
                  <w:pPr>
                    <w:rPr>
                      <w:snapToGrid w:val="0"/>
                      <w:color w:val="000000"/>
                      <w:sz w:val="46"/>
                      <w:szCs w:val="46"/>
                    </w:rPr>
                  </w:pPr>
                  <w:r w:rsidRPr="00F17A82">
                    <w:rPr>
                      <w:b/>
                      <w:snapToGrid w:val="0"/>
                      <w:color w:val="000000"/>
                      <w:sz w:val="46"/>
                      <w:szCs w:val="46"/>
                    </w:rPr>
                    <w:t>12</w:t>
                  </w:r>
                </w:p>
              </w:txbxContent>
            </v:textbox>
          </v:shape>
        </w:pict>
      </w:r>
      <w:r w:rsidR="0045623B">
        <w:rPr>
          <w:noProof/>
          <w:lang w:val="en-US" w:eastAsia="en-US"/>
        </w:rPr>
        <w:pict w14:anchorId="1E8B1D5D">
          <v:shape id="Text Box 84" o:spid="_x0000_s1102" type="#_x0000_t202" style="position:absolute;left:0;text-align:left;margin-left:340.75pt;margin-top:86.25pt;width:38.5pt;height: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" o:allowincell="f" filled="f" fillcolor="#0c9" stroked="f">
            <v:textbox>
              <w:txbxContent>
                <w:p w14:paraId="4A8B1097" w14:textId="77777777" w:rsidR="00323C58" w:rsidRPr="00F17A82" w:rsidRDefault="00323C58" w:rsidP="006169BE">
                  <w:pPr>
                    <w:rPr>
                      <w:snapToGrid w:val="0"/>
                      <w:color w:val="000000"/>
                      <w:sz w:val="46"/>
                      <w:szCs w:val="46"/>
                    </w:rPr>
                  </w:pPr>
                  <w:r w:rsidRPr="00F17A82">
                    <w:rPr>
                      <w:b/>
                      <w:snapToGrid w:val="0"/>
                      <w:color w:val="000000"/>
                      <w:sz w:val="46"/>
                      <w:szCs w:val="46"/>
                    </w:rPr>
                    <w:t>11</w:t>
                  </w:r>
                </w:p>
              </w:txbxContent>
            </v:textbox>
          </v:shape>
        </w:pict>
      </w:r>
      <w:r w:rsidR="0045623B">
        <w:rPr>
          <w:noProof/>
          <w:lang w:val="en-US" w:eastAsia="en-US"/>
        </w:rPr>
        <w:pict w14:anchorId="59F236AD">
          <v:shape id="Text Box 83" o:spid="_x0000_s1103" type="#_x0000_t202" style="position:absolute;left:0;text-align:left;margin-left:532.75pt;margin-top:98.25pt;width:38.5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" o:allowincell="f" filled="f" fillcolor="#0c9" stroked="f">
            <v:textbox>
              <w:txbxContent>
                <w:p w14:paraId="5CB085A3" w14:textId="77777777" w:rsidR="00323C58" w:rsidRPr="00F17A82" w:rsidRDefault="00323C58" w:rsidP="006169BE">
                  <w:pPr>
                    <w:rPr>
                      <w:snapToGrid w:val="0"/>
                      <w:color w:val="000000"/>
                      <w:sz w:val="46"/>
                      <w:szCs w:val="46"/>
                    </w:rPr>
                  </w:pPr>
                  <w:r w:rsidRPr="00F17A82">
                    <w:rPr>
                      <w:b/>
                      <w:snapToGrid w:val="0"/>
                      <w:color w:val="000000"/>
                      <w:sz w:val="46"/>
                      <w:szCs w:val="46"/>
                    </w:rPr>
                    <w:t>10</w:t>
                  </w:r>
                </w:p>
              </w:txbxContent>
            </v:textbox>
          </v:shape>
        </w:pict>
      </w:r>
      <w:r w:rsidR="0045623B">
        <w:rPr>
          <w:noProof/>
          <w:lang w:val="en-US" w:eastAsia="en-US"/>
        </w:rPr>
        <w:pict w14:anchorId="3C286609">
          <v:shape id="Text Box 82" o:spid="_x0000_s1104" type="#_x0000_t202" style="position:absolute;left:0;text-align:left;margin-left:7in;margin-top:215pt;width:26.5pt;height: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" o:allowincell="f" filled="f" fillcolor="#0c9" stroked="f">
            <v:textbox>
              <w:txbxContent>
                <w:p w14:paraId="562EE8C3" w14:textId="77777777" w:rsidR="00323C58" w:rsidRPr="00F17A82" w:rsidRDefault="00323C58" w:rsidP="006169BE">
                  <w:pPr>
                    <w:rPr>
                      <w:snapToGrid w:val="0"/>
                      <w:color w:val="000000"/>
                      <w:sz w:val="46"/>
                      <w:szCs w:val="46"/>
                    </w:rPr>
                  </w:pPr>
                  <w:r w:rsidRPr="00F17A82">
                    <w:rPr>
                      <w:b/>
                      <w:snapToGrid w:val="0"/>
                      <w:color w:val="000000"/>
                      <w:sz w:val="46"/>
                      <w:szCs w:val="46"/>
                    </w:rPr>
                    <w:t>9</w:t>
                  </w:r>
                </w:p>
              </w:txbxContent>
            </v:textbox>
          </v:shape>
        </w:pict>
      </w:r>
      <w:r w:rsidR="0045623B">
        <w:rPr>
          <w:noProof/>
          <w:lang w:val="en-US" w:eastAsia="en-US"/>
        </w:rPr>
        <w:pict w14:anchorId="74DF4347">
          <v:shape id="Text Box 81" o:spid="_x0000_s1105" type="#_x0000_t202" style="position:absolute;left:0;text-align:left;margin-left:406.75pt;margin-top:266.25pt;width:26.5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" o:allowincell="f" filled="f" fillcolor="#0c9" stroked="f">
            <v:textbox>
              <w:txbxContent>
                <w:p w14:paraId="1E81FC81" w14:textId="77777777" w:rsidR="00323C58" w:rsidRPr="00F17A82" w:rsidRDefault="00323C58" w:rsidP="006169BE">
                  <w:pPr>
                    <w:rPr>
                      <w:snapToGrid w:val="0"/>
                      <w:color w:val="000000"/>
                      <w:sz w:val="46"/>
                      <w:szCs w:val="46"/>
                    </w:rPr>
                  </w:pPr>
                  <w:r w:rsidRPr="00F17A82">
                    <w:rPr>
                      <w:b/>
                      <w:snapToGrid w:val="0"/>
                      <w:color w:val="000000"/>
                      <w:sz w:val="46"/>
                      <w:szCs w:val="46"/>
                    </w:rPr>
                    <w:t>8</w:t>
                  </w:r>
                </w:p>
              </w:txbxContent>
            </v:textbox>
          </v:shape>
        </w:pict>
      </w:r>
      <w:r w:rsidR="0045623B">
        <w:rPr>
          <w:noProof/>
          <w:lang w:val="en-US" w:eastAsia="en-US"/>
        </w:rPr>
        <w:pict w14:anchorId="3424FD18">
          <v:shape id="Text Box 80" o:spid="_x0000_s1106" type="#_x0000_t202" style="position:absolute;left:0;text-align:left;margin-left:336pt;margin-top:305pt;width:26.5pt;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" o:allowincell="f" filled="f" fillcolor="#0c9" stroked="f">
            <v:textbox>
              <w:txbxContent>
                <w:p w14:paraId="2674DA5D" w14:textId="77777777" w:rsidR="00323C58" w:rsidRPr="00F17A82" w:rsidRDefault="00323C58" w:rsidP="006169BE">
                  <w:pPr>
                    <w:rPr>
                      <w:snapToGrid w:val="0"/>
                      <w:color w:val="000000"/>
                      <w:sz w:val="46"/>
                      <w:szCs w:val="46"/>
                    </w:rPr>
                  </w:pPr>
                  <w:r w:rsidRPr="00F17A82">
                    <w:rPr>
                      <w:b/>
                      <w:snapToGrid w:val="0"/>
                      <w:color w:val="000000"/>
                      <w:sz w:val="46"/>
                      <w:szCs w:val="46"/>
                    </w:rPr>
                    <w:t>7</w:t>
                  </w:r>
                </w:p>
              </w:txbxContent>
            </v:textbox>
          </v:shape>
        </w:pict>
      </w:r>
      <w:r w:rsidR="0045623B">
        <w:rPr>
          <w:noProof/>
          <w:lang w:val="en-US" w:eastAsia="en-US"/>
        </w:rPr>
        <w:pict w14:anchorId="0A0E56C4">
          <v:shape id="Text Box 79" o:spid="_x0000_s1107" type="#_x0000_t202" style="position:absolute;left:0;text-align:left;margin-left:282pt;margin-top:335pt;width:26.5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" o:allowincell="f" filled="f" fillcolor="#0c9" stroked="f">
            <v:textbox>
              <w:txbxContent>
                <w:p w14:paraId="09DD0102" w14:textId="77777777" w:rsidR="00323C58" w:rsidRPr="00F17A82" w:rsidRDefault="00323C58" w:rsidP="006169BE">
                  <w:pPr>
                    <w:rPr>
                      <w:snapToGrid w:val="0"/>
                      <w:color w:val="000000"/>
                      <w:sz w:val="46"/>
                      <w:szCs w:val="46"/>
                    </w:rPr>
                  </w:pPr>
                  <w:r w:rsidRPr="00F17A82">
                    <w:rPr>
                      <w:b/>
                      <w:snapToGrid w:val="0"/>
                      <w:color w:val="000000"/>
                      <w:sz w:val="46"/>
                      <w:szCs w:val="46"/>
                    </w:rPr>
                    <w:t>6</w:t>
                  </w:r>
                </w:p>
              </w:txbxContent>
            </v:textbox>
          </v:shape>
        </w:pict>
      </w:r>
      <w:r w:rsidR="0045623B">
        <w:rPr>
          <w:noProof/>
          <w:lang w:val="en-US" w:eastAsia="en-US"/>
        </w:rPr>
        <w:pict w14:anchorId="632356E5">
          <v:shape id="Text Box 78" o:spid="_x0000_s1108" type="#_x0000_t202" style="position:absolute;left:0;text-align:left;margin-left:186pt;margin-top:347pt;width:26.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" o:allowincell="f" filled="f" fillcolor="#0c9" stroked="f">
            <v:textbox>
              <w:txbxContent>
                <w:p w14:paraId="04EADBBD" w14:textId="77777777" w:rsidR="00323C58" w:rsidRPr="00F17A82" w:rsidRDefault="00323C58" w:rsidP="006169BE">
                  <w:pPr>
                    <w:rPr>
                      <w:snapToGrid w:val="0"/>
                      <w:color w:val="000000"/>
                      <w:sz w:val="46"/>
                      <w:szCs w:val="46"/>
                    </w:rPr>
                  </w:pPr>
                  <w:r w:rsidRPr="00F17A82">
                    <w:rPr>
                      <w:b/>
                      <w:snapToGrid w:val="0"/>
                      <w:color w:val="000000"/>
                      <w:sz w:val="46"/>
                      <w:szCs w:val="46"/>
                    </w:rPr>
                    <w:t>5</w:t>
                  </w:r>
                </w:p>
              </w:txbxContent>
            </v:textbox>
          </v:shape>
        </w:pict>
      </w:r>
      <w:r w:rsidR="0045623B">
        <w:rPr>
          <w:noProof/>
          <w:lang w:val="en-US" w:eastAsia="en-US"/>
        </w:rPr>
        <w:pict w14:anchorId="5DC98A26">
          <v:shape id="Text Box 77" o:spid="_x0000_s1109" type="#_x0000_t202" style="position:absolute;left:0;text-align:left;margin-left:210pt;margin-top:287pt;width:26.5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" o:allowincell="f" filled="f" fillcolor="#0c9" stroked="f">
            <v:textbox>
              <w:txbxContent>
                <w:p w14:paraId="33F53CC5" w14:textId="77777777" w:rsidR="00323C58" w:rsidRPr="00F17A82" w:rsidRDefault="00323C58" w:rsidP="006169BE">
                  <w:pPr>
                    <w:rPr>
                      <w:snapToGrid w:val="0"/>
                      <w:color w:val="000000"/>
                      <w:sz w:val="46"/>
                      <w:szCs w:val="46"/>
                    </w:rPr>
                  </w:pPr>
                  <w:r w:rsidRPr="00F17A82">
                    <w:rPr>
                      <w:b/>
                      <w:snapToGrid w:val="0"/>
                      <w:color w:val="000000"/>
                      <w:sz w:val="46"/>
                      <w:szCs w:val="46"/>
                    </w:rPr>
                    <w:t>4</w:t>
                  </w:r>
                </w:p>
              </w:txbxContent>
            </v:textbox>
          </v:shape>
        </w:pict>
      </w:r>
      <w:r w:rsidR="0045623B">
        <w:rPr>
          <w:noProof/>
          <w:lang w:val="en-US" w:eastAsia="en-US"/>
        </w:rPr>
        <w:pict w14:anchorId="17C5B06B">
          <v:shape id="Text Box 76" o:spid="_x0000_s1110" type="#_x0000_t202" style="position:absolute;left:0;text-align:left;margin-left:244.75pt;margin-top:218.25pt;width:26.5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" o:allowincell="f" filled="f" fillcolor="#0c9" stroked="f">
            <v:textbox>
              <w:txbxContent>
                <w:p w14:paraId="5D3CEB70" w14:textId="77777777" w:rsidR="00323C58" w:rsidRPr="00F17A82" w:rsidRDefault="00323C58" w:rsidP="006169BE">
                  <w:pPr>
                    <w:rPr>
                      <w:snapToGrid w:val="0"/>
                      <w:color w:val="000000"/>
                      <w:sz w:val="46"/>
                      <w:szCs w:val="46"/>
                    </w:rPr>
                  </w:pPr>
                  <w:r w:rsidRPr="00F17A82">
                    <w:rPr>
                      <w:b/>
                      <w:snapToGrid w:val="0"/>
                      <w:color w:val="000000"/>
                      <w:sz w:val="46"/>
                      <w:szCs w:val="46"/>
                    </w:rPr>
                    <w:t>3</w:t>
                  </w:r>
                </w:p>
              </w:txbxContent>
            </v:textbox>
          </v:shape>
        </w:pict>
      </w:r>
      <w:r w:rsidR="0045623B">
        <w:rPr>
          <w:noProof/>
          <w:lang w:val="en-US" w:eastAsia="en-US"/>
        </w:rPr>
        <w:pict w14:anchorId="160DBFD5">
          <v:shape id="Text Box 75" o:spid="_x0000_s1111" type="#_x0000_t202" style="position:absolute;left:0;text-align:left;margin-left:186pt;margin-top:155pt;width:26.5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" o:allowincell="f" filled="f" fillcolor="#0c9" stroked="f">
            <v:textbox>
              <w:txbxContent>
                <w:p w14:paraId="625ABAA3" w14:textId="77777777" w:rsidR="00323C58" w:rsidRPr="00F17A82" w:rsidRDefault="00323C58" w:rsidP="006169BE">
                  <w:pPr>
                    <w:rPr>
                      <w:snapToGrid w:val="0"/>
                      <w:color w:val="000000"/>
                      <w:sz w:val="46"/>
                      <w:szCs w:val="46"/>
                    </w:rPr>
                  </w:pPr>
                  <w:r w:rsidRPr="00F17A82">
                    <w:rPr>
                      <w:b/>
                      <w:snapToGrid w:val="0"/>
                      <w:color w:val="000000"/>
                      <w:sz w:val="46"/>
                      <w:szCs w:val="46"/>
                    </w:rPr>
                    <w:t>2</w:t>
                  </w:r>
                </w:p>
              </w:txbxContent>
            </v:textbox>
          </v:shape>
        </w:pict>
      </w:r>
      <w:r w:rsidR="0045623B">
        <w:rPr>
          <w:noProof/>
          <w:lang w:val="en-US" w:eastAsia="en-US"/>
        </w:rPr>
        <w:pict w14:anchorId="28850262">
          <v:shape id="Text Box 74" o:spid="_x0000_s1112" type="#_x0000_t202" style="position:absolute;left:0;text-align:left;margin-left:138pt;margin-top:209pt;width:24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" o:allowincell="f" filled="f" fillcolor="#0c9" stroked="f">
            <v:textbox>
              <w:txbxContent>
                <w:p w14:paraId="7FCAC50A" w14:textId="77777777" w:rsidR="00323C58" w:rsidRPr="00F17A82" w:rsidRDefault="00323C58" w:rsidP="006169BE">
                  <w:pPr>
                    <w:rPr>
                      <w:snapToGrid w:val="0"/>
                      <w:color w:val="000000"/>
                      <w:sz w:val="46"/>
                      <w:szCs w:val="46"/>
                    </w:rPr>
                  </w:pPr>
                  <w:r w:rsidRPr="00F17A82">
                    <w:rPr>
                      <w:b/>
                      <w:snapToGrid w:val="0"/>
                      <w:color w:val="000000"/>
                      <w:sz w:val="46"/>
                      <w:szCs w:val="46"/>
                    </w:rPr>
                    <w:t>1</w:t>
                  </w:r>
                </w:p>
              </w:txbxContent>
            </v:textbox>
          </v:shape>
        </w:pict>
      </w:r>
      <w:r w:rsidR="0045623B">
        <w:rPr>
          <w:noProof/>
          <w:lang w:val="en-US" w:eastAsia="en-US"/>
        </w:rPr>
        <w:pict w14:anchorId="11B91F54">
          <v:shape id="Text Box 73" o:spid="_x0000_s1113" type="#_x0000_t202" style="position:absolute;left:0;text-align:left;margin-left:378pt;margin-top:5pt;width:190.5pt;height:2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" o:allowincell="f" filled="f" fillcolor="#0c9" stroked="f">
            <v:textbox>
              <w:txbxContent>
                <w:p w14:paraId="1C32A502" w14:textId="77777777" w:rsidR="00323C58" w:rsidRPr="00F17A82" w:rsidRDefault="00323C58" w:rsidP="006169BE">
                  <w:pPr>
                    <w:rPr>
                      <w:snapToGrid w:val="0"/>
                      <w:color w:val="000000"/>
                      <w:sz w:val="46"/>
                      <w:szCs w:val="46"/>
                    </w:rPr>
                  </w:pPr>
                  <w:r w:rsidRPr="00F17A82">
                    <w:rPr>
                      <w:b/>
                      <w:snapToGrid w:val="0"/>
                      <w:color w:val="FF0000"/>
                      <w:sz w:val="31"/>
                      <w:szCs w:val="31"/>
                    </w:rPr>
                    <w:t>LAURENTIAN REGION</w:t>
                  </w:r>
                </w:p>
              </w:txbxContent>
            </v:textbox>
          </v:shape>
        </w:pict>
      </w:r>
      <w:r w:rsidR="0045623B">
        <w:rPr>
          <w:noProof/>
          <w:lang w:val="en-US" w:eastAsia="en-US"/>
        </w:rPr>
        <w:pict w14:anchorId="05F39610">
          <v:shape id="Text Box 72" o:spid="_x0000_s1114" type="#_x0000_t202" style="position:absolute;left:0;text-align:left;margin-left:318pt;margin-top:113pt;width:135.1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" o:allowincell="f" filled="f" fillcolor="#0c9" stroked="f">
            <v:textbox>
              <w:txbxContent>
                <w:p w14:paraId="002E4062" w14:textId="77777777" w:rsidR="00323C58" w:rsidRPr="00F17A82" w:rsidRDefault="00323C58" w:rsidP="006169BE">
                  <w:pPr>
                    <w:rPr>
                      <w:snapToGrid w:val="0"/>
                      <w:color w:val="000000"/>
                      <w:sz w:val="46"/>
                      <w:szCs w:val="46"/>
                    </w:rPr>
                  </w:pPr>
                  <w:r w:rsidRPr="00F17A82">
                    <w:rPr>
                      <w:b/>
                      <w:snapToGrid w:val="0"/>
                      <w:color w:val="000000"/>
                      <w:sz w:val="46"/>
                      <w:szCs w:val="46"/>
                    </w:rPr>
                    <w:t>LOS GULF</w:t>
                  </w:r>
                </w:p>
              </w:txbxContent>
            </v:textbox>
          </v:shape>
        </w:pict>
      </w:r>
      <w:r w:rsidR="0045623B">
        <w:rPr>
          <w:noProof/>
          <w:lang w:val="en-US" w:eastAsia="en-US"/>
        </w:rPr>
        <w:pict w14:anchorId="6CD08E4B">
          <v:shape id="Text Box 71" o:spid="_x0000_s1115" type="#_x0000_t202" style="position:absolute;left:0;text-align:left;margin-left:5in;margin-top:323pt;width:195.35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" o:allowincell="f" filled="f" fillcolor="#0c9" stroked="f">
            <v:textbox>
              <w:txbxContent>
                <w:p w14:paraId="1058D004" w14:textId="77777777" w:rsidR="00323C58" w:rsidRPr="00F17A82" w:rsidRDefault="00323C58" w:rsidP="006169BE">
                  <w:pPr>
                    <w:rPr>
                      <w:snapToGrid w:val="0"/>
                      <w:color w:val="000000"/>
                      <w:sz w:val="46"/>
                      <w:szCs w:val="46"/>
                    </w:rPr>
                  </w:pPr>
                  <w:r w:rsidRPr="00F17A82">
                    <w:rPr>
                      <w:b/>
                      <w:snapToGrid w:val="0"/>
                      <w:color w:val="000000"/>
                      <w:sz w:val="46"/>
                      <w:szCs w:val="46"/>
                    </w:rPr>
                    <w:t>LOS ATLANTIC</w:t>
                  </w:r>
                </w:p>
              </w:txbxContent>
            </v:textbox>
          </v:shape>
        </w:pict>
      </w:r>
      <w:r w:rsidR="0045623B">
        <w:rPr>
          <w:noProof/>
          <w:lang w:val="en-US" w:eastAsia="en-US"/>
        </w:rPr>
        <w:pict w14:anchorId="17EFD314">
          <v:shape id="Text Box 70" o:spid="_x0000_s1116" type="#_x0000_t202" style="position:absolute;left:0;text-align:left;margin-left:48pt;margin-top:113pt;width:152.65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" o:allowincell="f" filled="f" fillcolor="#0c9" stroked="f">
            <v:textbox>
              <w:txbxContent>
                <w:p w14:paraId="02698BB4" w14:textId="77777777" w:rsidR="00323C58" w:rsidRPr="00F17A82" w:rsidRDefault="00323C58" w:rsidP="006169BE">
                  <w:pPr>
                    <w:rPr>
                      <w:snapToGrid w:val="0"/>
                      <w:color w:val="000000"/>
                      <w:sz w:val="46"/>
                      <w:szCs w:val="46"/>
                    </w:rPr>
                  </w:pPr>
                  <w:r w:rsidRPr="00F17A82">
                    <w:rPr>
                      <w:b/>
                      <w:snapToGrid w:val="0"/>
                      <w:color w:val="000000"/>
                      <w:sz w:val="46"/>
                      <w:szCs w:val="46"/>
                    </w:rPr>
                    <w:t>LOS FUNDY</w:t>
                  </w:r>
                </w:p>
              </w:txbxContent>
            </v:textbox>
          </v:shape>
        </w:pict>
      </w:r>
      <w:r w:rsidR="0045623B">
        <w:rPr>
          <w:noProof/>
          <w:lang w:val="en-US" w:eastAsia="en-US"/>
        </w:rPr>
        <w:pict w14:anchorId="6681553E">
          <v:line id="Line 69" o:spid="_x0000_s1171" style="position:absolute;left:0;text-align:lef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77pt" to="258pt,10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" o:allowincell="f" strokecolor="#33c" strokeweight="2.25pt">
            <v:stroke dashstyle="1 1"/>
          </v:line>
        </w:pict>
      </w:r>
      <w:r w:rsidR="0045623B">
        <w:rPr>
          <w:noProof/>
          <w:lang w:val="en-US" w:eastAsia="en-US"/>
        </w:rPr>
        <w:pict w14:anchorId="0AB02775">
          <v:line id="Line 68" o:spid="_x0000_s1170"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pt,77pt" to="312pt,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" o:allowincell="f" strokecolor="#33c" strokeweight="2.25pt">
            <v:stroke dashstyle="1 1"/>
          </v:line>
        </w:pict>
      </w:r>
      <w:r w:rsidR="0045623B">
        <w:rPr>
          <w:noProof/>
          <w:lang w:val="en-US" w:eastAsia="en-US"/>
        </w:rPr>
        <w:pict w14:anchorId="22E6779E">
          <v:line id="Line 67" o:spid="_x0000_s1169"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59pt" to="336pt,10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" o:allowincell="f" strokecolor="#33c" strokeweight="2.25pt">
            <v:stroke dashstyle="1 1"/>
          </v:line>
        </w:pict>
      </w:r>
      <w:r w:rsidR="0045623B">
        <w:rPr>
          <w:noProof/>
          <w:lang w:val="en-US" w:eastAsia="en-US"/>
        </w:rPr>
        <w:pict w14:anchorId="7E87A024">
          <v:line id="Line 66" o:spid="_x0000_s1168" style="position:absolute;left:0;text-align:left;flip:y;z-index:251660288;visibility:visible;mso-wrap-style:square;mso-width-percent:0;mso-height-percent:0;mso-wrap-distance-left:114297emu;mso-wrap-distance-top:0;mso-wrap-distance-right:114297emu;mso-wrap-distance-bottom:0;mso-position-horizontal:absolute;mso-position-horizontal-relative:text;mso-position-vertical:absolute;mso-position-vertical-relative:text;mso-width-percent:0;mso-height-percent:0;mso-width-relative:page;mso-height-relative:page" from="294pt,101pt" to="294pt,13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" o:allowincell="f" strokecolor="#33c" strokeweight="2.25pt">
            <v:stroke dashstyle="1 1"/>
          </v:line>
        </w:pict>
      </w:r>
      <w:r w:rsidR="0045623B">
        <w:rPr>
          <w:noProof/>
          <w:lang w:val="en-US" w:eastAsia="en-US"/>
        </w:rPr>
        <w:pict w14:anchorId="34178AAD">
          <v:line id="Line 65" o:spid="_x0000_s1167" style="position:absolute;left:0;text-align:left;flip:x;z-index:251659264;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from="306pt,125pt" to="324pt,1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" o:allowincell="f" strokecolor="#33c" strokeweight="2.25pt">
            <v:stroke dashstyle="1 1"/>
          </v:line>
        </w:pict>
      </w:r>
      <w:r w:rsidR="0045623B">
        <w:rPr>
          <w:noProof/>
          <w:lang w:val="en-US" w:eastAsia="en-US"/>
        </w:rPr>
        <w:pict w14:anchorId="062FE398">
          <v:line id="Line 64" o:spid="_x0000_s1166" style="position:absolute;left:0;text-align:lef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25pt" to="330pt,14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" o:allowincell="f" strokecolor="#33c" strokeweight="2.25pt">
            <v:stroke dashstyle="1 1"/>
          </v:line>
        </w:pict>
      </w:r>
      <w:r w:rsidR="0045623B">
        <w:rPr>
          <w:noProof/>
          <w:lang w:val="en-US" w:eastAsia="en-US"/>
        </w:rPr>
        <w:pict w14:anchorId="763B0267">
          <v:line id="Line 63" o:spid="_x0000_s1165" style="position:absolute;left:0;text-align:left;flip:x 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0pt,143pt" to="378pt,14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" o:allowincell="f" strokecolor="#33c" strokeweight="2.25pt">
            <v:stroke dashstyle="1 1"/>
          </v:line>
        </w:pict>
      </w:r>
      <w:r w:rsidR="0045623B">
        <w:rPr>
          <w:noProof/>
          <w:lang w:val="en-US" w:eastAsia="en-US"/>
        </w:rPr>
        <w:pict w14:anchorId="50D80E7F">
          <v:line id="Line 62" o:spid="_x0000_s1164" style="position:absolute;left:0;text-align:left;flip:x 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149pt" to="384pt,1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" o:allowincell="f" strokecolor="#33c" strokeweight="2.25pt">
            <v:stroke dashstyle="1 1"/>
          </v:line>
        </w:pict>
      </w:r>
      <w:r w:rsidR="0045623B">
        <w:rPr>
          <w:noProof/>
          <w:lang w:val="en-US" w:eastAsia="en-US"/>
        </w:rPr>
        <w:pict w14:anchorId="0BB0F954">
          <v:line id="Line 61" o:spid="_x0000_s1163" style="position:absolute;left:0;text-align:lef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125pt" to="306pt,13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" o:allowincell="f" strokecolor="#33c" strokeweight="2.25pt">
            <v:stroke dashstyle="1 1"/>
          </v:line>
        </w:pict>
      </w:r>
      <w:r w:rsidR="0045623B">
        <w:rPr>
          <w:noProof/>
          <w:lang w:val="en-US" w:eastAsia="en-US"/>
        </w:rPr>
        <w:pict w14:anchorId="1F59C12B">
          <v:line id="Line 60" o:spid="_x0000_s1162" style="position:absolute;left:0;text-align:left;flip:x 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131pt" to="306pt,14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" o:allowincell="f" strokecolor="#33c" strokeweight="2.25pt">
            <v:stroke dashstyle="1 1"/>
          </v:line>
        </w:pict>
      </w:r>
      <w:r w:rsidR="0045623B">
        <w:rPr>
          <w:noProof/>
          <w:lang w:val="en-US" w:eastAsia="en-US"/>
        </w:rPr>
        <w:pict w14:anchorId="51544432">
          <v:line id="Line 59" o:spid="_x0000_s1161" style="position:absolute;left:0;text-align:left;flip:x 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149pt" to="342pt,1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" o:allowincell="f" strokecolor="#33c" strokeweight="2.25pt">
            <v:stroke dashstyle="1 1"/>
          </v:line>
        </w:pict>
      </w:r>
      <w:r w:rsidR="0045623B">
        <w:rPr>
          <w:noProof/>
          <w:lang w:val="en-US" w:eastAsia="en-US"/>
        </w:rPr>
        <w:pict w14:anchorId="28C90722">
          <v:line id="Line 58" o:spid="_x0000_s1160" style="position:absolute;left:0;text-align:left;flip:x 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161pt" to="348pt,17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" o:allowincell="f" strokecolor="#33c" strokeweight="2.25pt">
            <v:stroke dashstyle="1 1"/>
          </v:line>
        </w:pict>
      </w:r>
      <w:r w:rsidR="0045623B">
        <w:rPr>
          <w:noProof/>
          <w:lang w:val="en-US" w:eastAsia="en-US"/>
        </w:rPr>
        <w:pict w14:anchorId="43237C71">
          <v:line id="Line 57" o:spid="_x0000_s1159" style="position:absolute;left:0;text-align:left;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73pt" to="348pt,17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" o:allowincell="f" strokecolor="#33c" strokeweight="2.25pt">
            <v:stroke dashstyle="1 1"/>
          </v:line>
        </w:pict>
      </w:r>
      <w:r w:rsidR="0045623B">
        <w:rPr>
          <w:noProof/>
          <w:lang w:val="en-US" w:eastAsia="en-US"/>
        </w:rPr>
        <w:pict w14:anchorId="4369D3C4">
          <v:line id="Line 56" o:spid="_x0000_s1158" style="position:absolute;left:0;text-align:left;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179pt" to="324pt,1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" o:allowincell="f" strokecolor="#33c" strokeweight="2.25pt">
            <v:stroke dashstyle="1 1"/>
          </v:line>
        </w:pict>
      </w:r>
      <w:r w:rsidR="0045623B">
        <w:rPr>
          <w:noProof/>
          <w:lang w:val="en-US" w:eastAsia="en-US"/>
        </w:rPr>
        <w:pict w14:anchorId="4DEDE270">
          <v:line id="Line 55" o:spid="_x0000_s1157" style="position:absolute;left:0;text-align:left;flip:y;z-index:251649024;visibility:visible;mso-wrap-style:square;mso-width-percent:0;mso-height-percent:0;mso-wrap-distance-left:114297emu;mso-wrap-distance-top:0;mso-wrap-distance-right:114297emu;mso-wrap-distance-bottom:0;mso-position-horizontal:absolute;mso-position-horizontal-relative:text;mso-position-vertical:absolute;mso-position-vertical-relative:text;mso-width-percent:0;mso-height-percent:0;mso-width-relative:page;mso-height-relative:page" from="456pt,89pt" to="456pt,13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" o:allowincell="f" strokecolor="#33c" strokeweight="2.25pt">
            <v:stroke dashstyle="1 1"/>
          </v:line>
        </w:pict>
      </w:r>
      <w:r w:rsidR="0045623B">
        <w:rPr>
          <w:noProof/>
          <w:lang w:val="en-US" w:eastAsia="en-US"/>
        </w:rPr>
        <w:pict w14:anchorId="3A14D388">
          <v:line id="Line 54" o:spid="_x0000_s1156" style="position:absolute;left:0;text-align:left;flip: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0pt,131pt" to="456pt,17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" o:allowincell="f" strokecolor="#33c" strokeweight="2.25pt">
            <v:stroke dashstyle="1 1"/>
          </v:line>
        </w:pict>
      </w:r>
      <w:r w:rsidR="0045623B">
        <w:rPr>
          <w:noProof/>
          <w:lang w:val="en-US" w:eastAsia="en-US"/>
        </w:rPr>
        <w:pict w14:anchorId="4C03D103">
          <v:line id="Line 53" o:spid="_x0000_s1155" style="position:absolute;left:0;text-align:left;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8pt,173pt" to="420pt,17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" o:allowincell="f" strokecolor="#33c" strokeweight="2.25pt">
            <v:stroke dashstyle="1 1"/>
          </v:line>
        </w:pict>
      </w:r>
      <w:r w:rsidR="0045623B">
        <w:rPr>
          <w:noProof/>
          <w:lang w:val="en-US" w:eastAsia="en-US"/>
        </w:rPr>
        <w:pict w14:anchorId="49763A4E">
          <v:line id="Line 52" o:spid="_x0000_s1154" style="position:absolute;left:0;text-align:left;z-index:251645952;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from="396pt,179pt" to="408pt,17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" o:allowincell="f" strokecolor="#33c" strokeweight="2.25pt">
            <v:stroke dashstyle="1 1"/>
          </v:line>
        </w:pict>
      </w:r>
      <w:r w:rsidR="0045623B">
        <w:rPr>
          <w:noProof/>
          <w:lang w:val="en-US" w:eastAsia="en-US"/>
        </w:rPr>
        <w:pict w14:anchorId="57A7907C">
          <v:line id="Line 51" o:spid="_x0000_s1153"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0pt,161pt" to="396pt,17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" o:allowincell="f" strokecolor="#33c" strokeweight="2.25pt">
            <v:stroke dashstyle="1 1"/>
          </v:line>
        </w:pict>
      </w:r>
      <w:r w:rsidR="0045623B">
        <w:rPr>
          <w:noProof/>
          <w:lang w:val="en-US" w:eastAsia="en-US"/>
        </w:rPr>
        <w:pict w14:anchorId="525ED032">
          <v:line id="Line 50" o:spid="_x0000_s1152" style="position:absolute;left:0;text-align:left;z-index:251643904;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from="384pt,161pt" to="390pt,1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" o:allowincell="f" strokecolor="#33c" strokeweight="2.25pt">
            <v:stroke dashstyle="1 1"/>
          </v:line>
        </w:pict>
      </w:r>
      <w:r w:rsidR="0045623B">
        <w:rPr>
          <w:noProof/>
          <w:lang w:val="en-US" w:eastAsia="en-US"/>
        </w:rPr>
        <w:pict w14:anchorId="1A65DE44">
          <v:line id="Line 49" o:spid="_x0000_s1151" style="position:absolute;left:0;text-align:left;flip:x;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pt,197pt" to="384pt,22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" o:allowincell="f" strokecolor="#33c" strokeweight="2.25pt">
            <v:stroke dashstyle="1 1"/>
          </v:line>
        </w:pict>
      </w:r>
      <w:r w:rsidR="0045623B">
        <w:rPr>
          <w:noProof/>
          <w:lang w:val="en-US" w:eastAsia="en-US"/>
        </w:rPr>
        <w:pict w14:anchorId="510C90D9">
          <v:line id="Line 48" o:spid="_x0000_s1150" style="position:absolute;left:0;text-align:left;z-index:251641856;visibility:visible;mso-wrap-style:square;mso-width-percent:0;mso-height-percent:0;mso-wrap-distance-left:114297emu;mso-wrap-distance-top:0;mso-wrap-distance-right:114297emu;mso-wrap-distance-bottom:0;mso-position-horizontal:absolute;mso-position-horizontal-relative:text;mso-position-vertical:absolute;mso-position-vertical-relative:text;mso-width-percent:0;mso-height-percent:0;mso-width-relative:page;mso-height-relative:page" from="384pt,161pt" to="384pt,19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" o:allowincell="f" strokecolor="#33c" strokeweight="2.25pt">
            <v:stroke dashstyle="1 1"/>
          </v:line>
        </w:pict>
      </w:r>
      <w:r w:rsidR="0045623B">
        <w:rPr>
          <w:noProof/>
          <w:lang w:val="en-US" w:eastAsia="en-US"/>
        </w:rPr>
        <w:pict w14:anchorId="6A1DACDF">
          <v:line id="Line 47" o:spid="_x0000_s1149" style="position:absolute;left:0;text-align:left;z-index:251640832;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from="522pt,71pt" to="564pt,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" o:allowincell="f" strokecolor="#33c" strokeweight="2.25pt">
            <v:stroke dashstyle="1 1"/>
          </v:line>
        </w:pict>
      </w:r>
      <w:r w:rsidR="0045623B">
        <w:rPr>
          <w:noProof/>
          <w:lang w:val="en-US" w:eastAsia="en-US"/>
        </w:rPr>
        <w:pict w14:anchorId="0F7DD143">
          <v:line id="Line 46" o:spid="_x0000_s1148" style="position:absolute;left:0;text-align:lef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4pt,173pt" to="588pt,23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" o:allowincell="f" strokecolor="#33c" strokeweight="2.25pt">
            <v:stroke dashstyle="1 1"/>
          </v:line>
        </w:pict>
      </w:r>
      <w:r w:rsidR="0045623B">
        <w:rPr>
          <w:noProof/>
          <w:lang w:val="en-US" w:eastAsia="en-US"/>
        </w:rPr>
        <w:pict w14:anchorId="68D1C08B">
          <v:line id="Line 45" o:spid="_x0000_s1147" style="position:absolute;left:0;text-align:left;flip: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in,173pt" to="534pt,19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" o:allowincell="f" strokecolor="#33c" strokeweight="2.25pt">
            <v:stroke dashstyle="1 1"/>
          </v:line>
        </w:pict>
      </w:r>
      <w:r w:rsidR="0045623B">
        <w:rPr>
          <w:noProof/>
          <w:lang w:val="en-US" w:eastAsia="en-US"/>
        </w:rPr>
        <w:pict w14:anchorId="51D48018">
          <v:line id="Line 44" o:spid="_x0000_s1146" style="position:absolute;left:0;text-align:left;z-index:251637760;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from="474pt,197pt" to="7in,19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" o:allowincell="f" strokecolor="#33c" strokeweight="2.25pt">
            <v:stroke dashstyle="1 1"/>
          </v:line>
        </w:pict>
      </w:r>
      <w:r w:rsidR="0045623B">
        <w:rPr>
          <w:noProof/>
          <w:lang w:val="en-US" w:eastAsia="en-US"/>
        </w:rPr>
        <w:pict w14:anchorId="6042EC43">
          <v:line id="Line 43" o:spid="_x0000_s1145" style="position:absolute;left:0;text-align:lef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6pt,299pt" to="564pt,31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" o:allowincell="f" strokecolor="#33c" strokeweight="2.25pt">
            <v:stroke dashstyle="1 1"/>
          </v:line>
        </w:pict>
      </w:r>
      <w:r w:rsidR="0045623B">
        <w:rPr>
          <w:noProof/>
          <w:lang w:val="en-US" w:eastAsia="en-US"/>
        </w:rPr>
        <w:pict w14:anchorId="026EB47D">
          <v:line id="Line 42" o:spid="_x0000_s1144" style="position:absolute;left:0;text-align:lef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pt,221pt" to="486pt,29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" o:allowincell="f" strokecolor="#33c" strokeweight="2.25pt">
            <v:stroke dashstyle="1 1"/>
          </v:line>
        </w:pict>
      </w:r>
      <w:r w:rsidR="0045623B">
        <w:rPr>
          <w:noProof/>
          <w:lang w:val="en-US" w:eastAsia="en-US"/>
        </w:rPr>
        <w:pict w14:anchorId="6C0ED355">
          <v:line id="Line 41" o:spid="_x0000_s1143" style="position:absolute;left:0;text-align:lef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257pt" to="396pt,3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" o:allowincell="f" strokecolor="#33c" strokeweight="2.25pt">
            <v:stroke dashstyle="1 1"/>
          </v:line>
        </w:pict>
      </w:r>
      <w:r w:rsidR="0045623B">
        <w:rPr>
          <w:noProof/>
          <w:lang w:val="en-US" w:eastAsia="en-US"/>
        </w:rPr>
        <w:pict w14:anchorId="0FCE5F5E">
          <v:line id="Line 40" o:spid="_x0000_s1142" style="position:absolute;left:0;text-align:lef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281pt" to="342pt,35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" o:allowincell="f" strokecolor="#33c" strokeweight="2.25pt">
            <v:stroke dashstyle="1 1"/>
          </v:line>
        </w:pict>
      </w:r>
      <w:r w:rsidR="0045623B">
        <w:rPr>
          <w:noProof/>
          <w:lang w:val="en-US" w:eastAsia="en-US"/>
        </w:rPr>
        <w:pict w14:anchorId="7B2D4A86">
          <v:line id="Line 39" o:spid="_x0000_s1141" style="position:absolute;left:0;text-align:left;flip:y;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317pt" to="240pt,34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" o:allowincell="f" strokecolor="#33c" strokeweight="2.25pt">
            <v:stroke dashstyle="1 1"/>
          </v:line>
        </w:pict>
      </w:r>
      <w:r w:rsidR="0045623B">
        <w:rPr>
          <w:noProof/>
          <w:lang w:val="en-US" w:eastAsia="en-US"/>
        </w:rPr>
        <w:pict w14:anchorId="1390EB6C">
          <v:line id="Line 38" o:spid="_x0000_s1140" style="position:absolute;left:0;text-align:left;flip:x;z-index:251631616;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from="192pt,383pt" to="240pt,3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" o:allowincell="f" strokecolor="#33c" strokeweight="2.25pt">
            <v:stroke dashstyle="1 1"/>
          </v:line>
        </w:pict>
      </w:r>
      <w:r w:rsidR="0045623B">
        <w:rPr>
          <w:noProof/>
          <w:lang w:val="en-US" w:eastAsia="en-US"/>
        </w:rPr>
        <w:pict w14:anchorId="39A441B6">
          <v:line id="Line 37" o:spid="_x0000_s1139" style="position:absolute;left:0;text-align:lef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347pt" to="192pt,3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" o:allowincell="f" strokecolor="#33c" strokeweight="2.25pt">
            <v:stroke dashstyle="1 1"/>
          </v:line>
        </w:pict>
      </w:r>
      <w:r w:rsidR="0045623B">
        <w:rPr>
          <w:noProof/>
          <w:lang w:val="en-US" w:eastAsia="en-US"/>
        </w:rPr>
        <w:pict w14:anchorId="6D79B4C9">
          <v:line id="Line 36" o:spid="_x0000_s1138" style="position:absolute;left:0;text-align:left;flip:x;z-index:251629568;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from="180pt,347pt" to="210pt,34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" o:allowincell="f" strokecolor="#33c" strokeweight="2.25pt">
            <v:stroke dashstyle="1 1"/>
          </v:line>
        </w:pict>
      </w:r>
      <w:r w:rsidR="0045623B">
        <w:rPr>
          <w:noProof/>
          <w:lang w:val="en-US" w:eastAsia="en-US"/>
        </w:rPr>
        <w:pict w14:anchorId="711982C5">
          <v:line id="Line 35" o:spid="_x0000_s1137" style="position:absolute;left:0;text-align:lef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pt,287pt" to="180pt,34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" o:allowincell="f" strokecolor="#33c" strokeweight="2.25pt">
            <v:stroke dashstyle="1 1"/>
          </v:line>
        </w:pict>
      </w:r>
      <w:r w:rsidR="0045623B">
        <w:rPr>
          <w:noProof/>
          <w:lang w:val="en-US" w:eastAsia="en-US"/>
        </w:rPr>
        <w:pict w14:anchorId="7ABAB43A">
          <v:line id="Line 34" o:spid="_x0000_s1136" style="position:absolute;left:0;text-align:lef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pt,269pt" to="264pt,29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" o:allowincell="f" strokecolor="#33c" strokeweight="2.25pt">
            <v:stroke dashstyle="1 1"/>
          </v:line>
        </w:pict>
      </w:r>
      <w:r w:rsidR="0045623B">
        <w:rPr>
          <w:noProof/>
          <w:lang w:val="en-US" w:eastAsia="en-US"/>
        </w:rPr>
        <w:pict w14:anchorId="67A10E3A">
          <v:line id="Line 33" o:spid="_x0000_s1135" style="position:absolute;left:0;text-align:left;flip:x;z-index:251626496;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from="186pt,269pt" to="246pt,26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" o:allowincell="f" strokecolor="#33c" strokeweight="2.25pt">
            <v:stroke dashstyle="1 1"/>
          </v:line>
        </w:pict>
      </w:r>
      <w:r w:rsidR="0045623B">
        <w:rPr>
          <w:noProof/>
          <w:lang w:val="en-US" w:eastAsia="en-US"/>
        </w:rPr>
        <w:pict w14:anchorId="28ABBC56">
          <v:line id="Line 32" o:spid="_x0000_s1134" style="position:absolute;left:0;text-align:left;flip:x;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49pt" to="234pt,16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" o:allowincell="f" strokecolor="#33c" strokeweight="2.25pt">
            <v:stroke dashstyle="1 1"/>
          </v:line>
        </w:pict>
      </w:r>
      <w:r w:rsidR="0045623B">
        <w:rPr>
          <w:noProof/>
          <w:lang w:val="en-US" w:eastAsia="en-US"/>
        </w:rPr>
        <w:pict w14:anchorId="5F64ECFB">
          <v:line id="Line 31" o:spid="_x0000_s1133" style="position:absolute;left:0;text-align:left;flip:x y;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49pt" to="246pt,2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" o:allowincell="f" strokecolor="#33c" strokeweight="2.25pt">
            <v:stroke dashstyle="1 1"/>
          </v:line>
        </w:pict>
      </w:r>
      <w:r w:rsidR="0045623B">
        <w:rPr>
          <w:noProof/>
          <w:lang w:val="en-US" w:eastAsia="en-US"/>
        </w:rPr>
        <w:pict w14:anchorId="3DE44CCC">
          <v:line id="Line 30" o:spid="_x0000_s1132" style="position:absolute;left:0;text-align:left;flip:x y;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67pt" to="204pt,23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" o:allowincell="f" strokecolor="#33c" strokeweight="2.25pt">
            <v:stroke dashstyle="1 1"/>
          </v:line>
        </w:pict>
      </w:r>
      <w:r w:rsidR="0045623B">
        <w:rPr>
          <w:noProof/>
          <w:lang w:val="en-US" w:eastAsia="en-US"/>
        </w:rPr>
        <w:pict w14:anchorId="7A63125C">
          <v:line id="Line 29" o:spid="_x0000_s1131" style="position:absolute;left:0;text-align:left;flip:y;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179pt" to="306pt,23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" o:allowincell="f" strokecolor="#33c" strokeweight="2.25pt">
            <v:stroke dashstyle="1 1"/>
          </v:line>
        </w:pict>
      </w:r>
      <w:r w:rsidR="0045623B">
        <w:rPr>
          <w:noProof/>
          <w:lang w:val="en-US" w:eastAsia="en-US"/>
        </w:rPr>
        <w:pict w14:anchorId="45C454F9">
          <v:line id="Line 28" o:spid="_x0000_s1130" style="position:absolute;left:0;text-align:left;flip:y;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233pt" to="3in,23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" o:allowincell="f" strokecolor="#33c" strokeweight="2.25pt">
            <v:stroke dashstyle="1 1"/>
          </v:line>
        </w:pict>
      </w:r>
      <w:r w:rsidR="0045623B">
        <w:rPr>
          <w:noProof/>
          <w:lang w:val="en-US" w:eastAsia="en-US"/>
        </w:rPr>
        <w:pict w14:anchorId="17FCB08C">
          <v:line id="Line 27" o:spid="_x0000_s1129" style="position:absolute;left:0;text-align:left;flip:x;z-index:251620352;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from="156pt,287pt" to="180pt,2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" o:allowincell="f" strokecolor="#33c" strokeweight="2.25pt">
            <v:stroke dashstyle="1 1"/>
          </v:line>
        </w:pict>
      </w:r>
      <w:r w:rsidR="0045623B">
        <w:rPr>
          <w:noProof/>
          <w:lang w:val="en-US" w:eastAsia="en-US"/>
        </w:rPr>
        <w:pict w14:anchorId="540DA767">
          <v:line id="Line 26" o:spid="_x0000_s1128" style="position:absolute;left:0;text-align:lef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pt,191pt" to="156pt,2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" o:allowincell="f" strokecolor="#33c" strokeweight="2.25pt">
            <v:stroke dashstyle="1 1"/>
          </v:line>
        </w:pict>
      </w:r>
      <w:r w:rsidR="0045623B">
        <w:rPr>
          <w:noProof/>
          <w:lang w:val="en-US" w:eastAsia="en-US"/>
        </w:rPr>
        <w:pict w14:anchorId="2ADBEB44">
          <v:line id="Line 25" o:spid="_x0000_s1127" style="position:absolute;left:0;text-align:left;flip:x y;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pt,191pt" to="192pt,23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" o:allowincell="f" strokecolor="#33c" strokeweight="2.25pt">
            <v:stroke dashstyle="1 1"/>
          </v:line>
        </w:pict>
      </w:r>
      <w:r w:rsidR="0045623B">
        <w:rPr>
          <w:noProof/>
          <w:lang w:val="en-US" w:eastAsia="en-US"/>
        </w:rPr>
        <w:pict w14:anchorId="51DD692B">
          <v:line id="Line 24" o:spid="_x0000_s1126" style="position:absolute;left:0;text-align:left;flip:x;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239pt" to="192pt,2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" o:allowincell="f" strokecolor="#33c" strokeweight="2.25pt">
            <v:stroke dashstyle="1 1"/>
          </v:line>
        </w:pict>
      </w:r>
      <w:r w:rsidR="0045623B">
        <w:rPr>
          <w:noProof/>
          <w:lang w:val="en-US" w:eastAsia="en-US"/>
        </w:rPr>
        <w:pict w14:anchorId="36186BD1">
          <v:line id="Line 23" o:spid="_x0000_s1125" style="position:absolute;left:0;text-align:left;flip:x y;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17pt" to="354pt,8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" o:allowincell="f" strokecolor="#33c" strokeweight="4.5pt"/>
        </w:pict>
      </w:r>
      <w:r w:rsidR="0045623B">
        <w:rPr>
          <w:noProof/>
          <w:lang w:val="en-US" w:eastAsia="en-US"/>
        </w:rPr>
        <w:pict w14:anchorId="61ECF88E">
          <v:line id="Line 22" o:spid="_x0000_s1124" style="position:absolute;left:0;text-align:left;flip:x y;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89pt" to="396pt,10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" o:allowincell="f" strokecolor="#33c" strokeweight="4.5pt"/>
        </w:pict>
      </w:r>
      <w:r w:rsidR="0045623B">
        <w:rPr>
          <w:noProof/>
          <w:lang w:val="en-US" w:eastAsia="en-US"/>
        </w:rPr>
        <w:pict w14:anchorId="5B08524D">
          <v:line id="Line 21" o:spid="_x0000_s1123" style="position:absolute;left:0;text-align:left;flip:x;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71pt" to="522pt,10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" o:allowincell="f" strokecolor="#33c" strokeweight="4.5pt"/>
        </w:pict>
      </w:r>
      <w:r w:rsidR="0045623B">
        <w:rPr>
          <w:noProof/>
          <w:lang w:val="en-US" w:eastAsia="en-US"/>
        </w:rPr>
        <w:pict w14:anchorId="694A3155">
          <v:line id="Line 20" o:spid="_x0000_s1122" style="position:absolute;left:0;text-align:left;z-index:251613184;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from="102pt,17pt" to="318pt,1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" o:allowincell="f" strokecolor="#33c" strokeweight="4.5pt"/>
        </w:pict>
      </w:r>
      <w:r w:rsidR="0045623B">
        <w:rPr>
          <w:noProof/>
          <w:lang w:val="en-US" w:eastAsia="en-US"/>
        </w:rPr>
        <w:pict w14:anchorId="5E537028">
          <v:line id="Line 19" o:spid="_x0000_s1121" style="position:absolute;left:0;text-align:left;flip:x y;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pt,17pt" to="384pt,23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" o:allowincell="f" strokecolor="#33c" strokeweight="4.5pt"/>
        </w:pict>
      </w:r>
      <w:r w:rsidR="0045623B">
        <w:rPr>
          <w:noProof/>
          <w:lang w:val="en-US" w:eastAsia="en-US"/>
        </w:rPr>
        <w:pict w14:anchorId="4202860C">
          <v:line id="Line 18" o:spid="_x0000_s1120" style="position:absolute;left:0;text-align:left;flip:y;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pt,71pt" to="522pt,19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" o:allowincell="f" strokecolor="#33c" strokeweight="4.5pt"/>
        </w:pict>
      </w:r>
      <w:r w:rsidR="0045623B">
        <w:rPr>
          <w:noProof/>
          <w:lang w:val="en-US" w:eastAsia="en-US"/>
        </w:rPr>
        <w:pict w14:anchorId="75DD5A31">
          <v:line id="Line 17" o:spid="_x0000_s1119" style="position:absolute;left:0;text-align:left;z-index:251610112;visibility:visible;mso-wrap-style:square;mso-width-percent:0;mso-height-percent:0;mso-wrap-distance-left:114297emu;mso-wrap-distance-top:0;mso-wrap-distance-right:114297emu;mso-wrap-distance-bottom:0;mso-position-horizontal:absolute;mso-position-horizontal-relative:text;mso-position-vertical:absolute;mso-position-vertical-relative:text;mso-width-percent:0;mso-height-percent:0;mso-width-relative:page;mso-height-relative:page" from="240pt,305pt" to="240pt,3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" o:allowincell="f" strokecolor="#33c" strokeweight="4.5pt"/>
        </w:pict>
      </w:r>
      <w:r w:rsidR="0045623B">
        <w:rPr>
          <w:noProof/>
          <w:lang w:val="en-US" w:eastAsia="en-US"/>
        </w:rPr>
        <w:pict w14:anchorId="47D9EFDA">
          <v:line id="Line 16" o:spid="_x0000_s1118" style="position:absolute;left:0;text-align:left;flip:y;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197pt" to="474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" o:allowincell="f" strokecolor="#33c" strokeweight="4.5pt"/>
        </w:pict>
      </w:r>
      <w:r w:rsidR="0045623B">
        <w:rPr>
          <w:noProof/>
          <w:lang w:val="en-US" w:eastAsia="en-US"/>
        </w:rPr>
        <w:pict w14:anchorId="0ED36753">
          <v:shape id="Freeform 13" o:spid="_x0000_s1117" style="position:absolute;left:0;text-align:left;margin-left:486.75pt;margin-top:206.15pt;width:11.9pt;height:9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7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" o:allowincell="f" path="m94,0l0,62,18,71,91,13,94,0e" stroked="f" strokeweight="1pt">
            <v:stroke endcap="round"/>
            <v:path arrowok="t" o:connecttype="custom" o:connectlocs="149539,0;0,98425;28635,112713;144767,20638;149539,0" o:connectangles="0,0,0,0,0"/>
          </v:shape>
        </w:pict>
      </w:r>
    </w:p>
    <w:p w14:paraId="1D41436E" w14:textId="77777777" w:rsidR="003C3B7C" w:rsidRPr="00F913D8" w:rsidRDefault="003C3B7C" w:rsidP="006169BE">
      <w:pPr>
        <w:jc w:val="both"/>
        <w:rPr>
          <w:sz w:val="23"/>
          <w:szCs w:val="23"/>
        </w:rPr>
      </w:pPr>
    </w:p>
    <w:p w14:paraId="6BC49C2A" w14:textId="77777777" w:rsidR="003C3B7C" w:rsidRDefault="003C3B7C" w:rsidP="006169BE">
      <w:pPr>
        <w:jc w:val="both"/>
        <w:rPr>
          <w:sz w:val="23"/>
          <w:szCs w:val="23"/>
        </w:rPr>
      </w:pPr>
    </w:p>
    <w:p w14:paraId="70A7E2DA" w14:textId="77777777" w:rsidR="003C3B7C" w:rsidRDefault="003C3B7C" w:rsidP="006169BE">
      <w:pPr>
        <w:jc w:val="both"/>
        <w:rPr>
          <w:sz w:val="23"/>
          <w:szCs w:val="23"/>
        </w:rPr>
      </w:pPr>
    </w:p>
    <w:p w14:paraId="73B6BF1A" w14:textId="77777777" w:rsidR="003C3B7C" w:rsidRDefault="003C3B7C" w:rsidP="006169BE">
      <w:pPr>
        <w:jc w:val="both"/>
        <w:rPr>
          <w:sz w:val="23"/>
          <w:szCs w:val="23"/>
        </w:rPr>
      </w:pPr>
    </w:p>
    <w:p w14:paraId="44CE36AA" w14:textId="77777777" w:rsidR="003C3B7C" w:rsidRDefault="003C3B7C" w:rsidP="006169BE">
      <w:pPr>
        <w:jc w:val="both"/>
        <w:rPr>
          <w:sz w:val="23"/>
          <w:szCs w:val="23"/>
        </w:rPr>
      </w:pPr>
    </w:p>
    <w:p w14:paraId="3613F917" w14:textId="77777777" w:rsidR="003C3B7C" w:rsidRDefault="003C3B7C" w:rsidP="006169BE">
      <w:pPr>
        <w:jc w:val="both"/>
        <w:rPr>
          <w:sz w:val="23"/>
          <w:szCs w:val="23"/>
        </w:rPr>
      </w:pPr>
    </w:p>
    <w:p w14:paraId="3747BF52" w14:textId="77777777" w:rsidR="003C3B7C" w:rsidRDefault="003C3B7C" w:rsidP="006169BE">
      <w:pPr>
        <w:jc w:val="both"/>
        <w:rPr>
          <w:sz w:val="23"/>
          <w:szCs w:val="23"/>
        </w:rPr>
      </w:pPr>
    </w:p>
    <w:p w14:paraId="56839011" w14:textId="77777777" w:rsidR="003C3B7C" w:rsidRDefault="003C3B7C" w:rsidP="006169BE">
      <w:pPr>
        <w:jc w:val="both"/>
        <w:rPr>
          <w:sz w:val="23"/>
          <w:szCs w:val="23"/>
        </w:rPr>
      </w:pPr>
    </w:p>
    <w:p w14:paraId="103ACFDE" w14:textId="77777777" w:rsidR="003C3B7C" w:rsidRDefault="003C3B7C" w:rsidP="006169BE">
      <w:pPr>
        <w:jc w:val="both"/>
        <w:rPr>
          <w:sz w:val="23"/>
          <w:szCs w:val="23"/>
        </w:rPr>
      </w:pPr>
    </w:p>
    <w:p w14:paraId="3B453C82" w14:textId="77777777" w:rsidR="003C3B7C" w:rsidRDefault="003C3B7C" w:rsidP="006169BE">
      <w:pPr>
        <w:jc w:val="both"/>
        <w:rPr>
          <w:sz w:val="23"/>
          <w:szCs w:val="23"/>
        </w:rPr>
      </w:pPr>
    </w:p>
    <w:p w14:paraId="6A2F1E4A" w14:textId="77777777" w:rsidR="003C3B7C" w:rsidRDefault="003C3B7C" w:rsidP="006169BE">
      <w:pPr>
        <w:jc w:val="both"/>
        <w:rPr>
          <w:sz w:val="23"/>
          <w:szCs w:val="23"/>
        </w:rPr>
      </w:pPr>
    </w:p>
    <w:p w14:paraId="2CA9FFA2" w14:textId="77777777" w:rsidR="003C3B7C" w:rsidRDefault="003C3B7C" w:rsidP="006169BE">
      <w:pPr>
        <w:jc w:val="both"/>
        <w:rPr>
          <w:sz w:val="23"/>
          <w:szCs w:val="23"/>
        </w:rPr>
      </w:pPr>
    </w:p>
    <w:p w14:paraId="10C0C245" w14:textId="77777777" w:rsidR="003C3B7C" w:rsidRDefault="003C3B7C" w:rsidP="006169BE">
      <w:pPr>
        <w:jc w:val="both"/>
        <w:rPr>
          <w:sz w:val="23"/>
          <w:szCs w:val="23"/>
        </w:rPr>
      </w:pPr>
    </w:p>
    <w:p w14:paraId="4DE9916E" w14:textId="77777777" w:rsidR="003C3B7C" w:rsidRDefault="003C3B7C" w:rsidP="006169BE">
      <w:pPr>
        <w:jc w:val="both"/>
        <w:rPr>
          <w:sz w:val="23"/>
          <w:szCs w:val="23"/>
        </w:rPr>
      </w:pPr>
    </w:p>
    <w:p w14:paraId="147D03ED" w14:textId="77777777" w:rsidR="003C3B7C" w:rsidRDefault="003C3B7C" w:rsidP="006169BE">
      <w:pPr>
        <w:jc w:val="both"/>
        <w:rPr>
          <w:sz w:val="23"/>
          <w:szCs w:val="23"/>
        </w:rPr>
      </w:pPr>
    </w:p>
    <w:p w14:paraId="1B0C6235" w14:textId="77777777" w:rsidR="003C3B7C" w:rsidRDefault="003C3B7C" w:rsidP="006169BE">
      <w:pPr>
        <w:jc w:val="both"/>
        <w:rPr>
          <w:sz w:val="23"/>
          <w:szCs w:val="23"/>
        </w:rPr>
      </w:pPr>
    </w:p>
    <w:p w14:paraId="45204D31" w14:textId="77777777" w:rsidR="003C3B7C" w:rsidRDefault="003C3B7C" w:rsidP="006169BE">
      <w:pPr>
        <w:jc w:val="both"/>
        <w:rPr>
          <w:sz w:val="23"/>
          <w:szCs w:val="23"/>
        </w:rPr>
      </w:pPr>
    </w:p>
    <w:p w14:paraId="033E24A6" w14:textId="77777777" w:rsidR="003C3B7C" w:rsidRDefault="003C3B7C" w:rsidP="006169BE">
      <w:pPr>
        <w:jc w:val="both"/>
        <w:rPr>
          <w:sz w:val="23"/>
          <w:szCs w:val="23"/>
        </w:rPr>
      </w:pPr>
    </w:p>
    <w:p w14:paraId="0210B19A" w14:textId="77777777" w:rsidR="003C3B7C" w:rsidRDefault="003C3B7C" w:rsidP="006169BE">
      <w:pPr>
        <w:jc w:val="both"/>
        <w:rPr>
          <w:sz w:val="23"/>
          <w:szCs w:val="23"/>
        </w:rPr>
      </w:pPr>
    </w:p>
    <w:p w14:paraId="557A0463" w14:textId="77777777" w:rsidR="003C3B7C" w:rsidRDefault="003C3B7C" w:rsidP="006169BE">
      <w:pPr>
        <w:jc w:val="both"/>
        <w:rPr>
          <w:sz w:val="23"/>
          <w:szCs w:val="23"/>
        </w:rPr>
      </w:pPr>
    </w:p>
    <w:p w14:paraId="45073795" w14:textId="77777777" w:rsidR="003C3B7C" w:rsidRDefault="003C3B7C" w:rsidP="006169BE">
      <w:pPr>
        <w:jc w:val="both"/>
        <w:rPr>
          <w:sz w:val="23"/>
          <w:szCs w:val="23"/>
        </w:rPr>
      </w:pPr>
    </w:p>
    <w:p w14:paraId="40EC175C" w14:textId="77777777" w:rsidR="003C3B7C" w:rsidRDefault="003C3B7C" w:rsidP="006169BE">
      <w:pPr>
        <w:jc w:val="both"/>
        <w:rPr>
          <w:sz w:val="23"/>
          <w:szCs w:val="23"/>
        </w:rPr>
      </w:pPr>
    </w:p>
    <w:p w14:paraId="3C490228" w14:textId="77777777" w:rsidR="003C3B7C" w:rsidRDefault="003C3B7C" w:rsidP="006169BE">
      <w:pPr>
        <w:jc w:val="both"/>
        <w:rPr>
          <w:sz w:val="23"/>
          <w:szCs w:val="23"/>
        </w:rPr>
      </w:pPr>
    </w:p>
    <w:p w14:paraId="57E49B49" w14:textId="77777777" w:rsidR="003C3B7C" w:rsidRDefault="003C3B7C" w:rsidP="006169BE">
      <w:pPr>
        <w:jc w:val="both"/>
        <w:rPr>
          <w:sz w:val="23"/>
          <w:szCs w:val="23"/>
        </w:rPr>
      </w:pPr>
    </w:p>
    <w:p w14:paraId="782628CA" w14:textId="77777777" w:rsidR="003C3B7C" w:rsidRDefault="003C3B7C" w:rsidP="006169BE">
      <w:pPr>
        <w:jc w:val="both"/>
        <w:rPr>
          <w:sz w:val="23"/>
          <w:szCs w:val="23"/>
        </w:rPr>
      </w:pPr>
    </w:p>
    <w:p w14:paraId="6AF7D573" w14:textId="77777777" w:rsidR="003C3B7C" w:rsidRDefault="003C3B7C" w:rsidP="006169BE">
      <w:pPr>
        <w:jc w:val="both"/>
        <w:rPr>
          <w:sz w:val="23"/>
          <w:szCs w:val="23"/>
        </w:rPr>
      </w:pPr>
    </w:p>
    <w:p w14:paraId="40C49796" w14:textId="77777777" w:rsidR="003C3B7C" w:rsidRDefault="003C3B7C" w:rsidP="006169BE">
      <w:pPr>
        <w:jc w:val="both"/>
        <w:rPr>
          <w:sz w:val="23"/>
          <w:szCs w:val="23"/>
        </w:rPr>
      </w:pPr>
    </w:p>
    <w:p w14:paraId="50F8243E" w14:textId="77777777" w:rsidR="003C3B7C" w:rsidRDefault="003C3B7C" w:rsidP="006169BE">
      <w:pPr>
        <w:jc w:val="both"/>
        <w:rPr>
          <w:sz w:val="23"/>
          <w:szCs w:val="23"/>
        </w:rPr>
      </w:pPr>
    </w:p>
    <w:p w14:paraId="5A9334B1" w14:textId="77777777" w:rsidR="003C3B7C" w:rsidRDefault="003C3B7C" w:rsidP="006169BE">
      <w:pPr>
        <w:jc w:val="both"/>
        <w:rPr>
          <w:sz w:val="23"/>
          <w:szCs w:val="23"/>
        </w:rPr>
      </w:pPr>
    </w:p>
    <w:p w14:paraId="5C593FCB" w14:textId="77777777" w:rsidR="003C3B7C" w:rsidRDefault="003C3B7C" w:rsidP="006169BE">
      <w:pPr>
        <w:jc w:val="both"/>
        <w:rPr>
          <w:sz w:val="23"/>
          <w:szCs w:val="23"/>
        </w:rPr>
      </w:pPr>
    </w:p>
    <w:p w14:paraId="66F13240" w14:textId="77777777" w:rsidR="003C3B7C" w:rsidRPr="00F17A82" w:rsidRDefault="003C3B7C" w:rsidP="00C04AFD">
      <w:pPr>
        <w:pStyle w:val="Figure"/>
        <w:rPr>
          <w:snapToGrid w:val="0"/>
        </w:rPr>
      </w:pPr>
      <w:bookmarkStart w:id="97" w:name="_Ref212097022"/>
      <w:bookmarkStart w:id="98" w:name="_Toc228420205"/>
      <w:r w:rsidRPr="00F17A82">
        <w:rPr>
          <w:snapToGrid w:val="0"/>
        </w:rPr>
        <w:t xml:space="preserve">LOS AREAS  </w:t>
      </w:r>
      <w:proofErr w:type="gramStart"/>
      <w:r w:rsidRPr="00F17A82">
        <w:rPr>
          <w:snapToGrid w:val="0"/>
        </w:rPr>
        <w:t>-  MARITIMES</w:t>
      </w:r>
      <w:bookmarkEnd w:id="97"/>
      <w:bookmarkEnd w:id="98"/>
      <w:proofErr w:type="gramEnd"/>
    </w:p>
    <w:p w14:paraId="4E21A37B" w14:textId="77777777" w:rsidR="003C3B7C" w:rsidRDefault="003C3B7C" w:rsidP="006169BE">
      <w:pPr>
        <w:jc w:val="both"/>
        <w:rPr>
          <w:sz w:val="23"/>
          <w:szCs w:val="23"/>
        </w:rPr>
      </w:pPr>
    </w:p>
    <w:p w14:paraId="7B89848A" w14:textId="77777777" w:rsidR="003C3B7C" w:rsidRPr="00F913D8" w:rsidRDefault="003C3B7C" w:rsidP="006169BE">
      <w:pPr>
        <w:jc w:val="both"/>
        <w:rPr>
          <w:sz w:val="23"/>
          <w:szCs w:val="23"/>
        </w:rPr>
        <w:sectPr w:rsidR="003C3B7C" w:rsidRPr="00F913D8" w:rsidSect="00EE34DE">
          <w:headerReference w:type="default" r:id="rId17"/>
          <w:footerReference w:type="default" r:id="rId18"/>
          <w:pgSz w:w="16839" w:h="11907" w:orient="landscape" w:code="9"/>
          <w:pgMar w:top="1134" w:right="1134" w:bottom="1134" w:left="1134" w:header="648" w:footer="648" w:gutter="0"/>
          <w:cols w:space="708"/>
          <w:noEndnote/>
          <w:docGrid w:linePitch="299"/>
        </w:sectPr>
      </w:pPr>
    </w:p>
    <w:p w14:paraId="65AEA0AF" w14:textId="77777777" w:rsidR="003C3B7C" w:rsidRPr="00F913D8" w:rsidRDefault="003C3B7C" w:rsidP="00397D5B">
      <w:pPr>
        <w:pStyle w:val="BodyText"/>
      </w:pPr>
      <w:r w:rsidRPr="00F913D8">
        <w:lastRenderedPageBreak/>
        <w:t xml:space="preserve">While the 25-year accident history does not indicate any residual risk that should have been addressed by aids to navigation program, 25 years is still not a long period of time to observe some types of rare but potentially serious accidents </w:t>
      </w:r>
      <w:r w:rsidRPr="00F913D8">
        <w:rPr>
          <w:snapToGrid w:val="0"/>
        </w:rPr>
        <w:t>–</w:t>
      </w:r>
      <w:r w:rsidRPr="00F913D8">
        <w:t xml:space="preserve"> for example, a grounding involving a tanker with associated cargo loss.  Thus, we reviewed the annual traffic statistics for LOS Area 3 (see </w:t>
      </w:r>
      <w:r w:rsidR="009F4EFB">
        <w:fldChar w:fldCharType="begin"/>
      </w:r>
      <w:r>
        <w:instrText xml:space="preserve"> REF _Ref212087015 \r \h </w:instrText>
      </w:r>
      <w:r w:rsidR="009F4EFB">
        <w:fldChar w:fldCharType="separate"/>
      </w:r>
      <w:r w:rsidR="008E4FC1">
        <w:t>Table 4</w:t>
      </w:r>
      <w:r w:rsidR="009F4EFB">
        <w:fldChar w:fldCharType="end"/>
      </w:r>
      <w:r w:rsidRPr="00F913D8">
        <w:t>).</w:t>
      </w:r>
    </w:p>
    <w:p w14:paraId="775751D5" w14:textId="77777777" w:rsidR="003C3B7C" w:rsidRPr="00C9726A" w:rsidRDefault="003C3B7C" w:rsidP="000F6AD1">
      <w:pPr>
        <w:pStyle w:val="Table"/>
        <w:tabs>
          <w:tab w:val="num" w:pos="1440"/>
        </w:tabs>
        <w:ind w:left="720" w:hanging="720"/>
        <w:rPr>
          <w:szCs w:val="22"/>
        </w:rPr>
      </w:pPr>
      <w:bookmarkStart w:id="99" w:name="_Ref212087015"/>
      <w:bookmarkStart w:id="100" w:name="_Toc228362912"/>
      <w:r w:rsidRPr="00F913D8">
        <w:t>Estimated Annual Traffi</w:t>
      </w:r>
      <w:r w:rsidRPr="00C9726A">
        <w:rPr>
          <w:szCs w:val="22"/>
        </w:rPr>
        <w:t>c for Fu</w:t>
      </w:r>
      <w:r>
        <w:rPr>
          <w:szCs w:val="22"/>
        </w:rPr>
        <w:t>ndy LOS Area 3</w:t>
      </w:r>
      <w:r w:rsidRPr="00C9726A">
        <w:rPr>
          <w:szCs w:val="22"/>
        </w:rPr>
        <w:t>*</w:t>
      </w:r>
      <w:bookmarkEnd w:id="99"/>
      <w:bookmarkEnd w:id="100"/>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655"/>
        <w:gridCol w:w="2835"/>
      </w:tblGrid>
      <w:tr w:rsidR="003C3B7C" w:rsidRPr="00C9726A" w14:paraId="398D5DEC" w14:textId="77777777" w:rsidTr="00C9726A">
        <w:trPr>
          <w:trHeight w:val="496"/>
          <w:jc w:val="center"/>
        </w:trPr>
        <w:tc>
          <w:tcPr>
            <w:tcW w:w="2840" w:type="dxa"/>
            <w:tcBorders>
              <w:bottom w:val="single" w:sz="12" w:space="0" w:color="auto"/>
            </w:tcBorders>
            <w:vAlign w:val="center"/>
          </w:tcPr>
          <w:p w14:paraId="6BEB46AC" w14:textId="77777777" w:rsidR="003C3B7C" w:rsidRPr="00C9726A" w:rsidRDefault="003C3B7C" w:rsidP="00B40CDE">
            <w:pPr>
              <w:jc w:val="center"/>
              <w:rPr>
                <w:b/>
              </w:rPr>
            </w:pPr>
            <w:r w:rsidRPr="00C9726A">
              <w:rPr>
                <w:b/>
              </w:rPr>
              <w:t>Vessel Type</w:t>
            </w:r>
          </w:p>
        </w:tc>
        <w:tc>
          <w:tcPr>
            <w:tcW w:w="2655" w:type="dxa"/>
            <w:tcBorders>
              <w:bottom w:val="single" w:sz="12" w:space="0" w:color="auto"/>
            </w:tcBorders>
            <w:vAlign w:val="center"/>
          </w:tcPr>
          <w:p w14:paraId="3C031CB6" w14:textId="77777777" w:rsidR="003C3B7C" w:rsidRPr="00C9726A" w:rsidRDefault="003C3B7C" w:rsidP="00B40CDE">
            <w:pPr>
              <w:jc w:val="center"/>
              <w:rPr>
                <w:b/>
              </w:rPr>
            </w:pPr>
            <w:r w:rsidRPr="00C9726A">
              <w:rPr>
                <w:b/>
              </w:rPr>
              <w:t>Saint John Harbour</w:t>
            </w:r>
          </w:p>
        </w:tc>
        <w:tc>
          <w:tcPr>
            <w:tcW w:w="2835" w:type="dxa"/>
            <w:tcBorders>
              <w:bottom w:val="single" w:sz="12" w:space="0" w:color="auto"/>
            </w:tcBorders>
            <w:vAlign w:val="center"/>
          </w:tcPr>
          <w:p w14:paraId="5E713F11" w14:textId="77777777" w:rsidR="003C3B7C" w:rsidRPr="00C9726A" w:rsidRDefault="003C3B7C" w:rsidP="00B40CDE">
            <w:pPr>
              <w:jc w:val="center"/>
              <w:rPr>
                <w:b/>
              </w:rPr>
            </w:pPr>
            <w:r w:rsidRPr="00C9726A">
              <w:rPr>
                <w:b/>
              </w:rPr>
              <w:t>Upper Bay of Fundy</w:t>
            </w:r>
          </w:p>
        </w:tc>
      </w:tr>
      <w:tr w:rsidR="003C3B7C" w:rsidRPr="00F913D8" w14:paraId="30D83EEA" w14:textId="77777777" w:rsidTr="00C9726A">
        <w:trPr>
          <w:jc w:val="center"/>
        </w:trPr>
        <w:tc>
          <w:tcPr>
            <w:tcW w:w="2840" w:type="dxa"/>
            <w:tcBorders>
              <w:top w:val="single" w:sz="12" w:space="0" w:color="auto"/>
            </w:tcBorders>
          </w:tcPr>
          <w:p w14:paraId="7F58EC0A" w14:textId="77777777" w:rsidR="003C3B7C" w:rsidRPr="00F913D8" w:rsidRDefault="003C3B7C" w:rsidP="00B40CDE">
            <w:pPr>
              <w:jc w:val="both"/>
              <w:rPr>
                <w:sz w:val="23"/>
                <w:szCs w:val="23"/>
              </w:rPr>
            </w:pPr>
            <w:r w:rsidRPr="00F913D8">
              <w:rPr>
                <w:sz w:val="23"/>
                <w:szCs w:val="23"/>
              </w:rPr>
              <w:t>Barge &amp; Cargo Vessels</w:t>
            </w:r>
          </w:p>
        </w:tc>
        <w:tc>
          <w:tcPr>
            <w:tcW w:w="2655" w:type="dxa"/>
            <w:tcBorders>
              <w:top w:val="single" w:sz="12" w:space="0" w:color="auto"/>
            </w:tcBorders>
            <w:vAlign w:val="center"/>
          </w:tcPr>
          <w:p w14:paraId="11643C83" w14:textId="77777777" w:rsidR="003C3B7C" w:rsidRPr="00BC67AE" w:rsidRDefault="003C3B7C" w:rsidP="00707ED8">
            <w:pPr>
              <w:pStyle w:val="BodyText"/>
              <w:jc w:val="center"/>
            </w:pPr>
            <w:r w:rsidRPr="00BC67AE">
              <w:t>1800</w:t>
            </w:r>
          </w:p>
        </w:tc>
        <w:tc>
          <w:tcPr>
            <w:tcW w:w="2835" w:type="dxa"/>
            <w:tcBorders>
              <w:top w:val="single" w:sz="12" w:space="0" w:color="auto"/>
            </w:tcBorders>
            <w:vAlign w:val="center"/>
          </w:tcPr>
          <w:p w14:paraId="4D723140" w14:textId="77777777" w:rsidR="003C3B7C" w:rsidRPr="00BC67AE" w:rsidRDefault="003C3B7C" w:rsidP="00707ED8">
            <w:pPr>
              <w:pStyle w:val="BodyText"/>
              <w:jc w:val="center"/>
            </w:pPr>
            <w:r w:rsidRPr="00BC67AE">
              <w:t>200</w:t>
            </w:r>
          </w:p>
        </w:tc>
      </w:tr>
      <w:tr w:rsidR="003C3B7C" w:rsidRPr="00F913D8" w14:paraId="41238189" w14:textId="77777777" w:rsidTr="00C9726A">
        <w:trPr>
          <w:jc w:val="center"/>
        </w:trPr>
        <w:tc>
          <w:tcPr>
            <w:tcW w:w="2840" w:type="dxa"/>
          </w:tcPr>
          <w:p w14:paraId="72F2689A" w14:textId="77777777" w:rsidR="003C3B7C" w:rsidRPr="00F913D8" w:rsidRDefault="003C3B7C" w:rsidP="00B40CDE">
            <w:pPr>
              <w:jc w:val="both"/>
              <w:rPr>
                <w:sz w:val="23"/>
                <w:szCs w:val="23"/>
              </w:rPr>
            </w:pPr>
            <w:r w:rsidRPr="00F913D8">
              <w:rPr>
                <w:sz w:val="23"/>
                <w:szCs w:val="23"/>
              </w:rPr>
              <w:t>Cruise Vessels</w:t>
            </w:r>
          </w:p>
        </w:tc>
        <w:tc>
          <w:tcPr>
            <w:tcW w:w="2655" w:type="dxa"/>
            <w:vAlign w:val="center"/>
          </w:tcPr>
          <w:p w14:paraId="58A3D4BB" w14:textId="77777777" w:rsidR="003C3B7C" w:rsidRPr="00BC67AE" w:rsidRDefault="003C3B7C" w:rsidP="00707ED8">
            <w:pPr>
              <w:pStyle w:val="BodyText"/>
              <w:jc w:val="center"/>
            </w:pPr>
            <w:r w:rsidRPr="00BC67AE">
              <w:t>10</w:t>
            </w:r>
          </w:p>
        </w:tc>
        <w:tc>
          <w:tcPr>
            <w:tcW w:w="2835" w:type="dxa"/>
            <w:vAlign w:val="center"/>
          </w:tcPr>
          <w:p w14:paraId="2024DC48" w14:textId="77777777" w:rsidR="003C3B7C" w:rsidRPr="00BC67AE" w:rsidRDefault="003C3B7C" w:rsidP="00707ED8">
            <w:pPr>
              <w:pStyle w:val="BodyText"/>
              <w:jc w:val="center"/>
            </w:pPr>
            <w:r w:rsidRPr="00BC67AE">
              <w:t>0</w:t>
            </w:r>
          </w:p>
        </w:tc>
      </w:tr>
      <w:tr w:rsidR="003C3B7C" w:rsidRPr="00F913D8" w14:paraId="056A18AC" w14:textId="77777777" w:rsidTr="00C9726A">
        <w:trPr>
          <w:jc w:val="center"/>
        </w:trPr>
        <w:tc>
          <w:tcPr>
            <w:tcW w:w="2840" w:type="dxa"/>
          </w:tcPr>
          <w:p w14:paraId="0A2D3446" w14:textId="77777777" w:rsidR="003C3B7C" w:rsidRPr="00F913D8" w:rsidRDefault="003C3B7C" w:rsidP="00B40CDE">
            <w:pPr>
              <w:jc w:val="both"/>
              <w:rPr>
                <w:sz w:val="23"/>
                <w:szCs w:val="23"/>
              </w:rPr>
            </w:pPr>
            <w:r w:rsidRPr="00F913D8">
              <w:rPr>
                <w:sz w:val="23"/>
                <w:szCs w:val="23"/>
              </w:rPr>
              <w:t>Ferries</w:t>
            </w:r>
          </w:p>
        </w:tc>
        <w:tc>
          <w:tcPr>
            <w:tcW w:w="2655" w:type="dxa"/>
            <w:vAlign w:val="center"/>
          </w:tcPr>
          <w:p w14:paraId="033B0A32" w14:textId="77777777" w:rsidR="003C3B7C" w:rsidRPr="00BC67AE" w:rsidRDefault="003C3B7C" w:rsidP="00707ED8">
            <w:pPr>
              <w:pStyle w:val="BodyText"/>
              <w:jc w:val="center"/>
            </w:pPr>
            <w:r w:rsidRPr="00BC67AE">
              <w:t>1500</w:t>
            </w:r>
          </w:p>
        </w:tc>
        <w:tc>
          <w:tcPr>
            <w:tcW w:w="2835" w:type="dxa"/>
            <w:vAlign w:val="center"/>
          </w:tcPr>
          <w:p w14:paraId="0B02CC73" w14:textId="77777777" w:rsidR="003C3B7C" w:rsidRPr="00BC67AE" w:rsidRDefault="003C3B7C" w:rsidP="00707ED8">
            <w:pPr>
              <w:pStyle w:val="BodyText"/>
              <w:jc w:val="center"/>
            </w:pPr>
            <w:r w:rsidRPr="00BC67AE">
              <w:t>0</w:t>
            </w:r>
          </w:p>
        </w:tc>
      </w:tr>
      <w:tr w:rsidR="003C3B7C" w:rsidRPr="00F913D8" w14:paraId="1DA03D06" w14:textId="77777777" w:rsidTr="00C9726A">
        <w:trPr>
          <w:jc w:val="center"/>
        </w:trPr>
        <w:tc>
          <w:tcPr>
            <w:tcW w:w="2840" w:type="dxa"/>
          </w:tcPr>
          <w:p w14:paraId="52412E21" w14:textId="77777777" w:rsidR="003C3B7C" w:rsidRPr="00F913D8" w:rsidRDefault="003C3B7C" w:rsidP="00B40CDE">
            <w:pPr>
              <w:jc w:val="both"/>
              <w:rPr>
                <w:sz w:val="23"/>
                <w:szCs w:val="23"/>
              </w:rPr>
            </w:pPr>
            <w:r w:rsidRPr="00F913D8">
              <w:rPr>
                <w:sz w:val="23"/>
                <w:szCs w:val="23"/>
              </w:rPr>
              <w:t>Recreational Vessels</w:t>
            </w:r>
          </w:p>
        </w:tc>
        <w:tc>
          <w:tcPr>
            <w:tcW w:w="2655" w:type="dxa"/>
            <w:vAlign w:val="center"/>
          </w:tcPr>
          <w:p w14:paraId="299386A7" w14:textId="77777777" w:rsidR="003C3B7C" w:rsidRPr="00BC67AE" w:rsidRDefault="003C3B7C" w:rsidP="00707ED8">
            <w:pPr>
              <w:pStyle w:val="BodyText"/>
              <w:jc w:val="center"/>
            </w:pPr>
            <w:proofErr w:type="gramStart"/>
            <w:r w:rsidRPr="00BC67AE">
              <w:t>low</w:t>
            </w:r>
            <w:proofErr w:type="gramEnd"/>
          </w:p>
        </w:tc>
        <w:tc>
          <w:tcPr>
            <w:tcW w:w="2835" w:type="dxa"/>
            <w:vAlign w:val="center"/>
          </w:tcPr>
          <w:p w14:paraId="1BA17F60" w14:textId="77777777" w:rsidR="003C3B7C" w:rsidRPr="00BC67AE" w:rsidRDefault="003C3B7C" w:rsidP="00707ED8">
            <w:pPr>
              <w:pStyle w:val="BodyText"/>
              <w:jc w:val="center"/>
            </w:pPr>
            <w:proofErr w:type="gramStart"/>
            <w:r w:rsidRPr="00BC67AE">
              <w:t>low</w:t>
            </w:r>
            <w:proofErr w:type="gramEnd"/>
          </w:p>
        </w:tc>
      </w:tr>
      <w:tr w:rsidR="003C3B7C" w:rsidRPr="00F913D8" w14:paraId="543F9041" w14:textId="77777777" w:rsidTr="00C9726A">
        <w:trPr>
          <w:jc w:val="center"/>
        </w:trPr>
        <w:tc>
          <w:tcPr>
            <w:tcW w:w="2840" w:type="dxa"/>
          </w:tcPr>
          <w:p w14:paraId="2751DD08" w14:textId="77777777" w:rsidR="003C3B7C" w:rsidRPr="00F913D8" w:rsidRDefault="003C3B7C" w:rsidP="00B40CDE">
            <w:pPr>
              <w:jc w:val="both"/>
              <w:rPr>
                <w:sz w:val="23"/>
                <w:szCs w:val="23"/>
              </w:rPr>
            </w:pPr>
            <w:r w:rsidRPr="00F913D8">
              <w:rPr>
                <w:sz w:val="23"/>
                <w:szCs w:val="23"/>
              </w:rPr>
              <w:t>Fishing Vessels</w:t>
            </w:r>
          </w:p>
        </w:tc>
        <w:tc>
          <w:tcPr>
            <w:tcW w:w="2655" w:type="dxa"/>
            <w:vAlign w:val="center"/>
          </w:tcPr>
          <w:p w14:paraId="0A994B2F" w14:textId="77777777" w:rsidR="003C3B7C" w:rsidRPr="00BC67AE" w:rsidRDefault="003C3B7C" w:rsidP="00707ED8">
            <w:pPr>
              <w:pStyle w:val="BodyText"/>
              <w:jc w:val="center"/>
            </w:pPr>
            <w:proofErr w:type="gramStart"/>
            <w:r w:rsidRPr="00BC67AE">
              <w:t>low</w:t>
            </w:r>
            <w:proofErr w:type="gramEnd"/>
          </w:p>
        </w:tc>
        <w:tc>
          <w:tcPr>
            <w:tcW w:w="2835" w:type="dxa"/>
            <w:vAlign w:val="center"/>
          </w:tcPr>
          <w:p w14:paraId="35E6044B" w14:textId="77777777" w:rsidR="003C3B7C" w:rsidRPr="00BC67AE" w:rsidRDefault="003C3B7C" w:rsidP="00707ED8">
            <w:pPr>
              <w:pStyle w:val="BodyText"/>
              <w:jc w:val="center"/>
            </w:pPr>
            <w:proofErr w:type="gramStart"/>
            <w:r w:rsidRPr="00BC67AE">
              <w:t>low</w:t>
            </w:r>
            <w:proofErr w:type="gramEnd"/>
          </w:p>
        </w:tc>
      </w:tr>
    </w:tbl>
    <w:p w14:paraId="258DF3BE" w14:textId="77777777" w:rsidR="003C3B7C" w:rsidRPr="002C0E50" w:rsidRDefault="003C3B7C" w:rsidP="006169BE">
      <w:pPr>
        <w:jc w:val="both"/>
      </w:pPr>
      <w:r w:rsidRPr="002C0E50">
        <w:t>*As derived from ORCA</w:t>
      </w:r>
    </w:p>
    <w:p w14:paraId="51CC899A" w14:textId="77777777" w:rsidR="003C3B7C" w:rsidRPr="00F913D8" w:rsidRDefault="003C3B7C" w:rsidP="006169BE">
      <w:pPr>
        <w:jc w:val="both"/>
        <w:rPr>
          <w:sz w:val="23"/>
          <w:szCs w:val="23"/>
        </w:rPr>
      </w:pPr>
    </w:p>
    <w:p w14:paraId="2EC7C106" w14:textId="77777777" w:rsidR="003C3B7C" w:rsidRPr="00F913D8" w:rsidRDefault="003C3B7C" w:rsidP="00397D5B">
      <w:pPr>
        <w:pStyle w:val="BodyText"/>
      </w:pPr>
      <w:r w:rsidRPr="00F913D8">
        <w:t>There are about 1800 barge, cargo, tanker, tug, research and other commercial vessel arrivals and departures each year at the port of Saint John (supertankers are included in this estimate).  There are an additional 1500 ferry arrivals and departures for this port.  The rest of LOS Area 3 records only about 200 transits per year related to commercial traffic.  Recreational activity is low in the LOS area and fishing activity is only moderate when compared to many other LOS areas in the country.</w:t>
      </w:r>
    </w:p>
    <w:p w14:paraId="4044C21F" w14:textId="5E61502D" w:rsidR="003C3B7C" w:rsidRPr="00F913D8" w:rsidRDefault="003C3B7C" w:rsidP="00397D5B">
      <w:pPr>
        <w:pStyle w:val="BodyText"/>
      </w:pPr>
      <w:r w:rsidRPr="00F913D8">
        <w:t xml:space="preserve">While no grounding during the last 25 years appears to have been caused by a </w:t>
      </w:r>
      <w:r w:rsidR="00A1616B">
        <w:t>‘</w:t>
      </w:r>
      <w:r w:rsidRPr="00F913D8">
        <w:t>down</w:t>
      </w:r>
      <w:r w:rsidR="00A1616B">
        <w:t>’</w:t>
      </w:r>
      <w:r w:rsidRPr="00F913D8">
        <w:t xml:space="preserve"> aid to navigation, the traffic statistics shown in </w:t>
      </w:r>
      <w:r w:rsidR="009F4EFB">
        <w:fldChar w:fldCharType="begin"/>
      </w:r>
      <w:r>
        <w:instrText xml:space="preserve"> REF _Ref212087015 \r \h </w:instrText>
      </w:r>
      <w:r w:rsidR="009F4EFB">
        <w:fldChar w:fldCharType="separate"/>
      </w:r>
      <w:r w:rsidR="008E4FC1">
        <w:t>Table 4</w:t>
      </w:r>
      <w:r w:rsidR="009F4EFB">
        <w:fldChar w:fldCharType="end"/>
      </w:r>
      <w:r w:rsidRPr="00F913D8">
        <w:t xml:space="preserve"> do not preclude the possibility of one occurring over the longer term.  Thus, we will continue with this review and look at the benefits and costs associated with some option or options that would address historical service levels in Fundy LOS Area 3.</w:t>
      </w:r>
    </w:p>
    <w:p w14:paraId="28D7E8EB" w14:textId="77777777" w:rsidR="003C3B7C" w:rsidRDefault="003C3B7C" w:rsidP="00EC01D0">
      <w:pPr>
        <w:pStyle w:val="AnnexHeading2"/>
      </w:pPr>
      <w:r w:rsidRPr="00F913D8">
        <w:t>Estimating Addressable Risk</w:t>
      </w:r>
    </w:p>
    <w:p w14:paraId="7E0F480C" w14:textId="2DFF650A" w:rsidR="003C3B7C" w:rsidRPr="00F913D8" w:rsidRDefault="003C3B7C" w:rsidP="00397D5B">
      <w:pPr>
        <w:pStyle w:val="BodyText"/>
      </w:pPr>
      <w:r w:rsidRPr="00F913D8">
        <w:t>Risk is defined as the probability of an unwanted event times its consequences.  Groundings are the most likely unwanted events that could be prevented by an aids to navigation program.  From our discussion above, it is most difficult to estimate the probable frequency of groundings by vessel type that would be caused by the current level of service if it continued into the future.  It is easier to estimate the expected consequences of grounding, given that it did occur, although even this task is problematic.  For example, Canadian Coast Guard studies undertaken in the past have estimated the mean impact of tanker grounding with loss of cargo at nearly $30 million Canadian dollars.</w:t>
      </w:r>
      <w:r w:rsidRPr="006724FD">
        <w:footnoteReference w:id="4"/>
      </w:r>
      <w:r w:rsidRPr="00F913D8">
        <w:t xml:space="preserve">  The Exxon Valdez was assessed damages amounting to nearly US$ 1 billion.  However, most fishing vessel groundings with no loss of life often exhibit damages in the hundreds or thousands Canadian dollars, at most.  Thus, we will not attempt to produce an estima</w:t>
      </w:r>
      <w:r>
        <w:t>te of the expected losses (i.e.</w:t>
      </w:r>
      <w:r w:rsidRPr="00F913D8">
        <w:t xml:space="preserve"> risk) that could be caused by the current level of aid outages, but proceed with estimating the cost of an option to improve service levels, and then use </w:t>
      </w:r>
      <w:r w:rsidR="00A1616B">
        <w:t>‘</w:t>
      </w:r>
      <w:r w:rsidRPr="00F913D8">
        <w:t>threshold</w:t>
      </w:r>
      <w:r w:rsidR="00A1616B">
        <w:t>’</w:t>
      </w:r>
      <w:r w:rsidRPr="00F913D8">
        <w:t xml:space="preserve"> analysis to draw conclusions about the possible risk-benefit of the proposed option.</w:t>
      </w:r>
    </w:p>
    <w:p w14:paraId="2B4BFBE8" w14:textId="77777777" w:rsidR="003C3B7C" w:rsidRDefault="003C3B7C">
      <w:pPr>
        <w:rPr>
          <w:b/>
        </w:rPr>
      </w:pPr>
      <w:r>
        <w:br w:type="page"/>
      </w:r>
    </w:p>
    <w:p w14:paraId="1D0BBD63" w14:textId="77777777" w:rsidR="003C3B7C" w:rsidRDefault="003C3B7C" w:rsidP="00EC01D0">
      <w:pPr>
        <w:pStyle w:val="AnnexHeading2"/>
      </w:pPr>
      <w:r w:rsidRPr="00F913D8">
        <w:lastRenderedPageBreak/>
        <w:t>Step 3 Specify Risk Control Options</w:t>
      </w:r>
    </w:p>
    <w:p w14:paraId="666D4B17" w14:textId="77777777" w:rsidR="003C3B7C" w:rsidRDefault="003C3B7C" w:rsidP="008F4522">
      <w:pPr>
        <w:pStyle w:val="AnnexHeading3"/>
      </w:pPr>
      <w:r w:rsidRPr="00F913D8">
        <w:t>Risk Control Options</w:t>
      </w:r>
    </w:p>
    <w:p w14:paraId="09E6A02E" w14:textId="5305667A" w:rsidR="003C3B7C" w:rsidRPr="00C9726A" w:rsidRDefault="003C3B7C" w:rsidP="00397D5B">
      <w:pPr>
        <w:pStyle w:val="BodyText"/>
      </w:pPr>
      <w:r w:rsidRPr="00C9726A">
        <w:t xml:space="preserve">There are a number of methods that one could use to improve the availability of aids to navigation in Fundy LOS Area 3.  For example, one could increase response time in order to reduce the mean number of </w:t>
      </w:r>
      <w:r w:rsidR="00A1616B">
        <w:t>‘</w:t>
      </w:r>
      <w:r w:rsidRPr="00C9726A">
        <w:t>down</w:t>
      </w:r>
      <w:r w:rsidR="00A1616B">
        <w:t>’</w:t>
      </w:r>
      <w:r w:rsidRPr="00C9726A">
        <w:t xml:space="preserve"> days by half.  Such a solution would likely require an additional </w:t>
      </w:r>
      <w:r w:rsidR="00A1616B">
        <w:t>‘</w:t>
      </w:r>
      <w:r w:rsidRPr="00C9726A">
        <w:t>1100</w:t>
      </w:r>
      <w:r w:rsidR="00A1616B">
        <w:t>’</w:t>
      </w:r>
      <w:r w:rsidRPr="00C9726A">
        <w:t xml:space="preserve"> series maintenance vessel, costing about $70 million, with attendant increases in personnel costs and other operating and maintenance expenditures.  Consequently, this option was not pursued further.</w:t>
      </w:r>
    </w:p>
    <w:p w14:paraId="6F9BAA9F" w14:textId="5137A91F" w:rsidR="003C3B7C" w:rsidRPr="00C9726A" w:rsidRDefault="003C3B7C" w:rsidP="00397D5B">
      <w:pPr>
        <w:pStyle w:val="BodyText"/>
      </w:pPr>
      <w:r w:rsidRPr="00C9726A">
        <w:t xml:space="preserve">Improved aid to navigation availability could also be achieved by a reduction in the number of </w:t>
      </w:r>
      <w:r w:rsidR="00A1616B">
        <w:t>‘</w:t>
      </w:r>
      <w:r w:rsidRPr="00C9726A">
        <w:t>down</w:t>
      </w:r>
      <w:r w:rsidR="00A1616B">
        <w:t>’</w:t>
      </w:r>
      <w:r w:rsidRPr="00C9726A">
        <w:t xml:space="preserve"> occurrences.  Most outages associated with floating aids to navigation are related to inadequate anchoring while most outages associated with fixed aids to navigation are related to equipment failures.  Thus, it is proposed to improve anchoring and increase equipment reliability.</w:t>
      </w:r>
    </w:p>
    <w:p w14:paraId="41ED9284" w14:textId="77777777" w:rsidR="003C3B7C" w:rsidRDefault="003C3B7C" w:rsidP="008F4522">
      <w:pPr>
        <w:pStyle w:val="AnnexHeading3"/>
      </w:pPr>
      <w:r w:rsidRPr="00F913D8">
        <w:t>Control Option Costs</w:t>
      </w:r>
    </w:p>
    <w:p w14:paraId="521ABC6D" w14:textId="4AE967DA" w:rsidR="003C3B7C" w:rsidRPr="009A2F72" w:rsidRDefault="003C3B7C" w:rsidP="00397D5B">
      <w:pPr>
        <w:pStyle w:val="BodyText"/>
      </w:pPr>
      <w:r w:rsidRPr="009A2F72">
        <w:t xml:space="preserve">Costs for improving anchoring and equipment reliability were first estimated for each aid to navigation type in the LOS Area (see </w:t>
      </w:r>
      <w:r w:rsidR="008972F8">
        <w:fldChar w:fldCharType="begin"/>
      </w:r>
      <w:r w:rsidR="008972F8">
        <w:instrText xml:space="preserve"> REF _Ref212087380 \r \h  \* MERGEFORMAT </w:instrText>
      </w:r>
      <w:r w:rsidR="008972F8">
        <w:fldChar w:fldCharType="separate"/>
      </w:r>
      <w:r w:rsidR="008E4FC1">
        <w:t>Table 5</w:t>
      </w:r>
      <w:r w:rsidR="008972F8">
        <w:fldChar w:fldCharType="end"/>
      </w:r>
      <w:r w:rsidRPr="009A2F72">
        <w:t xml:space="preserve">).  For example, three tonne anchors for large floating buoys would be replaced by five tonne anchors at a cost of $9,000 per replacement.  These unit improvement estimates were then applied to the number of aids to navigation in each type category to arrive at a one-time cost for this option (again see </w:t>
      </w:r>
      <w:r w:rsidR="008972F8">
        <w:fldChar w:fldCharType="begin"/>
      </w:r>
      <w:r w:rsidR="008972F8">
        <w:instrText xml:space="preserve"> REF _Ref212087380 \r \h  \* MERGEFORMAT </w:instrText>
      </w:r>
      <w:r w:rsidR="008972F8">
        <w:fldChar w:fldCharType="separate"/>
      </w:r>
      <w:r w:rsidR="008E4FC1">
        <w:t>Table 5</w:t>
      </w:r>
      <w:r w:rsidR="008972F8">
        <w:fldChar w:fldCharType="end"/>
      </w:r>
      <w:r w:rsidRPr="009A2F72">
        <w:t xml:space="preserve">).  Using this method, it is estimated that $1 million dollars would be required to bring aid to navigation reliability to targeted service levels (i.e., future </w:t>
      </w:r>
      <w:r w:rsidR="00A1616B">
        <w:t>‘</w:t>
      </w:r>
      <w:r w:rsidRPr="009A2F72">
        <w:t>down</w:t>
      </w:r>
      <w:r w:rsidR="00A1616B">
        <w:t>’</w:t>
      </w:r>
      <w:r w:rsidRPr="009A2F72">
        <w:t xml:space="preserve"> occurrences would likely be reduced by one-half).  It could be noted that operation and maintenance expenditures for LOS Area 3’s 127 aids to navigation are estimated at about $1.4 million per year (the total O&amp;M budget for the Maritimes Region’s 5,000+ aids to navigation is around $19 million).</w:t>
      </w:r>
    </w:p>
    <w:p w14:paraId="66BB7FB5" w14:textId="77777777" w:rsidR="003C3B7C" w:rsidRPr="00F913D8" w:rsidRDefault="003C3B7C" w:rsidP="00397D5B">
      <w:pPr>
        <w:pStyle w:val="Table"/>
      </w:pPr>
      <w:bookmarkStart w:id="101" w:name="_Ref212087380"/>
      <w:bookmarkStart w:id="102" w:name="_Toc228362913"/>
      <w:r w:rsidRPr="00F913D8">
        <w:t>Reliability Improvement Cost Estimates by Aid Type</w:t>
      </w:r>
      <w:bookmarkEnd w:id="101"/>
      <w:bookmarkEnd w:id="10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620"/>
        <w:gridCol w:w="1440"/>
        <w:gridCol w:w="1260"/>
      </w:tblGrid>
      <w:tr w:rsidR="003C3B7C" w:rsidRPr="009A2F72" w14:paraId="1C78615D" w14:textId="77777777" w:rsidTr="00707ED8">
        <w:trPr>
          <w:trHeight w:val="951"/>
          <w:jc w:val="center"/>
        </w:trPr>
        <w:tc>
          <w:tcPr>
            <w:tcW w:w="4068" w:type="dxa"/>
            <w:tcBorders>
              <w:bottom w:val="single" w:sz="12" w:space="0" w:color="auto"/>
            </w:tcBorders>
            <w:vAlign w:val="center"/>
          </w:tcPr>
          <w:p w14:paraId="421F21FD" w14:textId="77777777" w:rsidR="003C3B7C" w:rsidRPr="009A2F72" w:rsidRDefault="003C3B7C" w:rsidP="00397D5B">
            <w:pPr>
              <w:pStyle w:val="BodyText"/>
            </w:pPr>
            <w:r w:rsidRPr="009A2F72">
              <w:t>Category</w:t>
            </w:r>
          </w:p>
        </w:tc>
        <w:tc>
          <w:tcPr>
            <w:tcW w:w="1620" w:type="dxa"/>
            <w:tcBorders>
              <w:bottom w:val="single" w:sz="12" w:space="0" w:color="auto"/>
            </w:tcBorders>
            <w:vAlign w:val="center"/>
          </w:tcPr>
          <w:p w14:paraId="3F67BB94" w14:textId="77777777" w:rsidR="003C3B7C" w:rsidRPr="009A2F72" w:rsidRDefault="003C3B7C" w:rsidP="00397D5B">
            <w:pPr>
              <w:pStyle w:val="BodyText"/>
            </w:pPr>
            <w:r w:rsidRPr="009A2F72">
              <w:t>Capital Cost per Navaid ($)</w:t>
            </w:r>
          </w:p>
        </w:tc>
        <w:tc>
          <w:tcPr>
            <w:tcW w:w="1440" w:type="dxa"/>
            <w:tcBorders>
              <w:bottom w:val="single" w:sz="12" w:space="0" w:color="auto"/>
            </w:tcBorders>
            <w:vAlign w:val="center"/>
          </w:tcPr>
          <w:p w14:paraId="09940059" w14:textId="77777777" w:rsidR="003C3B7C" w:rsidRPr="009A2F72" w:rsidRDefault="003C3B7C" w:rsidP="00397D5B">
            <w:pPr>
              <w:pStyle w:val="BodyText"/>
            </w:pPr>
            <w:r w:rsidRPr="009A2F72">
              <w:t>Number of Navaids</w:t>
            </w:r>
          </w:p>
        </w:tc>
        <w:tc>
          <w:tcPr>
            <w:tcW w:w="1260" w:type="dxa"/>
            <w:tcBorders>
              <w:bottom w:val="single" w:sz="12" w:space="0" w:color="auto"/>
            </w:tcBorders>
            <w:vAlign w:val="center"/>
          </w:tcPr>
          <w:p w14:paraId="0DDE192C" w14:textId="77777777" w:rsidR="003C3B7C" w:rsidRPr="009A2F72" w:rsidRDefault="003C3B7C" w:rsidP="00397D5B">
            <w:pPr>
              <w:pStyle w:val="BodyText"/>
            </w:pPr>
            <w:r w:rsidRPr="009A2F72">
              <w:t>Total Cost ($)</w:t>
            </w:r>
          </w:p>
        </w:tc>
      </w:tr>
      <w:tr w:rsidR="003C3B7C" w:rsidRPr="00F913D8" w14:paraId="0AA318A1" w14:textId="77777777" w:rsidTr="00707ED8">
        <w:trPr>
          <w:jc w:val="center"/>
        </w:trPr>
        <w:tc>
          <w:tcPr>
            <w:tcW w:w="4068" w:type="dxa"/>
            <w:tcBorders>
              <w:top w:val="single" w:sz="12" w:space="0" w:color="auto"/>
            </w:tcBorders>
          </w:tcPr>
          <w:p w14:paraId="513BDEFD" w14:textId="77777777" w:rsidR="003C3B7C" w:rsidRPr="00F913D8" w:rsidRDefault="003C3B7C" w:rsidP="00397D5B">
            <w:pPr>
              <w:pStyle w:val="BodyText"/>
            </w:pPr>
            <w:r w:rsidRPr="00F913D8">
              <w:t>01-Radiobeacon / DGPS Sites</w:t>
            </w:r>
          </w:p>
        </w:tc>
        <w:tc>
          <w:tcPr>
            <w:tcW w:w="1620" w:type="dxa"/>
            <w:tcBorders>
              <w:top w:val="single" w:sz="12" w:space="0" w:color="auto"/>
            </w:tcBorders>
            <w:vAlign w:val="center"/>
          </w:tcPr>
          <w:p w14:paraId="00E65E37" w14:textId="77777777" w:rsidR="003C3B7C" w:rsidRPr="00BC67AE" w:rsidRDefault="003C3B7C" w:rsidP="00707ED8">
            <w:pPr>
              <w:pStyle w:val="BodyText"/>
              <w:jc w:val="center"/>
            </w:pPr>
            <w:r w:rsidRPr="00BC67AE">
              <w:t>0</w:t>
            </w:r>
          </w:p>
        </w:tc>
        <w:tc>
          <w:tcPr>
            <w:tcW w:w="1440" w:type="dxa"/>
            <w:tcBorders>
              <w:top w:val="single" w:sz="12" w:space="0" w:color="auto"/>
            </w:tcBorders>
            <w:vAlign w:val="center"/>
          </w:tcPr>
          <w:p w14:paraId="20B91057" w14:textId="77777777" w:rsidR="003C3B7C" w:rsidRPr="00BC67AE" w:rsidRDefault="003C3B7C" w:rsidP="00707ED8">
            <w:pPr>
              <w:pStyle w:val="BodyText"/>
              <w:jc w:val="center"/>
            </w:pPr>
            <w:r w:rsidRPr="00BC67AE">
              <w:t>1</w:t>
            </w:r>
          </w:p>
        </w:tc>
        <w:tc>
          <w:tcPr>
            <w:tcW w:w="1260" w:type="dxa"/>
            <w:tcBorders>
              <w:top w:val="single" w:sz="12" w:space="0" w:color="auto"/>
            </w:tcBorders>
            <w:vAlign w:val="center"/>
          </w:tcPr>
          <w:p w14:paraId="76B4A176" w14:textId="77777777" w:rsidR="003C3B7C" w:rsidRPr="00BC67AE" w:rsidRDefault="003C3B7C" w:rsidP="00707ED8">
            <w:pPr>
              <w:pStyle w:val="BodyText"/>
              <w:jc w:val="center"/>
            </w:pPr>
            <w:r w:rsidRPr="00BC67AE">
              <w:t>0</w:t>
            </w:r>
          </w:p>
        </w:tc>
      </w:tr>
      <w:tr w:rsidR="003C3B7C" w:rsidRPr="00F913D8" w14:paraId="30AC9322" w14:textId="77777777" w:rsidTr="00707ED8">
        <w:trPr>
          <w:jc w:val="center"/>
        </w:trPr>
        <w:tc>
          <w:tcPr>
            <w:tcW w:w="4068" w:type="dxa"/>
          </w:tcPr>
          <w:p w14:paraId="2DF491CF" w14:textId="77777777" w:rsidR="003C3B7C" w:rsidRPr="00F913D8" w:rsidRDefault="003C3B7C" w:rsidP="00397D5B">
            <w:pPr>
              <w:pStyle w:val="BodyText"/>
            </w:pPr>
            <w:r w:rsidRPr="00F913D8">
              <w:t>03b-Major Shore Lights - Unstaffed</w:t>
            </w:r>
          </w:p>
        </w:tc>
        <w:tc>
          <w:tcPr>
            <w:tcW w:w="1620" w:type="dxa"/>
            <w:vAlign w:val="center"/>
          </w:tcPr>
          <w:p w14:paraId="1A8A8A51" w14:textId="77777777" w:rsidR="003C3B7C" w:rsidRPr="00BC67AE" w:rsidRDefault="003C3B7C" w:rsidP="00707ED8">
            <w:pPr>
              <w:pStyle w:val="BodyText"/>
              <w:jc w:val="center"/>
            </w:pPr>
            <w:r w:rsidRPr="00BC67AE">
              <w:t>30,000</w:t>
            </w:r>
          </w:p>
        </w:tc>
        <w:tc>
          <w:tcPr>
            <w:tcW w:w="1440" w:type="dxa"/>
            <w:vAlign w:val="center"/>
          </w:tcPr>
          <w:p w14:paraId="4FE91047" w14:textId="77777777" w:rsidR="003C3B7C" w:rsidRPr="00BC67AE" w:rsidRDefault="003C3B7C" w:rsidP="00707ED8">
            <w:pPr>
              <w:pStyle w:val="BodyText"/>
              <w:jc w:val="center"/>
            </w:pPr>
            <w:r w:rsidRPr="00BC67AE">
              <w:t>9</w:t>
            </w:r>
          </w:p>
        </w:tc>
        <w:tc>
          <w:tcPr>
            <w:tcW w:w="1260" w:type="dxa"/>
            <w:vAlign w:val="center"/>
          </w:tcPr>
          <w:p w14:paraId="3B225F3E" w14:textId="77777777" w:rsidR="003C3B7C" w:rsidRPr="00BC67AE" w:rsidRDefault="003C3B7C" w:rsidP="00707ED8">
            <w:pPr>
              <w:pStyle w:val="BodyText"/>
              <w:jc w:val="center"/>
            </w:pPr>
            <w:r w:rsidRPr="00BC67AE">
              <w:t>270,000</w:t>
            </w:r>
          </w:p>
        </w:tc>
      </w:tr>
      <w:tr w:rsidR="003C3B7C" w:rsidRPr="00F913D8" w14:paraId="3A76A170" w14:textId="77777777" w:rsidTr="00707ED8">
        <w:trPr>
          <w:jc w:val="center"/>
        </w:trPr>
        <w:tc>
          <w:tcPr>
            <w:tcW w:w="4068" w:type="dxa"/>
          </w:tcPr>
          <w:p w14:paraId="67954F5F" w14:textId="77777777" w:rsidR="003C3B7C" w:rsidRPr="00F913D8" w:rsidRDefault="003C3B7C" w:rsidP="00397D5B">
            <w:pPr>
              <w:pStyle w:val="BodyText"/>
            </w:pPr>
            <w:r w:rsidRPr="00F913D8">
              <w:t>04a-Minor Shore Lights - Small</w:t>
            </w:r>
          </w:p>
        </w:tc>
        <w:tc>
          <w:tcPr>
            <w:tcW w:w="1620" w:type="dxa"/>
            <w:vAlign w:val="center"/>
          </w:tcPr>
          <w:p w14:paraId="6612EF6A" w14:textId="77777777" w:rsidR="003C3B7C" w:rsidRPr="00BC67AE" w:rsidRDefault="003C3B7C" w:rsidP="00707ED8">
            <w:pPr>
              <w:pStyle w:val="BodyText"/>
              <w:jc w:val="center"/>
            </w:pPr>
            <w:r w:rsidRPr="00BC67AE">
              <w:t>5,000</w:t>
            </w:r>
          </w:p>
        </w:tc>
        <w:tc>
          <w:tcPr>
            <w:tcW w:w="1440" w:type="dxa"/>
            <w:vAlign w:val="center"/>
          </w:tcPr>
          <w:p w14:paraId="7F7791AB" w14:textId="77777777" w:rsidR="003C3B7C" w:rsidRPr="00BC67AE" w:rsidRDefault="003C3B7C" w:rsidP="00707ED8">
            <w:pPr>
              <w:pStyle w:val="BodyText"/>
              <w:jc w:val="center"/>
            </w:pPr>
            <w:r w:rsidRPr="00BC67AE">
              <w:t>8</w:t>
            </w:r>
          </w:p>
        </w:tc>
        <w:tc>
          <w:tcPr>
            <w:tcW w:w="1260" w:type="dxa"/>
            <w:vAlign w:val="center"/>
          </w:tcPr>
          <w:p w14:paraId="291C36FF" w14:textId="77777777" w:rsidR="003C3B7C" w:rsidRPr="00BC67AE" w:rsidRDefault="003C3B7C" w:rsidP="00707ED8">
            <w:pPr>
              <w:pStyle w:val="BodyText"/>
              <w:jc w:val="center"/>
            </w:pPr>
            <w:r w:rsidRPr="00BC67AE">
              <w:t>40,000</w:t>
            </w:r>
          </w:p>
        </w:tc>
      </w:tr>
      <w:tr w:rsidR="003C3B7C" w:rsidRPr="00F913D8" w14:paraId="6F10E410" w14:textId="77777777" w:rsidTr="00707ED8">
        <w:trPr>
          <w:jc w:val="center"/>
        </w:trPr>
        <w:tc>
          <w:tcPr>
            <w:tcW w:w="4068" w:type="dxa"/>
          </w:tcPr>
          <w:p w14:paraId="741C267E" w14:textId="77777777" w:rsidR="003C3B7C" w:rsidRPr="00F913D8" w:rsidRDefault="003C3B7C" w:rsidP="00397D5B">
            <w:pPr>
              <w:pStyle w:val="BodyText"/>
            </w:pPr>
            <w:r w:rsidRPr="00F913D8">
              <w:t>04b-Minor Shore Lights - Standard</w:t>
            </w:r>
          </w:p>
        </w:tc>
        <w:tc>
          <w:tcPr>
            <w:tcW w:w="1620" w:type="dxa"/>
            <w:vAlign w:val="center"/>
          </w:tcPr>
          <w:p w14:paraId="76FDA3AF" w14:textId="77777777" w:rsidR="003C3B7C" w:rsidRPr="00BC67AE" w:rsidRDefault="003C3B7C" w:rsidP="00707ED8">
            <w:pPr>
              <w:pStyle w:val="BodyText"/>
              <w:jc w:val="center"/>
            </w:pPr>
            <w:r w:rsidRPr="00BC67AE">
              <w:t>5,000</w:t>
            </w:r>
          </w:p>
        </w:tc>
        <w:tc>
          <w:tcPr>
            <w:tcW w:w="1440" w:type="dxa"/>
            <w:vAlign w:val="center"/>
          </w:tcPr>
          <w:p w14:paraId="7B7D70C6" w14:textId="77777777" w:rsidR="003C3B7C" w:rsidRPr="00BC67AE" w:rsidRDefault="003C3B7C" w:rsidP="00707ED8">
            <w:pPr>
              <w:pStyle w:val="BodyText"/>
              <w:jc w:val="center"/>
            </w:pPr>
            <w:r w:rsidRPr="00BC67AE">
              <w:t>9</w:t>
            </w:r>
          </w:p>
        </w:tc>
        <w:tc>
          <w:tcPr>
            <w:tcW w:w="1260" w:type="dxa"/>
            <w:vAlign w:val="center"/>
          </w:tcPr>
          <w:p w14:paraId="165C540B" w14:textId="77777777" w:rsidR="003C3B7C" w:rsidRPr="00BC67AE" w:rsidRDefault="003C3B7C" w:rsidP="00707ED8">
            <w:pPr>
              <w:pStyle w:val="BodyText"/>
              <w:jc w:val="center"/>
            </w:pPr>
            <w:r w:rsidRPr="00BC67AE">
              <w:t>45,000</w:t>
            </w:r>
          </w:p>
        </w:tc>
      </w:tr>
      <w:tr w:rsidR="003C3B7C" w:rsidRPr="00F913D8" w14:paraId="2BE1F1BF" w14:textId="77777777" w:rsidTr="00707ED8">
        <w:trPr>
          <w:jc w:val="center"/>
        </w:trPr>
        <w:tc>
          <w:tcPr>
            <w:tcW w:w="4068" w:type="dxa"/>
          </w:tcPr>
          <w:p w14:paraId="760A313F" w14:textId="77777777" w:rsidR="003C3B7C" w:rsidRPr="00F913D8" w:rsidRDefault="003C3B7C" w:rsidP="00397D5B">
            <w:pPr>
              <w:pStyle w:val="BodyText"/>
            </w:pPr>
            <w:r w:rsidRPr="00F913D8">
              <w:t>04c-Minor Shore Lights - Large</w:t>
            </w:r>
          </w:p>
        </w:tc>
        <w:tc>
          <w:tcPr>
            <w:tcW w:w="1620" w:type="dxa"/>
            <w:vAlign w:val="center"/>
          </w:tcPr>
          <w:p w14:paraId="00102C69" w14:textId="77777777" w:rsidR="003C3B7C" w:rsidRPr="00BC67AE" w:rsidRDefault="003C3B7C" w:rsidP="00707ED8">
            <w:pPr>
              <w:pStyle w:val="BodyText"/>
              <w:jc w:val="center"/>
            </w:pPr>
            <w:r w:rsidRPr="00BC67AE">
              <w:t>5,000</w:t>
            </w:r>
          </w:p>
        </w:tc>
        <w:tc>
          <w:tcPr>
            <w:tcW w:w="1440" w:type="dxa"/>
            <w:vAlign w:val="center"/>
          </w:tcPr>
          <w:p w14:paraId="078468A0" w14:textId="77777777" w:rsidR="003C3B7C" w:rsidRPr="00BC67AE" w:rsidRDefault="003C3B7C" w:rsidP="00707ED8">
            <w:pPr>
              <w:pStyle w:val="BodyText"/>
              <w:jc w:val="center"/>
            </w:pPr>
            <w:r w:rsidRPr="00BC67AE">
              <w:t>10</w:t>
            </w:r>
          </w:p>
        </w:tc>
        <w:tc>
          <w:tcPr>
            <w:tcW w:w="1260" w:type="dxa"/>
            <w:vAlign w:val="center"/>
          </w:tcPr>
          <w:p w14:paraId="7DAE899B" w14:textId="77777777" w:rsidR="003C3B7C" w:rsidRPr="00BC67AE" w:rsidRDefault="003C3B7C" w:rsidP="00707ED8">
            <w:pPr>
              <w:pStyle w:val="BodyText"/>
              <w:jc w:val="center"/>
            </w:pPr>
            <w:r w:rsidRPr="00BC67AE">
              <w:t>50,000</w:t>
            </w:r>
          </w:p>
        </w:tc>
      </w:tr>
      <w:tr w:rsidR="003C3B7C" w:rsidRPr="00F913D8" w14:paraId="7776A81E" w14:textId="77777777" w:rsidTr="00707ED8">
        <w:trPr>
          <w:jc w:val="center"/>
        </w:trPr>
        <w:tc>
          <w:tcPr>
            <w:tcW w:w="4068" w:type="dxa"/>
          </w:tcPr>
          <w:p w14:paraId="1603E629" w14:textId="77777777" w:rsidR="003C3B7C" w:rsidRPr="00F913D8" w:rsidRDefault="003C3B7C" w:rsidP="00397D5B">
            <w:pPr>
              <w:pStyle w:val="BodyText"/>
            </w:pPr>
            <w:r w:rsidRPr="00F913D8">
              <w:t>07b-Radar Reflector*</w:t>
            </w:r>
          </w:p>
        </w:tc>
        <w:tc>
          <w:tcPr>
            <w:tcW w:w="1620" w:type="dxa"/>
            <w:vAlign w:val="center"/>
          </w:tcPr>
          <w:p w14:paraId="2EA16818" w14:textId="77777777" w:rsidR="003C3B7C" w:rsidRPr="00BC67AE" w:rsidRDefault="003C3B7C" w:rsidP="00707ED8">
            <w:pPr>
              <w:pStyle w:val="BodyText"/>
              <w:jc w:val="center"/>
            </w:pPr>
            <w:r w:rsidRPr="00BC67AE">
              <w:t>750</w:t>
            </w:r>
          </w:p>
        </w:tc>
        <w:tc>
          <w:tcPr>
            <w:tcW w:w="1440" w:type="dxa"/>
            <w:vAlign w:val="center"/>
          </w:tcPr>
          <w:p w14:paraId="01233937" w14:textId="77777777" w:rsidR="003C3B7C" w:rsidRPr="00BC67AE" w:rsidRDefault="003C3B7C" w:rsidP="00707ED8">
            <w:pPr>
              <w:pStyle w:val="BodyText"/>
              <w:jc w:val="center"/>
            </w:pPr>
            <w:r w:rsidRPr="00BC67AE">
              <w:t>2</w:t>
            </w:r>
          </w:p>
        </w:tc>
        <w:tc>
          <w:tcPr>
            <w:tcW w:w="1260" w:type="dxa"/>
            <w:vAlign w:val="center"/>
          </w:tcPr>
          <w:p w14:paraId="3F5693F3" w14:textId="77777777" w:rsidR="003C3B7C" w:rsidRPr="00BC67AE" w:rsidRDefault="003C3B7C" w:rsidP="00707ED8">
            <w:pPr>
              <w:pStyle w:val="BodyText"/>
              <w:jc w:val="center"/>
            </w:pPr>
            <w:r w:rsidRPr="00BC67AE">
              <w:t>1,500</w:t>
            </w:r>
          </w:p>
        </w:tc>
      </w:tr>
      <w:tr w:rsidR="003C3B7C" w:rsidRPr="00F913D8" w14:paraId="31B8FB2E" w14:textId="77777777" w:rsidTr="00707ED8">
        <w:trPr>
          <w:jc w:val="center"/>
        </w:trPr>
        <w:tc>
          <w:tcPr>
            <w:tcW w:w="4068" w:type="dxa"/>
          </w:tcPr>
          <w:p w14:paraId="1E1C8036" w14:textId="77777777" w:rsidR="003C3B7C" w:rsidRPr="00F913D8" w:rsidRDefault="003C3B7C" w:rsidP="00397D5B">
            <w:pPr>
              <w:pStyle w:val="BodyText"/>
            </w:pPr>
            <w:r w:rsidRPr="00F913D8">
              <w:t>08c-Ranges Lighted - Large</w:t>
            </w:r>
          </w:p>
        </w:tc>
        <w:tc>
          <w:tcPr>
            <w:tcW w:w="1620" w:type="dxa"/>
            <w:vAlign w:val="center"/>
          </w:tcPr>
          <w:p w14:paraId="466F4E17" w14:textId="77777777" w:rsidR="003C3B7C" w:rsidRPr="00BC67AE" w:rsidRDefault="003C3B7C" w:rsidP="00707ED8">
            <w:pPr>
              <w:pStyle w:val="BodyText"/>
              <w:jc w:val="center"/>
            </w:pPr>
            <w:r w:rsidRPr="00BC67AE">
              <w:t>35,000</w:t>
            </w:r>
          </w:p>
        </w:tc>
        <w:tc>
          <w:tcPr>
            <w:tcW w:w="1440" w:type="dxa"/>
            <w:vAlign w:val="center"/>
          </w:tcPr>
          <w:p w14:paraId="3713A438" w14:textId="77777777" w:rsidR="003C3B7C" w:rsidRPr="00BC67AE" w:rsidRDefault="003C3B7C" w:rsidP="00707ED8">
            <w:pPr>
              <w:pStyle w:val="BodyText"/>
              <w:jc w:val="center"/>
            </w:pPr>
            <w:r w:rsidRPr="00BC67AE">
              <w:t>6</w:t>
            </w:r>
          </w:p>
        </w:tc>
        <w:tc>
          <w:tcPr>
            <w:tcW w:w="1260" w:type="dxa"/>
            <w:vAlign w:val="center"/>
          </w:tcPr>
          <w:p w14:paraId="078FC659" w14:textId="77777777" w:rsidR="003C3B7C" w:rsidRPr="00BC67AE" w:rsidRDefault="003C3B7C" w:rsidP="00707ED8">
            <w:pPr>
              <w:pStyle w:val="BodyText"/>
              <w:jc w:val="center"/>
            </w:pPr>
            <w:r w:rsidRPr="00BC67AE">
              <w:t>210,000</w:t>
            </w:r>
          </w:p>
        </w:tc>
      </w:tr>
      <w:tr w:rsidR="003C3B7C" w:rsidRPr="00F913D8" w14:paraId="7341266E" w14:textId="77777777" w:rsidTr="00707ED8">
        <w:trPr>
          <w:jc w:val="center"/>
        </w:trPr>
        <w:tc>
          <w:tcPr>
            <w:tcW w:w="4068" w:type="dxa"/>
          </w:tcPr>
          <w:p w14:paraId="2088EC0E" w14:textId="77777777" w:rsidR="003C3B7C" w:rsidRPr="00F913D8" w:rsidRDefault="003C3B7C" w:rsidP="00397D5B">
            <w:pPr>
              <w:pStyle w:val="BodyText"/>
            </w:pPr>
            <w:r w:rsidRPr="00F913D8">
              <w:t>09c-Sector Light - Large</w:t>
            </w:r>
          </w:p>
        </w:tc>
        <w:tc>
          <w:tcPr>
            <w:tcW w:w="1620" w:type="dxa"/>
            <w:vAlign w:val="center"/>
          </w:tcPr>
          <w:p w14:paraId="3FD48E7B" w14:textId="77777777" w:rsidR="003C3B7C" w:rsidRPr="00BC67AE" w:rsidRDefault="003C3B7C" w:rsidP="00707ED8">
            <w:pPr>
              <w:pStyle w:val="BodyText"/>
              <w:jc w:val="center"/>
            </w:pPr>
            <w:r w:rsidRPr="00BC67AE">
              <w:t>35,000</w:t>
            </w:r>
          </w:p>
        </w:tc>
        <w:tc>
          <w:tcPr>
            <w:tcW w:w="1440" w:type="dxa"/>
            <w:vAlign w:val="center"/>
          </w:tcPr>
          <w:p w14:paraId="586AE3C4" w14:textId="77777777" w:rsidR="003C3B7C" w:rsidRPr="00BC67AE" w:rsidRDefault="003C3B7C" w:rsidP="00707ED8">
            <w:pPr>
              <w:pStyle w:val="BodyText"/>
              <w:jc w:val="center"/>
            </w:pPr>
            <w:r w:rsidRPr="00BC67AE">
              <w:t>1</w:t>
            </w:r>
          </w:p>
        </w:tc>
        <w:tc>
          <w:tcPr>
            <w:tcW w:w="1260" w:type="dxa"/>
            <w:vAlign w:val="center"/>
          </w:tcPr>
          <w:p w14:paraId="17B0C34D" w14:textId="77777777" w:rsidR="003C3B7C" w:rsidRPr="00BC67AE" w:rsidRDefault="003C3B7C" w:rsidP="00707ED8">
            <w:pPr>
              <w:pStyle w:val="BodyText"/>
              <w:jc w:val="center"/>
            </w:pPr>
            <w:r w:rsidRPr="00BC67AE">
              <w:t>35,000</w:t>
            </w:r>
          </w:p>
        </w:tc>
      </w:tr>
      <w:tr w:rsidR="003C3B7C" w:rsidRPr="00F913D8" w14:paraId="5B41B16B" w14:textId="77777777" w:rsidTr="00707ED8">
        <w:trPr>
          <w:jc w:val="center"/>
        </w:trPr>
        <w:tc>
          <w:tcPr>
            <w:tcW w:w="4068" w:type="dxa"/>
          </w:tcPr>
          <w:p w14:paraId="256C326A" w14:textId="77777777" w:rsidR="003C3B7C" w:rsidRPr="00F913D8" w:rsidRDefault="003C3B7C" w:rsidP="00397D5B">
            <w:pPr>
              <w:pStyle w:val="BodyText"/>
            </w:pPr>
            <w:r w:rsidRPr="00F913D8">
              <w:t>10b-Stakes and Bushes*</w:t>
            </w:r>
          </w:p>
        </w:tc>
        <w:tc>
          <w:tcPr>
            <w:tcW w:w="1620" w:type="dxa"/>
            <w:vAlign w:val="center"/>
          </w:tcPr>
          <w:p w14:paraId="42D6C813" w14:textId="77777777" w:rsidR="003C3B7C" w:rsidRPr="00BC67AE" w:rsidRDefault="003C3B7C" w:rsidP="00707ED8">
            <w:pPr>
              <w:pStyle w:val="BodyText"/>
              <w:jc w:val="center"/>
            </w:pPr>
            <w:r w:rsidRPr="00BC67AE">
              <w:t>250</w:t>
            </w:r>
          </w:p>
        </w:tc>
        <w:tc>
          <w:tcPr>
            <w:tcW w:w="1440" w:type="dxa"/>
            <w:vAlign w:val="center"/>
          </w:tcPr>
          <w:p w14:paraId="44C66A40" w14:textId="77777777" w:rsidR="003C3B7C" w:rsidRPr="00BC67AE" w:rsidRDefault="003C3B7C" w:rsidP="00707ED8">
            <w:pPr>
              <w:pStyle w:val="BodyText"/>
              <w:jc w:val="center"/>
            </w:pPr>
            <w:r w:rsidRPr="00BC67AE">
              <w:t>2</w:t>
            </w:r>
          </w:p>
        </w:tc>
        <w:tc>
          <w:tcPr>
            <w:tcW w:w="1260" w:type="dxa"/>
            <w:vAlign w:val="center"/>
          </w:tcPr>
          <w:p w14:paraId="0AE701EE" w14:textId="77777777" w:rsidR="003C3B7C" w:rsidRPr="00BC67AE" w:rsidRDefault="003C3B7C" w:rsidP="00707ED8">
            <w:pPr>
              <w:pStyle w:val="BodyText"/>
              <w:jc w:val="center"/>
            </w:pPr>
            <w:r w:rsidRPr="00BC67AE">
              <w:t>500</w:t>
            </w:r>
          </w:p>
        </w:tc>
      </w:tr>
      <w:tr w:rsidR="003C3B7C" w:rsidRPr="00F913D8" w14:paraId="36558C5F" w14:textId="77777777" w:rsidTr="00707ED8">
        <w:trPr>
          <w:jc w:val="center"/>
        </w:trPr>
        <w:tc>
          <w:tcPr>
            <w:tcW w:w="4068" w:type="dxa"/>
          </w:tcPr>
          <w:p w14:paraId="02404B4A" w14:textId="77777777" w:rsidR="003C3B7C" w:rsidRPr="00F913D8" w:rsidRDefault="003C3B7C" w:rsidP="00397D5B">
            <w:pPr>
              <w:pStyle w:val="BodyText"/>
            </w:pPr>
            <w:r w:rsidRPr="00F913D8">
              <w:t>11-2.9m Long Leg Buoy (9 ½’)</w:t>
            </w:r>
          </w:p>
        </w:tc>
        <w:tc>
          <w:tcPr>
            <w:tcW w:w="1620" w:type="dxa"/>
            <w:vAlign w:val="center"/>
          </w:tcPr>
          <w:p w14:paraId="7794FB32" w14:textId="77777777" w:rsidR="003C3B7C" w:rsidRPr="00BC67AE" w:rsidRDefault="003C3B7C" w:rsidP="00707ED8">
            <w:pPr>
              <w:pStyle w:val="BodyText"/>
              <w:jc w:val="center"/>
            </w:pPr>
            <w:r w:rsidRPr="00BC67AE">
              <w:t>9,000</w:t>
            </w:r>
          </w:p>
        </w:tc>
        <w:tc>
          <w:tcPr>
            <w:tcW w:w="1440" w:type="dxa"/>
            <w:vAlign w:val="center"/>
          </w:tcPr>
          <w:p w14:paraId="2975988A" w14:textId="77777777" w:rsidR="003C3B7C" w:rsidRPr="00BC67AE" w:rsidRDefault="003C3B7C" w:rsidP="00707ED8">
            <w:pPr>
              <w:pStyle w:val="BodyText"/>
              <w:jc w:val="center"/>
            </w:pPr>
            <w:r w:rsidRPr="00BC67AE">
              <w:t>1</w:t>
            </w:r>
          </w:p>
        </w:tc>
        <w:tc>
          <w:tcPr>
            <w:tcW w:w="1260" w:type="dxa"/>
            <w:vAlign w:val="center"/>
          </w:tcPr>
          <w:p w14:paraId="1F69BBC7" w14:textId="77777777" w:rsidR="003C3B7C" w:rsidRPr="00BC67AE" w:rsidRDefault="003C3B7C" w:rsidP="00707ED8">
            <w:pPr>
              <w:pStyle w:val="BodyText"/>
              <w:jc w:val="center"/>
            </w:pPr>
            <w:r w:rsidRPr="00BC67AE">
              <w:t>9,000</w:t>
            </w:r>
          </w:p>
        </w:tc>
      </w:tr>
      <w:tr w:rsidR="003C3B7C" w:rsidRPr="00F913D8" w14:paraId="64F40EE9" w14:textId="77777777" w:rsidTr="00707ED8">
        <w:trPr>
          <w:jc w:val="center"/>
        </w:trPr>
        <w:tc>
          <w:tcPr>
            <w:tcW w:w="4068" w:type="dxa"/>
          </w:tcPr>
          <w:p w14:paraId="0AF6F281" w14:textId="77777777" w:rsidR="003C3B7C" w:rsidRPr="00F913D8" w:rsidRDefault="003C3B7C" w:rsidP="00397D5B">
            <w:pPr>
              <w:pStyle w:val="BodyText"/>
            </w:pPr>
            <w:r w:rsidRPr="00F913D8">
              <w:t>12-2.9m Short Leg Buoy (9 ½’)</w:t>
            </w:r>
          </w:p>
        </w:tc>
        <w:tc>
          <w:tcPr>
            <w:tcW w:w="1620" w:type="dxa"/>
            <w:vAlign w:val="center"/>
          </w:tcPr>
          <w:p w14:paraId="3EC1F81C" w14:textId="77777777" w:rsidR="003C3B7C" w:rsidRPr="00BC67AE" w:rsidRDefault="003C3B7C" w:rsidP="00707ED8">
            <w:pPr>
              <w:pStyle w:val="BodyText"/>
              <w:jc w:val="center"/>
            </w:pPr>
            <w:r w:rsidRPr="00BC67AE">
              <w:t>9,000</w:t>
            </w:r>
          </w:p>
        </w:tc>
        <w:tc>
          <w:tcPr>
            <w:tcW w:w="1440" w:type="dxa"/>
            <w:vAlign w:val="center"/>
          </w:tcPr>
          <w:p w14:paraId="32581B52" w14:textId="77777777" w:rsidR="003C3B7C" w:rsidRPr="00BC67AE" w:rsidRDefault="003C3B7C" w:rsidP="00707ED8">
            <w:pPr>
              <w:pStyle w:val="BodyText"/>
              <w:jc w:val="center"/>
            </w:pPr>
            <w:r w:rsidRPr="00BC67AE">
              <w:t>27</w:t>
            </w:r>
          </w:p>
        </w:tc>
        <w:tc>
          <w:tcPr>
            <w:tcW w:w="1260" w:type="dxa"/>
            <w:vAlign w:val="center"/>
          </w:tcPr>
          <w:p w14:paraId="791CE7C3" w14:textId="77777777" w:rsidR="003C3B7C" w:rsidRPr="00BC67AE" w:rsidRDefault="003C3B7C" w:rsidP="00707ED8">
            <w:pPr>
              <w:pStyle w:val="BodyText"/>
              <w:jc w:val="center"/>
            </w:pPr>
            <w:r w:rsidRPr="00BC67AE">
              <w:t>243,000</w:t>
            </w:r>
          </w:p>
        </w:tc>
      </w:tr>
      <w:tr w:rsidR="003C3B7C" w:rsidRPr="00F913D8" w14:paraId="31C1033D" w14:textId="77777777" w:rsidTr="00707ED8">
        <w:trPr>
          <w:jc w:val="center"/>
        </w:trPr>
        <w:tc>
          <w:tcPr>
            <w:tcW w:w="4068" w:type="dxa"/>
          </w:tcPr>
          <w:p w14:paraId="01ECF038" w14:textId="77777777" w:rsidR="003C3B7C" w:rsidRPr="00F913D8" w:rsidRDefault="003C3B7C" w:rsidP="00397D5B">
            <w:pPr>
              <w:pStyle w:val="BodyText"/>
            </w:pPr>
            <w:r w:rsidRPr="00F913D8">
              <w:t>14a-Buoys Lighted - 500 to 1000 kg</w:t>
            </w:r>
          </w:p>
        </w:tc>
        <w:tc>
          <w:tcPr>
            <w:tcW w:w="1620" w:type="dxa"/>
            <w:vAlign w:val="center"/>
          </w:tcPr>
          <w:p w14:paraId="79C83336" w14:textId="77777777" w:rsidR="003C3B7C" w:rsidRPr="00BC67AE" w:rsidRDefault="003C3B7C" w:rsidP="00707ED8">
            <w:pPr>
              <w:pStyle w:val="BodyText"/>
              <w:jc w:val="center"/>
            </w:pPr>
            <w:r w:rsidRPr="00BC67AE">
              <w:t>3,000</w:t>
            </w:r>
          </w:p>
        </w:tc>
        <w:tc>
          <w:tcPr>
            <w:tcW w:w="1440" w:type="dxa"/>
            <w:vAlign w:val="center"/>
          </w:tcPr>
          <w:p w14:paraId="10619888" w14:textId="77777777" w:rsidR="003C3B7C" w:rsidRPr="00BC67AE" w:rsidRDefault="003C3B7C" w:rsidP="00707ED8">
            <w:pPr>
              <w:pStyle w:val="BodyText"/>
              <w:jc w:val="center"/>
            </w:pPr>
            <w:r w:rsidRPr="00BC67AE">
              <w:t>1</w:t>
            </w:r>
          </w:p>
        </w:tc>
        <w:tc>
          <w:tcPr>
            <w:tcW w:w="1260" w:type="dxa"/>
            <w:vAlign w:val="center"/>
          </w:tcPr>
          <w:p w14:paraId="0B2551D5" w14:textId="77777777" w:rsidR="003C3B7C" w:rsidRPr="00BC67AE" w:rsidRDefault="003C3B7C" w:rsidP="00707ED8">
            <w:pPr>
              <w:pStyle w:val="BodyText"/>
              <w:jc w:val="center"/>
            </w:pPr>
            <w:r w:rsidRPr="00BC67AE">
              <w:t>3,000</w:t>
            </w:r>
          </w:p>
        </w:tc>
      </w:tr>
      <w:tr w:rsidR="003C3B7C" w:rsidRPr="00F913D8" w14:paraId="55B2CB83" w14:textId="77777777" w:rsidTr="00707ED8">
        <w:trPr>
          <w:jc w:val="center"/>
        </w:trPr>
        <w:tc>
          <w:tcPr>
            <w:tcW w:w="4068" w:type="dxa"/>
          </w:tcPr>
          <w:p w14:paraId="54A6111A" w14:textId="77777777" w:rsidR="003C3B7C" w:rsidRPr="00F913D8" w:rsidRDefault="003C3B7C" w:rsidP="00397D5B">
            <w:pPr>
              <w:pStyle w:val="BodyText"/>
            </w:pPr>
            <w:r w:rsidRPr="00F913D8">
              <w:t>14b-Buoys Unlighted - 500 to 1000 kg</w:t>
            </w:r>
          </w:p>
        </w:tc>
        <w:tc>
          <w:tcPr>
            <w:tcW w:w="1620" w:type="dxa"/>
            <w:vAlign w:val="center"/>
          </w:tcPr>
          <w:p w14:paraId="01EAF967" w14:textId="77777777" w:rsidR="003C3B7C" w:rsidRPr="00BC67AE" w:rsidRDefault="003C3B7C" w:rsidP="00707ED8">
            <w:pPr>
              <w:pStyle w:val="BodyText"/>
              <w:jc w:val="center"/>
            </w:pPr>
            <w:r w:rsidRPr="00BC67AE">
              <w:t>1,500</w:t>
            </w:r>
          </w:p>
        </w:tc>
        <w:tc>
          <w:tcPr>
            <w:tcW w:w="1440" w:type="dxa"/>
            <w:vAlign w:val="center"/>
          </w:tcPr>
          <w:p w14:paraId="2E6E8790" w14:textId="77777777" w:rsidR="003C3B7C" w:rsidRPr="00BC67AE" w:rsidRDefault="003C3B7C" w:rsidP="00707ED8">
            <w:pPr>
              <w:pStyle w:val="BodyText"/>
              <w:jc w:val="center"/>
            </w:pPr>
            <w:r w:rsidRPr="00BC67AE">
              <w:t>11</w:t>
            </w:r>
          </w:p>
        </w:tc>
        <w:tc>
          <w:tcPr>
            <w:tcW w:w="1260" w:type="dxa"/>
            <w:vAlign w:val="center"/>
          </w:tcPr>
          <w:p w14:paraId="61535A0F" w14:textId="77777777" w:rsidR="003C3B7C" w:rsidRPr="00BC67AE" w:rsidRDefault="003C3B7C" w:rsidP="00707ED8">
            <w:pPr>
              <w:pStyle w:val="BodyText"/>
              <w:jc w:val="center"/>
            </w:pPr>
            <w:r w:rsidRPr="00BC67AE">
              <w:t>16,500</w:t>
            </w:r>
          </w:p>
        </w:tc>
      </w:tr>
      <w:tr w:rsidR="003C3B7C" w:rsidRPr="00F913D8" w14:paraId="50AB493B" w14:textId="77777777" w:rsidTr="00707ED8">
        <w:trPr>
          <w:jc w:val="center"/>
        </w:trPr>
        <w:tc>
          <w:tcPr>
            <w:tcW w:w="4068" w:type="dxa"/>
          </w:tcPr>
          <w:p w14:paraId="4736472B" w14:textId="77777777" w:rsidR="003C3B7C" w:rsidRPr="00F913D8" w:rsidRDefault="003C3B7C" w:rsidP="00397D5B">
            <w:pPr>
              <w:pStyle w:val="BodyText"/>
            </w:pPr>
            <w:r w:rsidRPr="00F913D8">
              <w:t>16b-Buoys Unlighted - 175 to 500 kg</w:t>
            </w:r>
          </w:p>
        </w:tc>
        <w:tc>
          <w:tcPr>
            <w:tcW w:w="1620" w:type="dxa"/>
            <w:vAlign w:val="center"/>
          </w:tcPr>
          <w:p w14:paraId="085509A7" w14:textId="77777777" w:rsidR="003C3B7C" w:rsidRPr="00BC67AE" w:rsidRDefault="003C3B7C" w:rsidP="00707ED8">
            <w:pPr>
              <w:pStyle w:val="BodyText"/>
              <w:jc w:val="center"/>
            </w:pPr>
            <w:r w:rsidRPr="00BC67AE">
              <w:t>1,500</w:t>
            </w:r>
          </w:p>
        </w:tc>
        <w:tc>
          <w:tcPr>
            <w:tcW w:w="1440" w:type="dxa"/>
            <w:vAlign w:val="center"/>
          </w:tcPr>
          <w:p w14:paraId="415FF4A7" w14:textId="77777777" w:rsidR="003C3B7C" w:rsidRPr="00BC67AE" w:rsidRDefault="003C3B7C" w:rsidP="00707ED8">
            <w:pPr>
              <w:pStyle w:val="BodyText"/>
              <w:jc w:val="center"/>
            </w:pPr>
            <w:r w:rsidRPr="00BC67AE">
              <w:t>15</w:t>
            </w:r>
          </w:p>
        </w:tc>
        <w:tc>
          <w:tcPr>
            <w:tcW w:w="1260" w:type="dxa"/>
            <w:vAlign w:val="center"/>
          </w:tcPr>
          <w:p w14:paraId="19399239" w14:textId="77777777" w:rsidR="003C3B7C" w:rsidRPr="00BC67AE" w:rsidRDefault="003C3B7C" w:rsidP="00707ED8">
            <w:pPr>
              <w:pStyle w:val="BodyText"/>
              <w:jc w:val="center"/>
            </w:pPr>
            <w:r w:rsidRPr="00BC67AE">
              <w:t>22,500</w:t>
            </w:r>
          </w:p>
        </w:tc>
      </w:tr>
      <w:tr w:rsidR="003C3B7C" w:rsidRPr="00F913D8" w14:paraId="497FB4F3" w14:textId="77777777" w:rsidTr="00707ED8">
        <w:trPr>
          <w:jc w:val="center"/>
        </w:trPr>
        <w:tc>
          <w:tcPr>
            <w:tcW w:w="4068" w:type="dxa"/>
          </w:tcPr>
          <w:p w14:paraId="562542EF" w14:textId="77777777" w:rsidR="003C3B7C" w:rsidRPr="00F913D8" w:rsidRDefault="003C3B7C" w:rsidP="00397D5B">
            <w:pPr>
              <w:pStyle w:val="BodyText"/>
            </w:pPr>
            <w:r w:rsidRPr="00F913D8">
              <w:t>17b-Buoys Unlighted &lt; 175 kg</w:t>
            </w:r>
          </w:p>
        </w:tc>
        <w:tc>
          <w:tcPr>
            <w:tcW w:w="1620" w:type="dxa"/>
            <w:vAlign w:val="center"/>
          </w:tcPr>
          <w:p w14:paraId="6E85B73E" w14:textId="77777777" w:rsidR="003C3B7C" w:rsidRPr="00BC67AE" w:rsidRDefault="003C3B7C" w:rsidP="00707ED8">
            <w:pPr>
              <w:pStyle w:val="BodyText"/>
              <w:jc w:val="center"/>
            </w:pPr>
            <w:r w:rsidRPr="00BC67AE">
              <w:t>1,000</w:t>
            </w:r>
          </w:p>
        </w:tc>
        <w:tc>
          <w:tcPr>
            <w:tcW w:w="1440" w:type="dxa"/>
            <w:vAlign w:val="center"/>
          </w:tcPr>
          <w:p w14:paraId="1AD3BF5C" w14:textId="77777777" w:rsidR="003C3B7C" w:rsidRPr="00BC67AE" w:rsidRDefault="003C3B7C" w:rsidP="00707ED8">
            <w:pPr>
              <w:pStyle w:val="BodyText"/>
              <w:jc w:val="center"/>
            </w:pPr>
            <w:r w:rsidRPr="00BC67AE">
              <w:t>23</w:t>
            </w:r>
          </w:p>
        </w:tc>
        <w:tc>
          <w:tcPr>
            <w:tcW w:w="1260" w:type="dxa"/>
            <w:vAlign w:val="center"/>
          </w:tcPr>
          <w:p w14:paraId="4860ED62" w14:textId="77777777" w:rsidR="003C3B7C" w:rsidRPr="00BC67AE" w:rsidRDefault="003C3B7C" w:rsidP="00707ED8">
            <w:pPr>
              <w:pStyle w:val="BodyText"/>
              <w:jc w:val="center"/>
            </w:pPr>
            <w:r w:rsidRPr="00BC67AE">
              <w:t>23,000</w:t>
            </w:r>
          </w:p>
        </w:tc>
      </w:tr>
      <w:tr w:rsidR="003C3B7C" w:rsidRPr="00F913D8" w14:paraId="1848E183" w14:textId="77777777" w:rsidTr="00707ED8">
        <w:trPr>
          <w:jc w:val="center"/>
        </w:trPr>
        <w:tc>
          <w:tcPr>
            <w:tcW w:w="4068" w:type="dxa"/>
            <w:tcBorders>
              <w:bottom w:val="single" w:sz="12" w:space="0" w:color="auto"/>
            </w:tcBorders>
          </w:tcPr>
          <w:p w14:paraId="434D9AC7" w14:textId="77777777" w:rsidR="003C3B7C" w:rsidRPr="00F913D8" w:rsidRDefault="003C3B7C" w:rsidP="00397D5B">
            <w:pPr>
              <w:pStyle w:val="BodyText"/>
            </w:pPr>
            <w:r w:rsidRPr="00F913D8">
              <w:t>N/A*</w:t>
            </w:r>
          </w:p>
        </w:tc>
        <w:tc>
          <w:tcPr>
            <w:tcW w:w="1620" w:type="dxa"/>
            <w:tcBorders>
              <w:bottom w:val="single" w:sz="12" w:space="0" w:color="auto"/>
            </w:tcBorders>
            <w:vAlign w:val="center"/>
          </w:tcPr>
          <w:p w14:paraId="1337AF98" w14:textId="77777777" w:rsidR="003C3B7C" w:rsidRPr="00BC67AE" w:rsidRDefault="003C3B7C" w:rsidP="00707ED8">
            <w:pPr>
              <w:pStyle w:val="BodyText"/>
              <w:jc w:val="center"/>
            </w:pPr>
            <w:r w:rsidRPr="00BC67AE">
              <w:t>250</w:t>
            </w:r>
          </w:p>
        </w:tc>
        <w:tc>
          <w:tcPr>
            <w:tcW w:w="1440" w:type="dxa"/>
            <w:tcBorders>
              <w:bottom w:val="single" w:sz="12" w:space="0" w:color="auto"/>
            </w:tcBorders>
            <w:vAlign w:val="center"/>
          </w:tcPr>
          <w:p w14:paraId="5A5811E4" w14:textId="77777777" w:rsidR="003C3B7C" w:rsidRPr="00BC67AE" w:rsidRDefault="003C3B7C" w:rsidP="00707ED8">
            <w:pPr>
              <w:pStyle w:val="BodyText"/>
              <w:jc w:val="center"/>
            </w:pPr>
            <w:r w:rsidRPr="00BC67AE">
              <w:t>1</w:t>
            </w:r>
          </w:p>
        </w:tc>
        <w:tc>
          <w:tcPr>
            <w:tcW w:w="1260" w:type="dxa"/>
            <w:tcBorders>
              <w:bottom w:val="single" w:sz="12" w:space="0" w:color="auto"/>
            </w:tcBorders>
            <w:vAlign w:val="center"/>
          </w:tcPr>
          <w:p w14:paraId="7FB33017" w14:textId="77777777" w:rsidR="003C3B7C" w:rsidRPr="00BC67AE" w:rsidRDefault="003C3B7C" w:rsidP="00707ED8">
            <w:pPr>
              <w:pStyle w:val="BodyText"/>
              <w:jc w:val="center"/>
            </w:pPr>
            <w:r w:rsidRPr="00BC67AE">
              <w:t>250</w:t>
            </w:r>
          </w:p>
        </w:tc>
      </w:tr>
      <w:tr w:rsidR="003C3B7C" w:rsidRPr="00F913D8" w14:paraId="3C71FD26" w14:textId="77777777" w:rsidTr="00707ED8">
        <w:trPr>
          <w:jc w:val="center"/>
        </w:trPr>
        <w:tc>
          <w:tcPr>
            <w:tcW w:w="4068" w:type="dxa"/>
            <w:tcBorders>
              <w:top w:val="single" w:sz="12" w:space="0" w:color="auto"/>
            </w:tcBorders>
            <w:vAlign w:val="center"/>
          </w:tcPr>
          <w:p w14:paraId="3F001B82" w14:textId="77777777" w:rsidR="003C3B7C" w:rsidRPr="00F913D8" w:rsidRDefault="003C3B7C" w:rsidP="00397D5B">
            <w:pPr>
              <w:pStyle w:val="BodyText"/>
            </w:pPr>
            <w:r w:rsidRPr="00F913D8">
              <w:t>Total</w:t>
            </w:r>
          </w:p>
        </w:tc>
        <w:tc>
          <w:tcPr>
            <w:tcW w:w="1620" w:type="dxa"/>
            <w:tcBorders>
              <w:top w:val="single" w:sz="12" w:space="0" w:color="auto"/>
            </w:tcBorders>
            <w:vAlign w:val="center"/>
          </w:tcPr>
          <w:p w14:paraId="022C178F" w14:textId="77777777" w:rsidR="003C3B7C" w:rsidRPr="00BC67AE" w:rsidRDefault="009F4EFB" w:rsidP="00707ED8">
            <w:pPr>
              <w:pStyle w:val="BodyText"/>
              <w:jc w:val="center"/>
            </w:pPr>
            <w:r w:rsidRPr="00BC67AE">
              <w:fldChar w:fldCharType="begin"/>
            </w:r>
            <w:r w:rsidR="003C3B7C" w:rsidRPr="00BC67AE">
              <w:instrText xml:space="preserve"> =SUM(ABOVE) </w:instrText>
            </w:r>
            <w:r w:rsidRPr="00BC67AE">
              <w:fldChar w:fldCharType="separate"/>
            </w:r>
            <w:r w:rsidR="003C3B7C" w:rsidRPr="00BC67AE">
              <w:t>141,250</w:t>
            </w:r>
            <w:r w:rsidRPr="00BC67AE">
              <w:fldChar w:fldCharType="end"/>
            </w:r>
          </w:p>
        </w:tc>
        <w:tc>
          <w:tcPr>
            <w:tcW w:w="1440" w:type="dxa"/>
            <w:tcBorders>
              <w:top w:val="single" w:sz="12" w:space="0" w:color="auto"/>
            </w:tcBorders>
            <w:vAlign w:val="center"/>
          </w:tcPr>
          <w:p w14:paraId="70906771" w14:textId="77777777" w:rsidR="003C3B7C" w:rsidRPr="00BC67AE" w:rsidRDefault="009F4EFB" w:rsidP="00707ED8">
            <w:pPr>
              <w:pStyle w:val="BodyText"/>
              <w:jc w:val="center"/>
            </w:pPr>
            <w:r w:rsidRPr="00BC67AE">
              <w:fldChar w:fldCharType="begin"/>
            </w:r>
            <w:r w:rsidR="003C3B7C" w:rsidRPr="00BC67AE">
              <w:instrText xml:space="preserve"> =SUM(ABOVE) </w:instrText>
            </w:r>
            <w:r w:rsidRPr="00BC67AE">
              <w:fldChar w:fldCharType="separate"/>
            </w:r>
            <w:r w:rsidR="003C3B7C" w:rsidRPr="00BC67AE">
              <w:t>127</w:t>
            </w:r>
            <w:r w:rsidRPr="00BC67AE">
              <w:fldChar w:fldCharType="end"/>
            </w:r>
          </w:p>
        </w:tc>
        <w:tc>
          <w:tcPr>
            <w:tcW w:w="1260" w:type="dxa"/>
            <w:tcBorders>
              <w:top w:val="single" w:sz="12" w:space="0" w:color="auto"/>
            </w:tcBorders>
            <w:vAlign w:val="center"/>
          </w:tcPr>
          <w:p w14:paraId="6EDD577B" w14:textId="77777777" w:rsidR="003C3B7C" w:rsidRPr="00BC67AE" w:rsidRDefault="009F4EFB" w:rsidP="00707ED8">
            <w:pPr>
              <w:pStyle w:val="BodyText"/>
              <w:jc w:val="center"/>
            </w:pPr>
            <w:r w:rsidRPr="00BC67AE">
              <w:fldChar w:fldCharType="begin"/>
            </w:r>
            <w:r w:rsidR="003C3B7C" w:rsidRPr="00BC67AE">
              <w:instrText xml:space="preserve"> =SUM(ABOVE) </w:instrText>
            </w:r>
            <w:r w:rsidRPr="00BC67AE">
              <w:fldChar w:fldCharType="separate"/>
            </w:r>
            <w:r w:rsidR="003C3B7C" w:rsidRPr="00BC67AE">
              <w:t>969,250</w:t>
            </w:r>
            <w:r w:rsidRPr="00BC67AE">
              <w:fldChar w:fldCharType="end"/>
            </w:r>
          </w:p>
        </w:tc>
      </w:tr>
    </w:tbl>
    <w:p w14:paraId="7C097132" w14:textId="77777777" w:rsidR="003C3B7C" w:rsidRPr="00F913D8" w:rsidRDefault="003C3B7C" w:rsidP="00397D5B">
      <w:pPr>
        <w:pStyle w:val="BodyText"/>
      </w:pPr>
    </w:p>
    <w:p w14:paraId="11487591" w14:textId="77777777" w:rsidR="003C3B7C" w:rsidRPr="00E240DC" w:rsidRDefault="003C3B7C" w:rsidP="00397D5B">
      <w:pPr>
        <w:pStyle w:val="BodyText"/>
      </w:pPr>
      <w:r w:rsidRPr="00F913D8">
        <w:t>*Yearly costs over five years have been applied here</w:t>
      </w:r>
    </w:p>
    <w:p w14:paraId="23D2EC75" w14:textId="77777777" w:rsidR="003C3B7C" w:rsidRDefault="003C3B7C" w:rsidP="008F4522">
      <w:pPr>
        <w:pStyle w:val="AnnexHeading2"/>
      </w:pPr>
      <w:bookmarkStart w:id="103" w:name="_Ref212087686"/>
      <w:r w:rsidRPr="00F913D8">
        <w:t>Step 4 Make a Decision</w:t>
      </w:r>
      <w:bookmarkEnd w:id="103"/>
    </w:p>
    <w:p w14:paraId="6DC6017E" w14:textId="77777777" w:rsidR="003C3B7C" w:rsidRDefault="003C3B7C" w:rsidP="008F4522">
      <w:pPr>
        <w:pStyle w:val="AnnexHeading3"/>
      </w:pPr>
      <w:r w:rsidRPr="00F913D8">
        <w:t>Option Benefits</w:t>
      </w:r>
    </w:p>
    <w:p w14:paraId="6034396E" w14:textId="527C9201" w:rsidR="003C3B7C" w:rsidRPr="009A2F72" w:rsidRDefault="003C3B7C" w:rsidP="00397D5B">
      <w:pPr>
        <w:pStyle w:val="BodyText"/>
      </w:pPr>
      <w:r w:rsidRPr="009A2F72">
        <w:t xml:space="preserve">As already stated, it is very difficult to estimate the risk-reduction benefit of spending $1 million to reduce </w:t>
      </w:r>
      <w:r w:rsidR="00A1616B">
        <w:t>‘</w:t>
      </w:r>
      <w:r w:rsidRPr="009A2F72">
        <w:t>down</w:t>
      </w:r>
      <w:r w:rsidR="00A1616B">
        <w:t>’</w:t>
      </w:r>
      <w:r w:rsidRPr="009A2F72">
        <w:t xml:space="preserve"> time for 127 aids to navigation by approximately one-half.  While no groundings appear to have been caused by a non-functioning aid to navig</w:t>
      </w:r>
      <w:r w:rsidR="007510F1">
        <w:t xml:space="preserve">ation over the last 25 years, </w:t>
      </w:r>
      <w:proofErr w:type="gramStart"/>
      <w:r w:rsidR="007510F1">
        <w:t xml:space="preserve">a </w:t>
      </w:r>
      <w:r w:rsidRPr="009A2F72">
        <w:t>grounding</w:t>
      </w:r>
      <w:proofErr w:type="gramEnd"/>
      <w:r w:rsidRPr="009A2F72">
        <w:t xml:space="preserve"> could be caused by such an occurrence in the future.  A grounded tanker would likely produce impacts exceeding $1 million, especially if loss of cargo or bunker fuel were involved; and even the loss of one life would exceed the estimated improvement cost given the value normally placed on a statistical life in these types of analysis.  However, the probability of such unwanted events caused by a non-functioning aid to navigation must be very small–no such impacts even resulted from the 45 non-aid related groundings that did occur over the last 25 years in the LOS Area.</w:t>
      </w:r>
    </w:p>
    <w:p w14:paraId="4E8C1823" w14:textId="14229673" w:rsidR="003C3B7C" w:rsidRPr="00F913D8" w:rsidRDefault="003C3B7C" w:rsidP="00397D5B">
      <w:pPr>
        <w:pStyle w:val="BodyText"/>
      </w:pPr>
      <w:r w:rsidRPr="009A2F72">
        <w:t xml:space="preserve">Most marine stakeholders would likely conclude that the safety benefits of this option would not exceed its $1 million cost; and perhaps there is a good reason for such a conclusion.  When an aid to navigation is </w:t>
      </w:r>
      <w:r w:rsidR="00A1616B">
        <w:t>‘</w:t>
      </w:r>
      <w:r w:rsidRPr="009A2F72">
        <w:t>down</w:t>
      </w:r>
      <w:r w:rsidR="00A1616B">
        <w:t>’</w:t>
      </w:r>
      <w:r w:rsidRPr="009A2F72">
        <w:t xml:space="preserve">, a NOTSHIP is issued and mariners then take special care and operate at a heightened degree of awareness for the duration of the outage period.  This reaction likely explains why we did not observe </w:t>
      </w:r>
      <w:r w:rsidRPr="00F913D8">
        <w:t xml:space="preserve">any </w:t>
      </w:r>
      <w:proofErr w:type="gramStart"/>
      <w:r w:rsidRPr="00F913D8">
        <w:t>groundings</w:t>
      </w:r>
      <w:proofErr w:type="gramEnd"/>
      <w:r w:rsidRPr="00F913D8">
        <w:t xml:space="preserve"> that were caused by </w:t>
      </w:r>
      <w:r w:rsidR="00A1616B">
        <w:t>‘</w:t>
      </w:r>
      <w:r w:rsidRPr="00F913D8">
        <w:t>down’ aids to navigation over the last 25 years in this LOS area.</w:t>
      </w:r>
    </w:p>
    <w:p w14:paraId="6F86D51F" w14:textId="77777777" w:rsidR="003C3B7C" w:rsidRDefault="003C3B7C" w:rsidP="008F4522">
      <w:pPr>
        <w:pStyle w:val="AnnexHeading3"/>
      </w:pPr>
      <w:r w:rsidRPr="00F913D8">
        <w:t>Comparing Costs and Benefits</w:t>
      </w:r>
    </w:p>
    <w:p w14:paraId="22AB015F" w14:textId="77777777" w:rsidR="003C3B7C" w:rsidRPr="009A2F72" w:rsidRDefault="003C3B7C" w:rsidP="00397D5B">
      <w:pPr>
        <w:pStyle w:val="BodyText"/>
      </w:pPr>
      <w:r w:rsidRPr="009A2F72">
        <w:t xml:space="preserve">As discussed above, we do not need to further compare an estimated $1 million cost for service improvements to an estimated safety </w:t>
      </w:r>
      <w:proofErr w:type="gramStart"/>
      <w:r w:rsidRPr="009A2F72">
        <w:t>benefit which</w:t>
      </w:r>
      <w:proofErr w:type="gramEnd"/>
      <w:r w:rsidRPr="009A2F72">
        <w:t xml:space="preserve"> would likely be significantly less than this amount.</w:t>
      </w:r>
    </w:p>
    <w:p w14:paraId="15605DC6" w14:textId="77777777" w:rsidR="003C3B7C" w:rsidRDefault="003C3B7C" w:rsidP="008F4522">
      <w:pPr>
        <w:pStyle w:val="AnnexHeading3"/>
      </w:pPr>
      <w:r w:rsidRPr="00F913D8">
        <w:t>Making a Decision</w:t>
      </w:r>
    </w:p>
    <w:p w14:paraId="2CFA3A9D" w14:textId="77777777" w:rsidR="003C3B7C" w:rsidRPr="00F913D8" w:rsidRDefault="003C3B7C" w:rsidP="00397D5B">
      <w:pPr>
        <w:pStyle w:val="BodyText"/>
      </w:pPr>
      <w:r w:rsidRPr="00F913D8">
        <w:t>While the direct safety benefits of reducing aid to navigation outages do not appear cost-beneficial, there are two other issues that could be pursued:</w:t>
      </w:r>
    </w:p>
    <w:p w14:paraId="16A77008" w14:textId="77777777" w:rsidR="003C3B7C" w:rsidRPr="006724FD" w:rsidRDefault="003C3B7C" w:rsidP="00FC1D24">
      <w:pPr>
        <w:pStyle w:val="List1"/>
        <w:numPr>
          <w:ilvl w:val="0"/>
          <w:numId w:val="30"/>
        </w:numPr>
      </w:pPr>
      <w:r w:rsidRPr="006724FD">
        <w:t>Would the long-term reduced maintenance costs resulting from an estimated 50% reduction in aid to navigation outages compensate for the one-time capital investment of $1 million?</w:t>
      </w:r>
    </w:p>
    <w:p w14:paraId="308191F6" w14:textId="5168845E" w:rsidR="003C3B7C" w:rsidRPr="006724FD" w:rsidRDefault="003C3B7C" w:rsidP="00126234">
      <w:pPr>
        <w:pStyle w:val="List1"/>
      </w:pPr>
      <w:r w:rsidRPr="006724FD">
        <w:t xml:space="preserve">Should the current level of service goals be revised to conform more to the actual service being delivered in light of the apparent absence of groundings caused by </w:t>
      </w:r>
      <w:r w:rsidR="00A1616B">
        <w:t>‘</w:t>
      </w:r>
      <w:r w:rsidRPr="006724FD">
        <w:t>down</w:t>
      </w:r>
      <w:r w:rsidR="00A1616B">
        <w:t>’</w:t>
      </w:r>
      <w:r w:rsidRPr="006724FD">
        <w:t xml:space="preserve"> aids to navigation in this LOS area?  Perhaps a lower level of service can be tolerated without increased risk as long as only a </w:t>
      </w:r>
      <w:r w:rsidR="00A1616B">
        <w:t>‘</w:t>
      </w:r>
      <w:r w:rsidRPr="006724FD">
        <w:t>reasonable’ number of NOTSHIPS are issued at any one time for a given area?  If one cries wolf too many times, all warnings tend to be ignored.  Of course, a review of service level standards would require the involvement of all stakeholders from the very beginning.</w:t>
      </w:r>
    </w:p>
    <w:p w14:paraId="75C966E7" w14:textId="77777777" w:rsidR="003C3B7C" w:rsidRDefault="003C3B7C" w:rsidP="001F2C17">
      <w:pPr>
        <w:pStyle w:val="AnnexHeading2"/>
      </w:pPr>
      <w:r>
        <w:t>Step</w:t>
      </w:r>
      <w:r w:rsidRPr="00F913D8">
        <w:t xml:space="preserve"> 5 Take Action</w:t>
      </w:r>
    </w:p>
    <w:p w14:paraId="4A7D9245" w14:textId="77777777" w:rsidR="003C3B7C" w:rsidRPr="00F913D8" w:rsidRDefault="003C3B7C" w:rsidP="00397D5B">
      <w:pPr>
        <w:pStyle w:val="BodyText"/>
      </w:pPr>
      <w:r w:rsidRPr="00F913D8">
        <w:t>No implementation of the proposed option for risk-reduction purposes is recommended.  However, it is recommended that two additional reviews be conducted as outlined in step 4 above</w:t>
      </w:r>
      <w:r>
        <w:t xml:space="preserve"> (see section </w:t>
      </w:r>
      <w:r w:rsidR="009F4EFB">
        <w:fldChar w:fldCharType="begin"/>
      </w:r>
      <w:r>
        <w:instrText xml:space="preserve"> REF _Ref212087686 \r \h </w:instrText>
      </w:r>
      <w:r w:rsidR="009F4EFB">
        <w:fldChar w:fldCharType="separate"/>
      </w:r>
      <w:r w:rsidR="008E4FC1">
        <w:t>2.5</w:t>
      </w:r>
      <w:r w:rsidR="009F4EFB">
        <w:fldChar w:fldCharType="end"/>
      </w:r>
      <w:r>
        <w:t>)</w:t>
      </w:r>
      <w:r w:rsidRPr="00F913D8">
        <w:t>.</w:t>
      </w:r>
    </w:p>
    <w:p w14:paraId="4E613FB3" w14:textId="77777777" w:rsidR="003C3B7C" w:rsidRPr="001F5363" w:rsidRDefault="003C3B7C" w:rsidP="007F4371">
      <w:pPr>
        <w:pStyle w:val="Annex"/>
      </w:pPr>
      <w:r w:rsidRPr="001F5363">
        <w:br w:type="page"/>
      </w:r>
      <w:bookmarkStart w:id="104" w:name="_Toc228439118"/>
      <w:r w:rsidRPr="001F5363">
        <w:lastRenderedPageBreak/>
        <w:t>C</w:t>
      </w:r>
      <w:r w:rsidR="008F4522">
        <w:t>ontext and</w:t>
      </w:r>
      <w:r w:rsidRPr="001F5363">
        <w:t xml:space="preserve"> </w:t>
      </w:r>
      <w:r w:rsidR="008F4522">
        <w:t>expansion</w:t>
      </w:r>
      <w:r w:rsidRPr="001F5363">
        <w:t xml:space="preserve"> </w:t>
      </w:r>
      <w:r w:rsidR="008F4522">
        <w:t>of the risk</w:t>
      </w:r>
      <w:r w:rsidRPr="001F5363">
        <w:t xml:space="preserve"> </w:t>
      </w:r>
      <w:r w:rsidR="008F4522">
        <w:t>management process</w:t>
      </w:r>
      <w:bookmarkEnd w:id="104"/>
    </w:p>
    <w:p w14:paraId="03D59FAE" w14:textId="77777777" w:rsidR="003C3B7C" w:rsidRPr="00F913D8" w:rsidRDefault="003C3B7C" w:rsidP="00FC1D24">
      <w:pPr>
        <w:pStyle w:val="AnnexHeading1"/>
        <w:numPr>
          <w:ilvl w:val="0"/>
          <w:numId w:val="56"/>
        </w:numPr>
      </w:pPr>
      <w:r w:rsidRPr="00F913D8">
        <w:t>The Importance of using a Risk Management Process</w:t>
      </w:r>
    </w:p>
    <w:p w14:paraId="355B8E09" w14:textId="77777777" w:rsidR="003C3B7C" w:rsidRPr="009A2F72" w:rsidRDefault="003C3B7C" w:rsidP="00397D5B">
      <w:pPr>
        <w:pStyle w:val="BodyText"/>
      </w:pPr>
      <w:r w:rsidRPr="009A2F72">
        <w:t>Organizations should evolve on an on</w:t>
      </w:r>
      <w:r w:rsidR="007510F1">
        <w:t>-</w:t>
      </w:r>
      <w:r w:rsidRPr="009A2F72">
        <w:t>going basis in order to remain relevant and to meet their mandate and objective as changes occur.  Managing risk is becoming essential as part of the current evolutionary context.</w:t>
      </w:r>
    </w:p>
    <w:p w14:paraId="1464AF1D" w14:textId="3DD15755" w:rsidR="003C3B7C" w:rsidRPr="009A2F72" w:rsidRDefault="003C3B7C" w:rsidP="00397D5B">
      <w:pPr>
        <w:pStyle w:val="BodyText"/>
      </w:pPr>
      <w:r w:rsidRPr="009A2F72">
        <w:t xml:space="preserve">Risk is about something that may happen in the future.  Factors such as technological innovation and complexity and growing social and cultural awareness are making it increasingly difficult to anticipate what may occur in the future.  Risk management involves the analysis of scenarios about future events, their likelihood, impact and acceptability to stakeholders.  This information is critical to issues such as the balancing of </w:t>
      </w:r>
      <w:r w:rsidR="00A1616B">
        <w:t>‘</w:t>
      </w:r>
      <w:r w:rsidRPr="009A2F72">
        <w:t>program integrity</w:t>
      </w:r>
      <w:r w:rsidR="00A1616B">
        <w:t>’</w:t>
      </w:r>
      <w:r w:rsidRPr="009A2F72">
        <w:t xml:space="preserve"> and </w:t>
      </w:r>
      <w:r w:rsidR="00A1616B">
        <w:t>‘</w:t>
      </w:r>
      <w:r w:rsidRPr="009A2F72">
        <w:t>limited resources.</w:t>
      </w:r>
      <w:r w:rsidR="00A1616B">
        <w:t>’</w:t>
      </w:r>
      <w:r w:rsidRPr="009A2F72">
        <w:t xml:space="preserve">  Simply put, limitations on resources can adversely affect program integrity that involves the ability of organizations to ensure the continued achievement of results consistent with priorities.  Organizations need modern management approaches including risk management to make judgments about maintaining program integrity.  Competency in conducting intuitive and systematic analyses of the level of risk involved in organizational transition and new opportunities will support timely decision making and demonstrate due diligence across and down the organization.</w:t>
      </w:r>
    </w:p>
    <w:p w14:paraId="759E95B8" w14:textId="5FAB06C1" w:rsidR="003C3B7C" w:rsidRPr="009A2F72" w:rsidRDefault="003C3B7C" w:rsidP="00397D5B">
      <w:pPr>
        <w:pStyle w:val="BodyText"/>
      </w:pPr>
      <w:r w:rsidRPr="009A2F72">
        <w:t xml:space="preserve">Individuals and organizations manage risk every day consciously and unconsciously.  The need to do so more systematically and explicitly is also a matter of transparency, accountability and credibility.  Transparency gains are occurring as a matter of public sector reform and technology advances.  Transparency leads to accountability and potential effects on credibility.  Integrating risk management into management and operational practices provides a basis for anticipating transparency issues, managing accountability expectations and maintaining credibility.  Credibility is maintained when stakeholders gain assurance that the organization is </w:t>
      </w:r>
      <w:r w:rsidR="00A1616B">
        <w:t>‘</w:t>
      </w:r>
      <w:r w:rsidRPr="009A2F72">
        <w:t>in control.</w:t>
      </w:r>
      <w:r w:rsidR="00A1616B">
        <w:t>’</w:t>
      </w:r>
      <w:r w:rsidRPr="009A2F72">
        <w:t xml:space="preserve">  Such assurance is gained in part when it is transparent in plans, reports and stakeholder interfaces that the organization systematically and continually identifies, assesses and manages its risks.  In effect, an organization must incorporate risk management into its own management system.</w:t>
      </w:r>
    </w:p>
    <w:p w14:paraId="5FE297CC" w14:textId="77777777" w:rsidR="003C3B7C" w:rsidRPr="00F913D8" w:rsidRDefault="003C3B7C" w:rsidP="008F4522">
      <w:pPr>
        <w:pStyle w:val="AnnexHeading1"/>
      </w:pPr>
      <w:r w:rsidRPr="00F913D8">
        <w:t>Temporal Nature of Risk Management</w:t>
      </w:r>
    </w:p>
    <w:p w14:paraId="12E652F1" w14:textId="77777777" w:rsidR="003C3B7C" w:rsidRPr="00F913D8" w:rsidRDefault="003C3B7C" w:rsidP="00397D5B">
      <w:pPr>
        <w:pStyle w:val="BodyText"/>
      </w:pPr>
      <w:r w:rsidRPr="00F913D8">
        <w:t>Risk also has a temporal nature and it should be recognized that the process is iterative, and that a return to a previous step can be made at any time.</w:t>
      </w:r>
    </w:p>
    <w:p w14:paraId="29089542" w14:textId="77777777" w:rsidR="003C3B7C" w:rsidRPr="00F913D8" w:rsidRDefault="003C3B7C" w:rsidP="008F4522">
      <w:pPr>
        <w:pStyle w:val="AnnexHeading1"/>
      </w:pPr>
      <w:r w:rsidRPr="00F913D8">
        <w:t>Flexibility in a Risk Management Process</w:t>
      </w:r>
    </w:p>
    <w:p w14:paraId="4952D72C" w14:textId="77777777" w:rsidR="003C3B7C" w:rsidRPr="00F913D8" w:rsidRDefault="003C3B7C" w:rsidP="00397D5B">
      <w:pPr>
        <w:pStyle w:val="BodyText"/>
      </w:pPr>
      <w:r w:rsidRPr="00F913D8">
        <w:t>Risk management involves estimation, assumptions and implementation of strategies and procedures carried out by people.  In many cases it is necessary to take a decision where all these elements have degrees of uncertainty.  Most risk management approaches will examine these uncertainties and devise strategies to monitor events in order to be timely in adjusting a decision as a result of an uncertainty unfolding in a manner other than expected.</w:t>
      </w:r>
    </w:p>
    <w:p w14:paraId="0A1596CB" w14:textId="77777777" w:rsidR="003C3B7C" w:rsidRPr="00F913D8" w:rsidRDefault="003C3B7C" w:rsidP="00397D5B">
      <w:pPr>
        <w:pStyle w:val="BodyText"/>
      </w:pPr>
      <w:r w:rsidRPr="00F913D8">
        <w:t>Risk management includes the objectives of sensible risk taking in order to support the achievement of results.  Because zero risk situations are by and large not affordable in today’s resource environment, some level of risk taking will always be a part of decisions.  However, the climate for promoting timely decisions involving risk will be undermined if there is not an attitude of allowing for adjustments after a decision has been made.  Allowing for adjustment should be built into the risk management process.  Allowing for adjustment should involve learning from the adjustment so that it will be avoided in the future.  Managers can be taken to task for not avoiding a known problem but they need to feel supported in terms of there being an allowance for adjustment on areas of new uncertainty.</w:t>
      </w:r>
    </w:p>
    <w:p w14:paraId="79469B1F" w14:textId="77777777" w:rsidR="003C3B7C" w:rsidRPr="00F913D8" w:rsidRDefault="003C3B7C" w:rsidP="00397D5B">
      <w:pPr>
        <w:pStyle w:val="BodyText"/>
      </w:pPr>
      <w:r w:rsidRPr="00F913D8">
        <w:t>Monitoring the estimations, assumptions and actions by the people implementing strategies and procedures will ensure adjustments are identified and implemented in a timely manner.</w:t>
      </w:r>
    </w:p>
    <w:p w14:paraId="24B9E901" w14:textId="77777777" w:rsidR="008F4522" w:rsidRDefault="008F4522">
      <w:pPr>
        <w:rPr>
          <w:b/>
          <w:caps/>
          <w:sz w:val="24"/>
        </w:rPr>
      </w:pPr>
      <w:r>
        <w:br w:type="page"/>
      </w:r>
    </w:p>
    <w:p w14:paraId="0B2C7ED8" w14:textId="77777777" w:rsidR="003C3B7C" w:rsidRPr="00F913D8" w:rsidRDefault="003C3B7C" w:rsidP="008F4522">
      <w:pPr>
        <w:pStyle w:val="AnnexHeading1"/>
      </w:pPr>
      <w:r w:rsidRPr="00F913D8">
        <w:lastRenderedPageBreak/>
        <w:t>Consultation and Communication</w:t>
      </w:r>
    </w:p>
    <w:p w14:paraId="450ACFC7" w14:textId="77777777" w:rsidR="003C3B7C" w:rsidRPr="00F913D8" w:rsidRDefault="003C3B7C" w:rsidP="00397D5B">
      <w:pPr>
        <w:pStyle w:val="BodyText"/>
      </w:pPr>
      <w:r w:rsidRPr="00F913D8">
        <w:t>Reforms aimed at becoming more fiscally sound have increased the need for trade-offs in the options and services provided by most organizations.  Risk is generally a factor in these trade-offs.  Over and above trade-offs, however, there are three compelling rationales for continued consultation and communication among stakeholders in the development of policies for managing risk.</w:t>
      </w:r>
    </w:p>
    <w:p w14:paraId="4AD1DEAF" w14:textId="77777777" w:rsidR="003C3B7C" w:rsidRPr="00F913D8" w:rsidRDefault="003C3B7C" w:rsidP="00397D5B">
      <w:pPr>
        <w:pStyle w:val="BodyText"/>
      </w:pPr>
      <w:r w:rsidRPr="00F913D8">
        <w:t>First is the principle that program managers should consult with stakeholders, with a related agreement that stakeholders have the right to participate meaningfully in decision-making and be informed about the basis of decisions.  It should be acknowledged that, notwithstanding the benefits of broad consultations, the program manager usually has the final decision.  Virtually all public involvement processes have to address the question of the stakeholders role in the decision process regardless of whether participants are empowered to set policy or not.</w:t>
      </w:r>
    </w:p>
    <w:p w14:paraId="7058ADCC" w14:textId="77777777" w:rsidR="003C3B7C" w:rsidRPr="00F913D8" w:rsidRDefault="003C3B7C" w:rsidP="00397D5B">
      <w:pPr>
        <w:pStyle w:val="BodyText"/>
      </w:pPr>
      <w:r w:rsidRPr="00F913D8">
        <w:t>Second is the belief that relevant wisdom is not limited to scientific specialists and officials of the organization and stakeholders often contribute relevant information that might otherwise not be available to decision-makers.</w:t>
      </w:r>
    </w:p>
    <w:p w14:paraId="15105D3A" w14:textId="77777777" w:rsidR="003C3B7C" w:rsidRPr="00F913D8" w:rsidRDefault="003C3B7C" w:rsidP="00397D5B">
      <w:pPr>
        <w:pStyle w:val="BodyText"/>
      </w:pPr>
      <w:r w:rsidRPr="00F913D8">
        <w:t>Third is the rationale that broad consultations may decrease the conflict and increase the acceptance of, or trust in decisions by marine aids to navigation authorities.  Related to this is the growing recognition of the importance of trust as a factor affecting how all stakeholders perceive risk.</w:t>
      </w:r>
    </w:p>
    <w:p w14:paraId="2FD54620" w14:textId="77777777" w:rsidR="003C3B7C" w:rsidRPr="00F913D8" w:rsidRDefault="003C3B7C" w:rsidP="00397D5B">
      <w:pPr>
        <w:pStyle w:val="BodyText"/>
      </w:pPr>
      <w:r w:rsidRPr="00F913D8">
        <w:t>Effective communications and consultations with stakeholders can provide the decision-makers with improved insight into risk problems since stakeholders often have a unique perspective or relevant information not otherwise available to decision-makers.  This leads to better, more informed decisions.  Just as important effective communications provide a unique opportunity for decision-makers to improve their credibility with stakeholders.  Improved credibility increases safety as a result of increased acceptance of and compliance with a safety program.  Conversely, inappropriate or poorly conducted communications can reduce credibility and seriously inhibit the achievement of objectives.</w:t>
      </w:r>
    </w:p>
    <w:p w14:paraId="23EFFB1D" w14:textId="77777777" w:rsidR="003C3B7C" w:rsidRPr="00F913D8" w:rsidRDefault="003C3B7C" w:rsidP="008F4522">
      <w:pPr>
        <w:pStyle w:val="AnnexHeading1"/>
      </w:pPr>
      <w:r w:rsidRPr="00F913D8">
        <w:t>Information and Data</w:t>
      </w:r>
    </w:p>
    <w:p w14:paraId="488157EF" w14:textId="77777777" w:rsidR="003C3B7C" w:rsidRDefault="003C3B7C" w:rsidP="00397D5B">
      <w:pPr>
        <w:pStyle w:val="BodyText"/>
      </w:pPr>
      <w:r w:rsidRPr="00F913D8">
        <w:t xml:space="preserve">Suitable data is necessary for each step of the risk management process. </w:t>
      </w:r>
      <w:r w:rsidR="00126234">
        <w:t xml:space="preserve"> </w:t>
      </w:r>
      <w:r w:rsidRPr="00F913D8">
        <w:t>When data is not available, expert judgment, physical models, simulations and analytical models may be used to achieve valuable results.</w:t>
      </w:r>
      <w:r w:rsidR="00126234">
        <w:t xml:space="preserve"> </w:t>
      </w:r>
      <w:r w:rsidR="007510F1">
        <w:t xml:space="preserve"> </w:t>
      </w:r>
      <w:r w:rsidRPr="00F913D8">
        <w:t xml:space="preserve">Data concerning incident reports, near misses and operational failures may be very important for the purposes of making more balanced, proactive and cost-effective decision. </w:t>
      </w:r>
      <w:r w:rsidR="00126234">
        <w:t xml:space="preserve"> </w:t>
      </w:r>
      <w:r w:rsidRPr="00F913D8">
        <w:t>A judgment on the value of data that are to be used should be carried out in order to identify uncertainties and limitations, and to assess the degree of reliance that should be placed on the available data.</w:t>
      </w:r>
    </w:p>
    <w:p w14:paraId="251741D8" w14:textId="77777777" w:rsidR="003C3B7C" w:rsidRPr="00F913D8" w:rsidRDefault="003C3B7C" w:rsidP="00861C72">
      <w:pPr>
        <w:pStyle w:val="BodyText"/>
        <w:rPr>
          <w:lang w:eastAsia="de-DE"/>
        </w:rPr>
      </w:pPr>
      <w:r w:rsidRPr="007510F1">
        <w:rPr>
          <w:lang w:eastAsia="de-DE"/>
        </w:rPr>
        <w:t xml:space="preserve">The collection of data over time is crucial to the accuracy of the risk management and evaluation process. </w:t>
      </w:r>
      <w:r w:rsidR="00126234">
        <w:rPr>
          <w:lang w:eastAsia="de-DE"/>
        </w:rPr>
        <w:t xml:space="preserve"> </w:t>
      </w:r>
      <w:r w:rsidRPr="007510F1">
        <w:rPr>
          <w:lang w:eastAsia="de-DE"/>
        </w:rPr>
        <w:t xml:space="preserve">Components that supply </w:t>
      </w:r>
      <w:r w:rsidR="00BF1228">
        <w:rPr>
          <w:lang w:eastAsia="de-DE"/>
        </w:rPr>
        <w:t>e-Navigation</w:t>
      </w:r>
      <w:r w:rsidRPr="007510F1">
        <w:rPr>
          <w:lang w:eastAsia="de-DE"/>
        </w:rPr>
        <w:t xml:space="preserve"> systems with data can be used to capture usable information over time for risk management assessments. </w:t>
      </w:r>
      <w:r w:rsidR="00126234">
        <w:rPr>
          <w:lang w:eastAsia="de-DE"/>
        </w:rPr>
        <w:t xml:space="preserve"> </w:t>
      </w:r>
      <w:r w:rsidRPr="007510F1">
        <w:rPr>
          <w:lang w:eastAsia="de-DE"/>
        </w:rPr>
        <w:t>This may require additional investment and the collection resources.</w:t>
      </w:r>
    </w:p>
    <w:p w14:paraId="0845C307" w14:textId="77777777" w:rsidR="007510F1" w:rsidRDefault="003C3B7C" w:rsidP="008F4522">
      <w:pPr>
        <w:pStyle w:val="AnnexHeading1"/>
      </w:pPr>
      <w:r w:rsidRPr="00F913D8">
        <w:t>Documentation Requirements</w:t>
      </w:r>
      <w:r w:rsidR="007510F1">
        <w:t>.</w:t>
      </w:r>
    </w:p>
    <w:p w14:paraId="7757A8EC" w14:textId="77777777" w:rsidR="003C3B7C" w:rsidRPr="007510F1" w:rsidRDefault="007510F1" w:rsidP="00397D5B">
      <w:pPr>
        <w:pStyle w:val="BodyText"/>
      </w:pPr>
      <w:r w:rsidRPr="007510F1">
        <w:t xml:space="preserve">A more detailed list of data and information that should be considered in evaluating risk specific to marine aids to navigation is attached in </w:t>
      </w:r>
      <w:r w:rsidR="009F4EFB">
        <w:fldChar w:fldCharType="begin"/>
      </w:r>
      <w:r w:rsidR="008F4643">
        <w:instrText xml:space="preserve"> REF _Ref228421120 \r \h </w:instrText>
      </w:r>
      <w:r w:rsidR="009F4EFB">
        <w:fldChar w:fldCharType="separate"/>
      </w:r>
      <w:r w:rsidR="008E4FC1">
        <w:t>ANNEX B</w:t>
      </w:r>
      <w:r w:rsidR="009F4EFB">
        <w:fldChar w:fldCharType="end"/>
      </w:r>
      <w:r w:rsidRPr="007510F1">
        <w:t>.</w:t>
      </w:r>
    </w:p>
    <w:p w14:paraId="78F86D94" w14:textId="77777777" w:rsidR="003C3B7C" w:rsidRPr="00F913D8" w:rsidRDefault="003C3B7C" w:rsidP="00397D5B">
      <w:pPr>
        <w:pStyle w:val="BodyText"/>
      </w:pPr>
      <w:r w:rsidRPr="00F913D8">
        <w:t xml:space="preserve">There is a requirement for extensive documentation throughout the risk management process, especially if risk to life, property or the environment is being evaluated. </w:t>
      </w:r>
      <w:r w:rsidR="008E4FC1">
        <w:t xml:space="preserve"> </w:t>
      </w:r>
      <w:r w:rsidRPr="00F913D8">
        <w:t>If the issues under review are relatively inconsequential, documentation requirements may be modest, but still necessary.</w:t>
      </w:r>
    </w:p>
    <w:p w14:paraId="6D90ACBE" w14:textId="77777777" w:rsidR="003C3B7C" w:rsidRDefault="003C3B7C" w:rsidP="00126234">
      <w:pPr>
        <w:pStyle w:val="BodyText"/>
      </w:pPr>
      <w:r w:rsidRPr="00F913D8">
        <w:t>Documentation</w:t>
      </w:r>
      <w:r>
        <w:t xml:space="preserve"> provides</w:t>
      </w:r>
      <w:r w:rsidRPr="00F913D8">
        <w:t>:</w:t>
      </w:r>
    </w:p>
    <w:p w14:paraId="623FD71A" w14:textId="77777777" w:rsidR="003C3B7C" w:rsidRPr="00F913D8" w:rsidRDefault="003C3B7C" w:rsidP="00FC1D24">
      <w:pPr>
        <w:pStyle w:val="List1"/>
        <w:numPr>
          <w:ilvl w:val="0"/>
          <w:numId w:val="31"/>
        </w:numPr>
      </w:pPr>
      <w:r>
        <w:t>Help</w:t>
      </w:r>
      <w:r w:rsidRPr="00F913D8">
        <w:t xml:space="preserve"> in explaining decisions</w:t>
      </w:r>
      <w:r w:rsidR="00126234">
        <w:t>.</w:t>
      </w:r>
    </w:p>
    <w:p w14:paraId="462BF7CE" w14:textId="77777777" w:rsidR="003C3B7C" w:rsidRPr="00F913D8" w:rsidRDefault="003C3B7C" w:rsidP="00126234">
      <w:pPr>
        <w:pStyle w:val="List1"/>
      </w:pPr>
      <w:r>
        <w:lastRenderedPageBreak/>
        <w:t>Help</w:t>
      </w:r>
      <w:r w:rsidRPr="00F913D8">
        <w:t xml:space="preserve"> in defending decisions after they have been made</w:t>
      </w:r>
      <w:r w:rsidR="00126234">
        <w:t>.</w:t>
      </w:r>
    </w:p>
    <w:p w14:paraId="1FCE813D" w14:textId="77777777" w:rsidR="003C3B7C" w:rsidRPr="00F913D8" w:rsidRDefault="003C3B7C" w:rsidP="00126234">
      <w:pPr>
        <w:pStyle w:val="List1"/>
      </w:pPr>
      <w:r>
        <w:t>A</w:t>
      </w:r>
      <w:r w:rsidRPr="00F913D8">
        <w:t xml:space="preserve"> reference for future risk management processes, so as to facilitate continuous improvement</w:t>
      </w:r>
      <w:r w:rsidR="00126234">
        <w:t>.</w:t>
      </w:r>
    </w:p>
    <w:p w14:paraId="5040CE1C" w14:textId="77777777" w:rsidR="003C3B7C" w:rsidRPr="00F913D8" w:rsidRDefault="003C3B7C" w:rsidP="00126234">
      <w:pPr>
        <w:pStyle w:val="List1"/>
      </w:pPr>
      <w:r>
        <w:t>F</w:t>
      </w:r>
      <w:r w:rsidRPr="00F913D8">
        <w:t>or the monitoring function</w:t>
      </w:r>
      <w:r w:rsidR="00126234">
        <w:t>.</w:t>
      </w:r>
    </w:p>
    <w:p w14:paraId="612FF6EA" w14:textId="77777777" w:rsidR="003C3B7C" w:rsidRPr="00F913D8" w:rsidRDefault="003C3B7C" w:rsidP="00126234">
      <w:pPr>
        <w:pStyle w:val="List1"/>
      </w:pPr>
      <w:r>
        <w:t>T</w:t>
      </w:r>
      <w:r w:rsidRPr="00F913D8">
        <w:t>he basis of all decisions, in that all decisions are based on information</w:t>
      </w:r>
      <w:r w:rsidR="00126234">
        <w:t>.</w:t>
      </w:r>
    </w:p>
    <w:p w14:paraId="08205AAF" w14:textId="60870A39" w:rsidR="003C3B7C" w:rsidRPr="00F913D8" w:rsidRDefault="003C3B7C" w:rsidP="00126234">
      <w:pPr>
        <w:pStyle w:val="List1"/>
      </w:pPr>
      <w:r>
        <w:t>A</w:t>
      </w:r>
      <w:r w:rsidRPr="00F913D8">
        <w:t xml:space="preserve"> record of proceedings</w:t>
      </w:r>
      <w:r w:rsidR="00861C72">
        <w:t>.</w:t>
      </w:r>
    </w:p>
    <w:p w14:paraId="5C439FB9" w14:textId="77777777" w:rsidR="003C3B7C" w:rsidRPr="00F913D8" w:rsidRDefault="003C3B7C" w:rsidP="00126234">
      <w:pPr>
        <w:pStyle w:val="List1"/>
      </w:pPr>
      <w:r>
        <w:t>A means of</w:t>
      </w:r>
      <w:r w:rsidRPr="00F913D8">
        <w:t xml:space="preserve"> communicating reasons for decisions to stakeholders.</w:t>
      </w:r>
    </w:p>
    <w:p w14:paraId="2953663B" w14:textId="77777777" w:rsidR="003C3B7C" w:rsidRPr="00F913D8" w:rsidRDefault="003C3B7C" w:rsidP="00397D5B">
      <w:pPr>
        <w:pStyle w:val="BodyText"/>
      </w:pPr>
      <w:r w:rsidRPr="00F913D8">
        <w:t xml:space="preserve">It may be critical that documentation is detailed and comprehensive, as in cases of possible litigation. </w:t>
      </w:r>
      <w:r w:rsidR="00126234">
        <w:t xml:space="preserve"> </w:t>
      </w:r>
      <w:r w:rsidRPr="00F913D8">
        <w:t>However, the need for documentation should reflect the importance to stakeholders of the risk decisions to be taken, the level of concern regarding these issues and/or the resources available to the decision-maker.</w:t>
      </w:r>
      <w:r w:rsidR="00126234">
        <w:t xml:space="preserve"> </w:t>
      </w:r>
      <w:r w:rsidRPr="00F913D8">
        <w:t xml:space="preserve"> Reasonable efforts should be made to document the process without generating excessive paperwork.</w:t>
      </w:r>
    </w:p>
    <w:p w14:paraId="7F85C018" w14:textId="77777777" w:rsidR="003C3B7C" w:rsidRPr="00F913D8" w:rsidRDefault="003C3B7C" w:rsidP="00397D5B">
      <w:pPr>
        <w:pStyle w:val="BodyText"/>
      </w:pPr>
      <w:r w:rsidRPr="00F913D8">
        <w:t>Documentation may be an important resource for future decisions, just as a lack of documentation may generate serious problems.</w:t>
      </w:r>
      <w:r w:rsidR="00126234">
        <w:t xml:space="preserve"> </w:t>
      </w:r>
      <w:r w:rsidRPr="00F913D8">
        <w:t xml:space="preserve"> The amount of documentation to be provided should be a matter of serious consideration. </w:t>
      </w:r>
      <w:r w:rsidR="00126234">
        <w:t xml:space="preserve"> </w:t>
      </w:r>
      <w:r w:rsidRPr="00F913D8">
        <w:t>While it is cautioned against being secretive, some information may need to remain confidential.</w:t>
      </w:r>
    </w:p>
    <w:p w14:paraId="492750AE" w14:textId="77777777" w:rsidR="003C3B7C" w:rsidRPr="001F5363" w:rsidRDefault="003C3B7C" w:rsidP="007F4371">
      <w:pPr>
        <w:pStyle w:val="Annex"/>
      </w:pPr>
      <w:r w:rsidRPr="001F5363">
        <w:br w:type="page"/>
      </w:r>
      <w:bookmarkStart w:id="105" w:name="_Toc228439119"/>
      <w:r w:rsidRPr="001F5363">
        <w:lastRenderedPageBreak/>
        <w:t>B</w:t>
      </w:r>
      <w:r w:rsidR="008F4522">
        <w:t>ibliography</w:t>
      </w:r>
      <w:bookmarkEnd w:id="105"/>
    </w:p>
    <w:p w14:paraId="044EF5B6" w14:textId="395AAE01" w:rsidR="003C3B7C" w:rsidRPr="00F03B7B" w:rsidRDefault="003C3B7C" w:rsidP="00F03B7B">
      <w:pPr>
        <w:pStyle w:val="References"/>
      </w:pPr>
      <w:r w:rsidRPr="00F03B7B">
        <w:t xml:space="preserve">Bea, R.: </w:t>
      </w:r>
      <w:r w:rsidR="00A1616B">
        <w:t>‘</w:t>
      </w:r>
      <w:r w:rsidRPr="00F03B7B">
        <w:t>The Role of Human Error in Design, Construction, and Reliability of Marine Structures</w:t>
      </w:r>
      <w:r w:rsidR="00A1616B">
        <w:t>’</w:t>
      </w:r>
      <w:r w:rsidRPr="00F03B7B">
        <w:t xml:space="preserve">. </w:t>
      </w:r>
      <w:r w:rsidR="008F4522">
        <w:t xml:space="preserve"> </w:t>
      </w:r>
      <w:r w:rsidRPr="00F03B7B">
        <w:t>Technical report, Ship Structure Committee, 1994</w:t>
      </w:r>
      <w:proofErr w:type="gramStart"/>
      <w:r w:rsidRPr="00F03B7B">
        <w:t xml:space="preserve">. </w:t>
      </w:r>
      <w:proofErr w:type="gramEnd"/>
      <w:r w:rsidRPr="00F03B7B">
        <w:t>SSC-378.</w:t>
      </w:r>
    </w:p>
    <w:p w14:paraId="6434FA11" w14:textId="0AC07925" w:rsidR="003C3B7C" w:rsidRPr="00F03B7B" w:rsidRDefault="003C3B7C" w:rsidP="00F03B7B">
      <w:pPr>
        <w:pStyle w:val="References"/>
      </w:pPr>
      <w:r w:rsidRPr="00F03B7B">
        <w:t xml:space="preserve">Benedict, K and Tak, C. van der: </w:t>
      </w:r>
      <w:r w:rsidR="00A1616B">
        <w:t>‘</w:t>
      </w:r>
      <w:r w:rsidRPr="00F03B7B">
        <w:t xml:space="preserve">Comparison of Port and </w:t>
      </w:r>
      <w:proofErr w:type="gramStart"/>
      <w:r w:rsidRPr="00F03B7B">
        <w:t>Waterway  Risk</w:t>
      </w:r>
      <w:proofErr w:type="gramEnd"/>
      <w:r w:rsidRPr="00F03B7B">
        <w:t xml:space="preserve"> Estimation Software Programs</w:t>
      </w:r>
      <w:r w:rsidR="00A1616B">
        <w:t>’</w:t>
      </w:r>
      <w:r w:rsidRPr="00F03B7B">
        <w:t>. MARIN, 2010.</w:t>
      </w:r>
    </w:p>
    <w:p w14:paraId="5F6A4BCB" w14:textId="0AF7DA83" w:rsidR="003C3B7C" w:rsidRPr="00F03B7B" w:rsidRDefault="003C3B7C" w:rsidP="00F03B7B">
      <w:pPr>
        <w:pStyle w:val="References"/>
      </w:pPr>
      <w:r w:rsidRPr="00F03B7B">
        <w:t xml:space="preserve">Comstock, J.P. and Robertson, J.B.: </w:t>
      </w:r>
      <w:r w:rsidR="00A1616B">
        <w:t>‘</w:t>
      </w:r>
      <w:r w:rsidRPr="00F03B7B">
        <w:t>Survival of Collision Damage Versus the 1960 Convention of Safety of Life at Sea</w:t>
      </w:r>
      <w:r w:rsidR="00A1616B">
        <w:t>’</w:t>
      </w:r>
      <w:r w:rsidRPr="00F03B7B">
        <w:t>, SNAME, pp. 461-522</w:t>
      </w:r>
      <w:proofErr w:type="gramStart"/>
      <w:r w:rsidRPr="00F03B7B">
        <w:t xml:space="preserve">. </w:t>
      </w:r>
      <w:proofErr w:type="gramEnd"/>
      <w:r w:rsidRPr="00F03B7B">
        <w:t>1961.</w:t>
      </w:r>
    </w:p>
    <w:p w14:paraId="0BEAA0FD" w14:textId="3E199AD3" w:rsidR="003C3B7C" w:rsidRPr="00F03B7B" w:rsidRDefault="003C3B7C" w:rsidP="00F03B7B">
      <w:pPr>
        <w:pStyle w:val="References"/>
      </w:pPr>
      <w:bookmarkStart w:id="106" w:name="_Ref336003586"/>
      <w:r w:rsidRPr="00F03B7B">
        <w:t xml:space="preserve">Dand, I. and Colwill R.D., </w:t>
      </w:r>
      <w:r w:rsidR="00A1616B">
        <w:t>‘</w:t>
      </w:r>
      <w:r w:rsidRPr="00F03B7B">
        <w:t>The Development and Application of a Dynamic Marine Traffic Simulator for the Assessment of Marine Risk</w:t>
      </w:r>
      <w:r w:rsidR="00A1616B">
        <w:t>’</w:t>
      </w:r>
      <w:r w:rsidRPr="00F03B7B">
        <w:t>, Inaugural Int' Conference on Port and Maritime R&amp;D and Technology, Maritime Port Authority, Singapore</w:t>
      </w:r>
      <w:bookmarkEnd w:id="106"/>
    </w:p>
    <w:p w14:paraId="432EAF26" w14:textId="7987FE2D" w:rsidR="003C3B7C" w:rsidRPr="00F03B7B" w:rsidRDefault="003C3B7C" w:rsidP="00F03B7B">
      <w:pPr>
        <w:pStyle w:val="References"/>
      </w:pPr>
      <w:r w:rsidRPr="00F03B7B">
        <w:t xml:space="preserve">Dorp, R.J. van and Merrick, J.R.W.: </w:t>
      </w:r>
      <w:r w:rsidR="00A1616B">
        <w:t>‘</w:t>
      </w:r>
      <w:r w:rsidRPr="00F03B7B">
        <w:t>On a Risk Management Analysis of Oil Spill Risk using Maritime Transportation System Simulation</w:t>
      </w:r>
      <w:r w:rsidR="00A1616B">
        <w:t>’</w:t>
      </w:r>
      <w:proofErr w:type="gramStart"/>
      <w:r w:rsidRPr="00F03B7B">
        <w:t xml:space="preserve">. </w:t>
      </w:r>
      <w:proofErr w:type="gramEnd"/>
      <w:r w:rsidRPr="00F03B7B">
        <w:t>Annals of Operations Research, 2009.</w:t>
      </w:r>
    </w:p>
    <w:p w14:paraId="71022935" w14:textId="136733EF" w:rsidR="003C3B7C" w:rsidRPr="00F03B7B" w:rsidRDefault="003C3B7C" w:rsidP="00F03B7B">
      <w:pPr>
        <w:pStyle w:val="References"/>
      </w:pPr>
      <w:bookmarkStart w:id="107" w:name="_Ref336333501"/>
      <w:r w:rsidRPr="00F03B7B">
        <w:t xml:space="preserve">Dorp, R.J. van: </w:t>
      </w:r>
      <w:r w:rsidR="00A1616B">
        <w:t>‘</w:t>
      </w:r>
      <w:r w:rsidRPr="00F03B7B">
        <w:t>Maritime Simulation Model of San Francisco Bay – Notes on Risk Management</w:t>
      </w:r>
      <w:r w:rsidR="00A1616B">
        <w:t>’</w:t>
      </w:r>
      <w:r w:rsidRPr="00F03B7B">
        <w:t>, George Washington University 2002</w:t>
      </w:r>
      <w:bookmarkEnd w:id="107"/>
    </w:p>
    <w:p w14:paraId="7AF3BF60" w14:textId="22FA82C7" w:rsidR="003C3B7C" w:rsidRPr="00F03B7B" w:rsidRDefault="003C3B7C" w:rsidP="00F03B7B">
      <w:pPr>
        <w:pStyle w:val="References"/>
      </w:pPr>
      <w:r w:rsidRPr="00F03B7B">
        <w:t xml:space="preserve">DTI: </w:t>
      </w:r>
      <w:r w:rsidR="00A1616B">
        <w:t>‘</w:t>
      </w:r>
      <w:r w:rsidRPr="00F03B7B">
        <w:t>Guidance on the Assessment of the Impact of Offshore Wind Farms</w:t>
      </w:r>
      <w:r w:rsidR="00A1616B">
        <w:t>’</w:t>
      </w:r>
      <w:proofErr w:type="gramStart"/>
      <w:r w:rsidRPr="00F03B7B">
        <w:t xml:space="preserve">. </w:t>
      </w:r>
      <w:proofErr w:type="gramEnd"/>
      <w:r w:rsidRPr="00F03B7B">
        <w:t>Department of Trade and Industry in cooperation with DFT, MCA and BMT</w:t>
      </w:r>
    </w:p>
    <w:p w14:paraId="7401C015" w14:textId="77777777" w:rsidR="003C3B7C" w:rsidRPr="00F03B7B" w:rsidRDefault="003C3B7C" w:rsidP="00F03B7B">
      <w:pPr>
        <w:pStyle w:val="References"/>
      </w:pPr>
      <w:r w:rsidRPr="00F03B7B">
        <w:rPr>
          <w:rStyle w:val="Hyperlink"/>
          <w:color w:val="auto"/>
          <w:u w:val="none"/>
        </w:rPr>
        <w:t>http://webarchive.nationalarchives.gov.uk/+/http:/www.berr.gov.uk/files/file22888.pdf</w:t>
      </w:r>
    </w:p>
    <w:p w14:paraId="0232C95D" w14:textId="6E5A74EA" w:rsidR="003C3B7C" w:rsidRPr="00F03B7B" w:rsidRDefault="003C3B7C" w:rsidP="00F03B7B">
      <w:pPr>
        <w:pStyle w:val="References"/>
      </w:pPr>
      <w:r w:rsidRPr="00F03B7B">
        <w:t xml:space="preserve">Fowler, T.G. and Sørgård, E.: </w:t>
      </w:r>
      <w:r w:rsidR="00A1616B">
        <w:t>‘</w:t>
      </w:r>
      <w:r w:rsidRPr="00F03B7B">
        <w:t>Modeling Ship Transportation Risk</w:t>
      </w:r>
      <w:r w:rsidR="00A1616B">
        <w:t>’</w:t>
      </w:r>
      <w:proofErr w:type="gramStart"/>
      <w:r w:rsidRPr="00F03B7B">
        <w:t xml:space="preserve">. </w:t>
      </w:r>
      <w:proofErr w:type="gramEnd"/>
      <w:r w:rsidRPr="00F03B7B">
        <w:t>Risk Analysis, Vol.20, No.2, 2000</w:t>
      </w:r>
    </w:p>
    <w:p w14:paraId="71639F44" w14:textId="28DAEF0F" w:rsidR="003C3B7C" w:rsidRPr="00F03B7B" w:rsidRDefault="003C3B7C" w:rsidP="00F03B7B">
      <w:pPr>
        <w:pStyle w:val="References"/>
      </w:pPr>
      <w:r w:rsidRPr="00F03B7B">
        <w:t xml:space="preserve">Froese, J, Hartung, R. and Schack, C.: </w:t>
      </w:r>
      <w:r w:rsidR="00A1616B">
        <w:t>‘</w:t>
      </w:r>
      <w:r w:rsidRPr="00F03B7B">
        <w:t>Risk Assessment for Solo Watchkeeping at Night under Defined Conditions</w:t>
      </w:r>
      <w:r w:rsidR="00A1616B">
        <w:t>’</w:t>
      </w:r>
      <w:proofErr w:type="gramStart"/>
      <w:r w:rsidRPr="00F03B7B">
        <w:t xml:space="preserve">. </w:t>
      </w:r>
      <w:proofErr w:type="gramEnd"/>
      <w:r w:rsidRPr="00F03B7B">
        <w:t>ISSUS, Germany</w:t>
      </w:r>
      <w:proofErr w:type="gramStart"/>
      <w:r w:rsidRPr="00F03B7B">
        <w:t>. March,</w:t>
      </w:r>
      <w:proofErr w:type="gramEnd"/>
      <w:r w:rsidRPr="00F03B7B">
        <w:t xml:space="preserve"> 1996.</w:t>
      </w:r>
    </w:p>
    <w:p w14:paraId="15E1F389" w14:textId="766D4407" w:rsidR="003C3B7C" w:rsidRPr="00F03B7B" w:rsidRDefault="003C3B7C" w:rsidP="00F03B7B">
      <w:pPr>
        <w:pStyle w:val="References"/>
      </w:pPr>
      <w:r w:rsidRPr="00F03B7B">
        <w:t xml:space="preserve">Fujii, Y. Yamanouchi, H and Mizuki, N.: </w:t>
      </w:r>
      <w:r w:rsidR="00A1616B">
        <w:t>‘</w:t>
      </w:r>
      <w:r w:rsidRPr="00F03B7B">
        <w:t>Some Factors Affecting the Frequency of Accidents in Marine Traffic.  II: The probability of Stranding, III: The Effect of Darkness on the Probability of Stranding</w:t>
      </w:r>
      <w:r w:rsidR="00A1616B">
        <w:t>’</w:t>
      </w:r>
      <w:r w:rsidRPr="00F03B7B">
        <w:t xml:space="preserve">.  Journal of Navigation, Vol. 27, 1974. </w:t>
      </w:r>
      <w:bookmarkStart w:id="108" w:name="Fujii_Yam_1974"/>
    </w:p>
    <w:bookmarkEnd w:id="108"/>
    <w:p w14:paraId="184894AE" w14:textId="7480EA33" w:rsidR="003C3B7C" w:rsidRPr="00F03B7B" w:rsidRDefault="003C3B7C" w:rsidP="00F03B7B">
      <w:pPr>
        <w:pStyle w:val="References"/>
      </w:pPr>
      <w:r w:rsidRPr="00F03B7B">
        <w:t xml:space="preserve">Fujii, Y. and Yamanouchi, H.: </w:t>
      </w:r>
      <w:r w:rsidR="00A1616B">
        <w:t>‘</w:t>
      </w:r>
      <w:r w:rsidRPr="00F03B7B">
        <w:t>Visual range and the Degree of Risk</w:t>
      </w:r>
      <w:r w:rsidR="00A1616B">
        <w:t>’</w:t>
      </w:r>
      <w:r w:rsidRPr="00F03B7B">
        <w:t>, Journal Of Navigation Vol. 27, No. 2, pp 248- 252, 1974.</w:t>
      </w:r>
    </w:p>
    <w:p w14:paraId="337C9CBF" w14:textId="6732DE6F" w:rsidR="003C3B7C" w:rsidRPr="00F03B7B" w:rsidRDefault="003C3B7C" w:rsidP="00F03B7B">
      <w:pPr>
        <w:pStyle w:val="References"/>
      </w:pPr>
      <w:r w:rsidRPr="00F03B7B">
        <w:t xml:space="preserve">Fujii, Y.: </w:t>
      </w:r>
      <w:r w:rsidR="00A1616B">
        <w:t>‘</w:t>
      </w:r>
      <w:r w:rsidRPr="00F03B7B">
        <w:t>Integrated Study on Marine Traffic Accidents</w:t>
      </w:r>
      <w:r w:rsidR="00A1616B">
        <w:t>’</w:t>
      </w:r>
      <w:r w:rsidRPr="00F03B7B">
        <w:t>, IABSE Colloquium on Ship Colli</w:t>
      </w:r>
      <w:r w:rsidRPr="00F03B7B">
        <w:softHyphen/>
        <w:t>sion with Bridges and Offshore Structures, Copenhagen, Vol. 42, pp. 91-98</w:t>
      </w:r>
      <w:proofErr w:type="gramStart"/>
      <w:r w:rsidRPr="00F03B7B">
        <w:t xml:space="preserve">. </w:t>
      </w:r>
      <w:proofErr w:type="gramEnd"/>
      <w:r w:rsidRPr="00F03B7B">
        <w:t>1983.</w:t>
      </w:r>
    </w:p>
    <w:p w14:paraId="4E961471" w14:textId="5FF1D947" w:rsidR="003C3B7C" w:rsidRPr="00F03B7B" w:rsidRDefault="003C3B7C" w:rsidP="00F03B7B">
      <w:pPr>
        <w:pStyle w:val="References"/>
      </w:pPr>
      <w:r w:rsidRPr="00F03B7B">
        <w:t xml:space="preserve">Fujii, Y., Yamanouchi, H. &amp; Matui, T.: </w:t>
      </w:r>
      <w:r w:rsidR="00A1616B">
        <w:t>‘</w:t>
      </w:r>
      <w:r w:rsidRPr="00F03B7B">
        <w:t>Survey on Vessel Traffic Management Systems and Brief Introduction to Marine Traffic Studies</w:t>
      </w:r>
      <w:r w:rsidR="00A1616B">
        <w:t>’</w:t>
      </w:r>
      <w:r w:rsidRPr="00F03B7B">
        <w:t>, Electronic Navigation Research Institute Papers No. 45</w:t>
      </w:r>
      <w:proofErr w:type="gramStart"/>
      <w:r w:rsidRPr="00F03B7B">
        <w:t xml:space="preserve">. </w:t>
      </w:r>
      <w:proofErr w:type="gramEnd"/>
      <w:r w:rsidRPr="00F03B7B">
        <w:t>1984.</w:t>
      </w:r>
    </w:p>
    <w:p w14:paraId="6E9B10B5" w14:textId="40ABC2B3" w:rsidR="003C3B7C" w:rsidRPr="00F03B7B" w:rsidRDefault="003C3B7C" w:rsidP="00F03B7B">
      <w:pPr>
        <w:pStyle w:val="References"/>
      </w:pPr>
      <w:r w:rsidRPr="00F03B7B">
        <w:t xml:space="preserve">Fujii, Y. and Mizuki, N.: </w:t>
      </w:r>
      <w:r w:rsidR="00A1616B">
        <w:t>‘</w:t>
      </w:r>
      <w:r w:rsidRPr="00F03B7B">
        <w:t>Design of VTS systems for water with bridges</w:t>
      </w:r>
      <w:r w:rsidR="00A1616B">
        <w:t>’</w:t>
      </w:r>
      <w:proofErr w:type="gramStart"/>
      <w:r w:rsidRPr="00F03B7B">
        <w:t xml:space="preserve">. </w:t>
      </w:r>
      <w:proofErr w:type="gramEnd"/>
      <w:r w:rsidRPr="00F03B7B">
        <w:t>Proc. of the International Symposium on Advances in Ship Collision Analysis</w:t>
      </w:r>
      <w:proofErr w:type="gramStart"/>
      <w:r w:rsidRPr="00F03B7B">
        <w:t xml:space="preserve">. </w:t>
      </w:r>
      <w:proofErr w:type="gramEnd"/>
      <w:r w:rsidRPr="00F03B7B">
        <w:t xml:space="preserve">Gluver&amp; Olsen </w:t>
      </w:r>
      <w:proofErr w:type="gramStart"/>
      <w:r w:rsidRPr="00F03B7B">
        <w:t>eds</w:t>
      </w:r>
      <w:proofErr w:type="gramEnd"/>
      <w:r w:rsidRPr="00F03B7B">
        <w:t xml:space="preserve">. Copenhagen, Denmark, 10-13 </w:t>
      </w:r>
      <w:proofErr w:type="gramStart"/>
      <w:r w:rsidRPr="00F03B7B">
        <w:t>May,</w:t>
      </w:r>
      <w:proofErr w:type="gramEnd"/>
      <w:r w:rsidRPr="00F03B7B">
        <w:t xml:space="preserve"> 1998. </w:t>
      </w:r>
      <w:proofErr w:type="gramStart"/>
      <w:r w:rsidRPr="00F03B7B">
        <w:t>pp</w:t>
      </w:r>
      <w:proofErr w:type="gramEnd"/>
      <w:r w:rsidRPr="00F03B7B">
        <w:t>. 177-190.</w:t>
      </w:r>
    </w:p>
    <w:p w14:paraId="4DDCF1E7" w14:textId="4AD40BED" w:rsidR="003C3B7C" w:rsidRPr="00F03B7B" w:rsidRDefault="003C3B7C" w:rsidP="00F03B7B">
      <w:pPr>
        <w:pStyle w:val="References"/>
      </w:pPr>
      <w:r w:rsidRPr="00F03B7B">
        <w:t xml:space="preserve">Friis Hansen, P and Pedersen, P.T.: </w:t>
      </w:r>
      <w:r w:rsidR="00A1616B">
        <w:t>‘</w:t>
      </w:r>
      <w:r w:rsidRPr="00F03B7B">
        <w:t>Risk Analysis of Conventional and Solo Watch Keeping</w:t>
      </w:r>
      <w:r w:rsidR="00A1616B">
        <w:t>’</w:t>
      </w:r>
      <w:r w:rsidRPr="00F03B7B">
        <w:t xml:space="preserve"> Submitted to Int. Maritime Organisation (IMO) Maritime Safety Committee by </w:t>
      </w:r>
      <w:proofErr w:type="gramStart"/>
      <w:r w:rsidRPr="00F03B7B">
        <w:t>Denmark  at</w:t>
      </w:r>
      <w:proofErr w:type="gramEnd"/>
      <w:r w:rsidRPr="00F03B7B">
        <w:t xml:space="preserve"> the 69th Session. 1998.</w:t>
      </w:r>
    </w:p>
    <w:p w14:paraId="30391864" w14:textId="6B023BE0" w:rsidR="003C3B7C" w:rsidRPr="00F03B7B" w:rsidRDefault="003C3B7C" w:rsidP="00F03B7B">
      <w:pPr>
        <w:pStyle w:val="References"/>
      </w:pPr>
      <w:r w:rsidRPr="00F03B7B">
        <w:t xml:space="preserve">Friis-Hansen, P and CerupSimonsen, B.: </w:t>
      </w:r>
      <w:r w:rsidR="00A1616B">
        <w:t>‘</w:t>
      </w:r>
      <w:r w:rsidRPr="00F03B7B">
        <w:t>Drogden Feasibility Studie 2001, Aktivitet 3.9, Søuheld</w:t>
      </w:r>
      <w:r w:rsidR="00A1616B">
        <w:t>’</w:t>
      </w:r>
      <w:r w:rsidRPr="00F03B7B">
        <w:t>, December 2001, HLD Joint Venture</w:t>
      </w:r>
      <w:r w:rsidR="00A1616B">
        <w:t>’</w:t>
      </w:r>
      <w:r w:rsidRPr="00F03B7B">
        <w:t xml:space="preserve"> </w:t>
      </w:r>
    </w:p>
    <w:p w14:paraId="19697645" w14:textId="792C24B1" w:rsidR="003C3B7C" w:rsidRPr="00F03B7B" w:rsidRDefault="003C3B7C" w:rsidP="00F03B7B">
      <w:pPr>
        <w:pStyle w:val="References"/>
      </w:pPr>
      <w:r w:rsidRPr="00F03B7B">
        <w:t xml:space="preserve">Gluver, H. and Olsen, D.: </w:t>
      </w:r>
      <w:r w:rsidR="00A1616B">
        <w:t>‘</w:t>
      </w:r>
      <w:r w:rsidRPr="00F03B7B">
        <w:t>Current practice in risk analysis of ship collisions to bridges</w:t>
      </w:r>
      <w:r w:rsidR="00A1616B">
        <w:t>’</w:t>
      </w:r>
      <w:r w:rsidRPr="00F03B7B">
        <w:t>.  Proc. of the International Symposium on Advances in Ship Collision Analysis</w:t>
      </w:r>
      <w:proofErr w:type="gramStart"/>
      <w:r w:rsidRPr="00F03B7B">
        <w:t xml:space="preserve">. </w:t>
      </w:r>
      <w:proofErr w:type="gramEnd"/>
      <w:r w:rsidRPr="00F03B7B">
        <w:t xml:space="preserve">Gluver&amp; Olsen </w:t>
      </w:r>
      <w:proofErr w:type="gramStart"/>
      <w:r w:rsidRPr="00F03B7B">
        <w:t>eds</w:t>
      </w:r>
      <w:proofErr w:type="gramEnd"/>
      <w:r w:rsidRPr="00F03B7B">
        <w:t xml:space="preserve">. Copenhagen, Denmark, 10-13 </w:t>
      </w:r>
      <w:proofErr w:type="gramStart"/>
      <w:r w:rsidRPr="00F03B7B">
        <w:t>May,</w:t>
      </w:r>
      <w:proofErr w:type="gramEnd"/>
      <w:r w:rsidRPr="00F03B7B">
        <w:t xml:space="preserve"> 1998. </w:t>
      </w:r>
      <w:proofErr w:type="gramStart"/>
      <w:r w:rsidRPr="00F03B7B">
        <w:t>pp</w:t>
      </w:r>
      <w:proofErr w:type="gramEnd"/>
      <w:r w:rsidRPr="00F03B7B">
        <w:t xml:space="preserve">. 85-96. </w:t>
      </w:r>
    </w:p>
    <w:p w14:paraId="7DEAE28B" w14:textId="032BC363" w:rsidR="003C3B7C" w:rsidRPr="00F03B7B" w:rsidRDefault="003C3B7C" w:rsidP="00F03B7B">
      <w:pPr>
        <w:pStyle w:val="References"/>
      </w:pPr>
      <w:r w:rsidRPr="00F03B7B">
        <w:t xml:space="preserve">Grech Michelle, Horberry Tim and Koester Thomas: </w:t>
      </w:r>
      <w:r w:rsidR="00A1616B">
        <w:t>‘</w:t>
      </w:r>
      <w:r w:rsidRPr="00F03B7B">
        <w:t>Human Factors in the Maritime Domain</w:t>
      </w:r>
      <w:r w:rsidR="00A1616B">
        <w:t>’</w:t>
      </w:r>
      <w:proofErr w:type="gramStart"/>
      <w:r w:rsidRPr="00F03B7B">
        <w:t xml:space="preserve">. </w:t>
      </w:r>
      <w:proofErr w:type="gramEnd"/>
      <w:r w:rsidRPr="00F03B7B">
        <w:t xml:space="preserve">ISBN 9781420043419, CBS Press, 2008. </w:t>
      </w:r>
    </w:p>
    <w:p w14:paraId="3701F884" w14:textId="04B83CF2" w:rsidR="003C3B7C" w:rsidRPr="00F03B7B" w:rsidRDefault="003C3B7C" w:rsidP="00F03B7B">
      <w:pPr>
        <w:pStyle w:val="References"/>
      </w:pPr>
      <w:r w:rsidRPr="00F03B7B">
        <w:t xml:space="preserve">Haugen, S.: </w:t>
      </w:r>
      <w:r w:rsidR="00A1616B">
        <w:t>‘</w:t>
      </w:r>
      <w:r w:rsidRPr="00F03B7B">
        <w:t>Probabilistic Evaluation of Frequency of Collision Between Ships and Offshore Platforms</w:t>
      </w:r>
      <w:r w:rsidR="00A1616B">
        <w:t>’</w:t>
      </w:r>
      <w:proofErr w:type="gramStart"/>
      <w:r w:rsidRPr="00F03B7B">
        <w:t xml:space="preserve">. </w:t>
      </w:r>
      <w:proofErr w:type="gramEnd"/>
      <w:r w:rsidRPr="00F03B7B">
        <w:t>Ph.D. thesis, Marine Structures, University of Trondheim</w:t>
      </w:r>
      <w:proofErr w:type="gramStart"/>
      <w:r w:rsidRPr="00F03B7B">
        <w:t xml:space="preserve">. </w:t>
      </w:r>
      <w:proofErr w:type="gramEnd"/>
      <w:r w:rsidRPr="00F03B7B">
        <w:t>Aug. 1991.</w:t>
      </w:r>
    </w:p>
    <w:p w14:paraId="61A7A9E8" w14:textId="27F13B31" w:rsidR="003C3B7C" w:rsidRPr="00F03B7B" w:rsidRDefault="003C3B7C" w:rsidP="00F03B7B">
      <w:pPr>
        <w:pStyle w:val="References"/>
      </w:pPr>
      <w:r w:rsidRPr="00F03B7B">
        <w:lastRenderedPageBreak/>
        <w:t xml:space="preserve">Hollnagel, E.: </w:t>
      </w:r>
      <w:r w:rsidR="00A1616B">
        <w:t>‘</w:t>
      </w:r>
      <w:r w:rsidRPr="00F03B7B">
        <w:t>A Cognitive Task Analysis of the STGR Scenario</w:t>
      </w:r>
      <w:r w:rsidR="00A1616B">
        <w:t>’</w:t>
      </w:r>
      <w:proofErr w:type="gramStart"/>
      <w:r w:rsidRPr="00F03B7B">
        <w:t xml:space="preserve">. </w:t>
      </w:r>
      <w:proofErr w:type="gramEnd"/>
      <w:r w:rsidRPr="00F03B7B">
        <w:t>Nordic nuclear safety research (NKS)</w:t>
      </w:r>
      <w:proofErr w:type="gramStart"/>
      <w:r w:rsidRPr="00F03B7B">
        <w:t xml:space="preserve">. </w:t>
      </w:r>
      <w:proofErr w:type="gramEnd"/>
      <w:r w:rsidRPr="00F03B7B">
        <w:t>NKS/RAK-</w:t>
      </w:r>
      <w:proofErr w:type="gramStart"/>
      <w:r w:rsidRPr="00F03B7B">
        <w:t>1(</w:t>
      </w:r>
      <w:proofErr w:type="gramEnd"/>
      <w:r w:rsidRPr="00F03B7B">
        <w:t xml:space="preserve">96)R3. April 1996. </w:t>
      </w:r>
    </w:p>
    <w:p w14:paraId="782E0DD5" w14:textId="247DCD12" w:rsidR="003C3B7C" w:rsidRPr="00F03B7B" w:rsidRDefault="003C3B7C" w:rsidP="00F03B7B">
      <w:pPr>
        <w:pStyle w:val="References"/>
      </w:pPr>
      <w:r w:rsidRPr="00F03B7B">
        <w:t xml:space="preserve">Hänninen, M.: </w:t>
      </w:r>
      <w:r w:rsidR="00A1616B">
        <w:t>‘</w:t>
      </w:r>
      <w:r w:rsidRPr="00F03B7B">
        <w:t>Analysis of Human and Organizational Factors in Marine Traffic Risk Modelling</w:t>
      </w:r>
      <w:r w:rsidR="00A1616B">
        <w:t>’</w:t>
      </w:r>
      <w:proofErr w:type="gramStart"/>
      <w:r w:rsidRPr="00F03B7B">
        <w:t xml:space="preserve">. </w:t>
      </w:r>
      <w:proofErr w:type="gramEnd"/>
      <w:r w:rsidRPr="00F03B7B">
        <w:t>Helsinki Univeristy of Technology, 2008.</w:t>
      </w:r>
    </w:p>
    <w:p w14:paraId="19D59B71" w14:textId="77777777" w:rsidR="009F1A58" w:rsidRPr="00F03B7B" w:rsidRDefault="009F1A58" w:rsidP="00F03B7B">
      <w:pPr>
        <w:pStyle w:val="References"/>
      </w:pPr>
      <w:r w:rsidRPr="00F03B7B">
        <w:t xml:space="preserve">IALA </w:t>
      </w:r>
      <w:r w:rsidR="003D6D1E" w:rsidRPr="00F03B7B">
        <w:t xml:space="preserve">e-Navigation Frequently Asked Questions (FAQs), </w:t>
      </w:r>
      <w:hyperlink r:id="rId19" w:history="1">
        <w:r w:rsidR="003D6D1E" w:rsidRPr="00F03B7B">
          <w:rPr>
            <w:rStyle w:val="Hyperlink"/>
            <w:color w:val="auto"/>
            <w:u w:val="none"/>
          </w:rPr>
          <w:t>http://www.iala-aism.org/iala/FAQS/FAQse-nav.pdf</w:t>
        </w:r>
      </w:hyperlink>
    </w:p>
    <w:p w14:paraId="32B909A8" w14:textId="77777777" w:rsidR="003D6D1E" w:rsidRPr="00F03B7B" w:rsidRDefault="003D6D1E" w:rsidP="00F03B7B">
      <w:pPr>
        <w:pStyle w:val="References"/>
      </w:pPr>
      <w:r w:rsidRPr="00F03B7B">
        <w:t xml:space="preserve">IALA Guideline No. 1081 On Virtual Aids to Navigation, </w:t>
      </w:r>
      <w:hyperlink r:id="rId20" w:history="1">
        <w:r w:rsidRPr="00F03B7B">
          <w:rPr>
            <w:rStyle w:val="Hyperlink"/>
            <w:color w:val="auto"/>
            <w:u w:val="none"/>
          </w:rPr>
          <w:t>http://www.iala-aism.org/iala/publications/publications.php</w:t>
        </w:r>
      </w:hyperlink>
      <w:r w:rsidRPr="00F03B7B">
        <w:t>?</w:t>
      </w:r>
      <w:bookmarkStart w:id="109" w:name="_Ref336003111"/>
    </w:p>
    <w:p w14:paraId="7FB43011" w14:textId="53B4A7DE" w:rsidR="003C3B7C" w:rsidRPr="00F03B7B" w:rsidRDefault="003C3B7C" w:rsidP="00F03B7B">
      <w:pPr>
        <w:pStyle w:val="References"/>
      </w:pPr>
      <w:bookmarkStart w:id="110" w:name="_Ref228420339"/>
      <w:r w:rsidRPr="00F03B7B">
        <w:t xml:space="preserve">IALA: </w:t>
      </w:r>
      <w:r w:rsidR="00A1616B">
        <w:t>‘</w:t>
      </w:r>
      <w:r w:rsidRPr="00F03B7B">
        <w:t>IALA Risk Management Tool for Ports and Restricted Waterways</w:t>
      </w:r>
      <w:r w:rsidR="00A1616B">
        <w:t>’</w:t>
      </w:r>
      <w:r w:rsidRPr="00F03B7B">
        <w:t>, IALA recommendation O-134, 2009</w:t>
      </w:r>
      <w:bookmarkEnd w:id="109"/>
      <w:bookmarkEnd w:id="110"/>
    </w:p>
    <w:p w14:paraId="3EA50BAA" w14:textId="7F3F7E02" w:rsidR="003C3B7C" w:rsidRPr="00F03B7B" w:rsidRDefault="003C3B7C" w:rsidP="00F03B7B">
      <w:pPr>
        <w:pStyle w:val="References"/>
      </w:pPr>
      <w:r w:rsidRPr="00F03B7B">
        <w:t xml:space="preserve">IMO: </w:t>
      </w:r>
      <w:r w:rsidR="00A1616B">
        <w:t>‘</w:t>
      </w:r>
      <w:r w:rsidRPr="00F03B7B">
        <w:t>Resolution and Other Decisions</w:t>
      </w:r>
      <w:r w:rsidR="00A1616B">
        <w:t>’</w:t>
      </w:r>
      <w:r w:rsidRPr="00F03B7B">
        <w:t>, Resolution 680-732, London</w:t>
      </w:r>
      <w:proofErr w:type="gramStart"/>
      <w:r w:rsidRPr="00F03B7B">
        <w:t xml:space="preserve">. </w:t>
      </w:r>
      <w:proofErr w:type="gramEnd"/>
      <w:r w:rsidRPr="00F03B7B">
        <w:t>1992.</w:t>
      </w:r>
    </w:p>
    <w:p w14:paraId="5CBD4C9A" w14:textId="334B1E6F" w:rsidR="003C3B7C" w:rsidRPr="00F03B7B" w:rsidRDefault="003C3B7C" w:rsidP="00F03B7B">
      <w:pPr>
        <w:pStyle w:val="References"/>
      </w:pPr>
      <w:bookmarkStart w:id="111" w:name="_Ref334795859"/>
      <w:r w:rsidRPr="00F03B7B">
        <w:t xml:space="preserve">IMO: </w:t>
      </w:r>
      <w:r w:rsidR="00A1616B">
        <w:t>‘</w:t>
      </w:r>
      <w:r w:rsidRPr="00F03B7B">
        <w:t>Guidelines for Formal Safety Assessment (FSA) for use in the IMO Rule-Making Process</w:t>
      </w:r>
      <w:r w:rsidR="00A1616B">
        <w:t>’</w:t>
      </w:r>
      <w:r w:rsidRPr="00F03B7B">
        <w:t>, MSC/Circ.1023 MEPC/Circ.392, 2002.</w:t>
      </w:r>
      <w:bookmarkEnd w:id="111"/>
      <w:r w:rsidRPr="00F03B7B">
        <w:t xml:space="preserve"> </w:t>
      </w:r>
    </w:p>
    <w:p w14:paraId="65309399" w14:textId="29F2E8C4" w:rsidR="003C3B7C" w:rsidRPr="00F03B7B" w:rsidRDefault="003C3B7C" w:rsidP="00F03B7B">
      <w:pPr>
        <w:pStyle w:val="References"/>
      </w:pPr>
      <w:r w:rsidRPr="00F03B7B">
        <w:t xml:space="preserve">Inoue, K.: </w:t>
      </w:r>
      <w:r w:rsidR="00A1616B">
        <w:t>‘</w:t>
      </w:r>
      <w:r w:rsidRPr="00F03B7B">
        <w:t>On the Separation of Traffic at Straight Waterway by Distribution Model of Ship Paters</w:t>
      </w:r>
      <w:r w:rsidR="00A1616B">
        <w:t>’</w:t>
      </w:r>
      <w:r w:rsidRPr="00F03B7B">
        <w:t>, J. Nautical Society of Japan, No. 5</w:t>
      </w:r>
      <w:proofErr w:type="gramStart"/>
      <w:r w:rsidRPr="00F03B7B">
        <w:t xml:space="preserve">. </w:t>
      </w:r>
      <w:proofErr w:type="gramEnd"/>
      <w:r w:rsidRPr="00F03B7B">
        <w:t>1972.</w:t>
      </w:r>
    </w:p>
    <w:p w14:paraId="139B44C1" w14:textId="03C7E41A" w:rsidR="003C3B7C" w:rsidRPr="00F03B7B" w:rsidRDefault="003C3B7C" w:rsidP="00F03B7B">
      <w:pPr>
        <w:pStyle w:val="References"/>
      </w:pPr>
      <w:r w:rsidRPr="00F03B7B">
        <w:t xml:space="preserve">ISESO: </w:t>
      </w:r>
      <w:r w:rsidR="00A1616B">
        <w:t>‘</w:t>
      </w:r>
      <w:r w:rsidRPr="00F03B7B">
        <w:t>Information Technology for Enhanced Safety and Efficiency in Ship Design and Operation</w:t>
      </w:r>
      <w:r w:rsidR="00A1616B">
        <w:t>’</w:t>
      </w:r>
      <w:r w:rsidRPr="00F03B7B">
        <w:t xml:space="preserve">, Danish Maritime Authority.  </w:t>
      </w:r>
      <w:hyperlink r:id="rId21" w:history="1">
        <w:r w:rsidRPr="00F03B7B">
          <w:rPr>
            <w:rStyle w:val="Hyperlink"/>
            <w:color w:val="auto"/>
            <w:u w:val="none"/>
          </w:rPr>
          <w:t>http://www.sofartsstyrelsen.dk/sw1161.asp</w:t>
        </w:r>
      </w:hyperlink>
    </w:p>
    <w:p w14:paraId="46A9505E" w14:textId="2619884E" w:rsidR="003C3B7C" w:rsidRPr="00F03B7B" w:rsidRDefault="003C3B7C" w:rsidP="00F03B7B">
      <w:pPr>
        <w:pStyle w:val="References"/>
      </w:pPr>
      <w:r w:rsidRPr="00F03B7B">
        <w:t xml:space="preserve">Jensen, F.V.: </w:t>
      </w:r>
      <w:r w:rsidR="00A1616B">
        <w:t>‘</w:t>
      </w:r>
      <w:r w:rsidRPr="00F03B7B">
        <w:t>An Introduction to Bayesian Networks</w:t>
      </w:r>
      <w:r w:rsidR="00A1616B">
        <w:t>’</w:t>
      </w:r>
      <w:proofErr w:type="gramStart"/>
      <w:r w:rsidRPr="00F03B7B">
        <w:t xml:space="preserve">. </w:t>
      </w:r>
      <w:proofErr w:type="gramEnd"/>
      <w:r w:rsidRPr="00F03B7B">
        <w:t>UCL Press</w:t>
      </w:r>
      <w:proofErr w:type="gramStart"/>
      <w:r w:rsidRPr="00F03B7B">
        <w:t xml:space="preserve">. </w:t>
      </w:r>
      <w:proofErr w:type="gramEnd"/>
      <w:r w:rsidRPr="00F03B7B">
        <w:t>1996.</w:t>
      </w:r>
    </w:p>
    <w:p w14:paraId="687CFF16" w14:textId="30E70474" w:rsidR="003C3B7C" w:rsidRPr="00F03B7B" w:rsidRDefault="003C3B7C" w:rsidP="00F03B7B">
      <w:pPr>
        <w:pStyle w:val="References"/>
      </w:pPr>
      <w:r w:rsidRPr="00F03B7B">
        <w:t xml:space="preserve">Karlson, M. Rasmussen, F. and Frisk, L: </w:t>
      </w:r>
      <w:r w:rsidR="00A1616B">
        <w:t>‘</w:t>
      </w:r>
      <w:r w:rsidRPr="00F03B7B">
        <w:t>Verification of ship collision frequency model</w:t>
      </w:r>
      <w:r w:rsidR="00A1616B">
        <w:t>’</w:t>
      </w:r>
      <w:proofErr w:type="gramStart"/>
      <w:r w:rsidRPr="00F03B7B">
        <w:t xml:space="preserve">. </w:t>
      </w:r>
      <w:proofErr w:type="gramEnd"/>
      <w:r w:rsidRPr="00F03B7B">
        <w:t>Proc. of the International Symposium on Advances in Ship Collision Analysis</w:t>
      </w:r>
      <w:proofErr w:type="gramStart"/>
      <w:r w:rsidRPr="00F03B7B">
        <w:t xml:space="preserve">. </w:t>
      </w:r>
      <w:proofErr w:type="gramEnd"/>
      <w:r w:rsidRPr="00F03B7B">
        <w:t xml:space="preserve">Gluver&amp; Olsen </w:t>
      </w:r>
      <w:proofErr w:type="gramStart"/>
      <w:r w:rsidRPr="00F03B7B">
        <w:t>eds</w:t>
      </w:r>
      <w:proofErr w:type="gramEnd"/>
      <w:r w:rsidRPr="00F03B7B">
        <w:t xml:space="preserve">. Copenhagen, Denmark, 10-13 </w:t>
      </w:r>
      <w:proofErr w:type="gramStart"/>
      <w:r w:rsidRPr="00F03B7B">
        <w:t>May,</w:t>
      </w:r>
      <w:proofErr w:type="gramEnd"/>
      <w:r w:rsidRPr="00F03B7B">
        <w:t xml:space="preserve"> 1998. </w:t>
      </w:r>
      <w:proofErr w:type="gramStart"/>
      <w:r w:rsidRPr="00F03B7B">
        <w:t>pp</w:t>
      </w:r>
      <w:proofErr w:type="gramEnd"/>
      <w:r w:rsidRPr="00F03B7B">
        <w:t>. 117-121.</w:t>
      </w:r>
    </w:p>
    <w:p w14:paraId="1E52E023" w14:textId="0AB6043E" w:rsidR="003C3B7C" w:rsidRPr="00F03B7B" w:rsidRDefault="003C3B7C" w:rsidP="00F03B7B">
      <w:pPr>
        <w:pStyle w:val="References"/>
      </w:pPr>
      <w:bookmarkStart w:id="112" w:name="_Ref448824359"/>
      <w:r w:rsidRPr="00F03B7B">
        <w:t xml:space="preserve">Larsen, O. Damgaard: </w:t>
      </w:r>
      <w:r w:rsidR="00A1616B">
        <w:t>‘</w:t>
      </w:r>
      <w:r w:rsidRPr="00F03B7B">
        <w:t xml:space="preserve">Ship Collisions with Bridges </w:t>
      </w:r>
      <w:r w:rsidRPr="00F03B7B">
        <w:softHyphen/>
        <w:t>– The interaction between Vessel Traffic and Bridge Structures</w:t>
      </w:r>
      <w:r w:rsidR="00A1616B">
        <w:t>’</w:t>
      </w:r>
      <w:r w:rsidRPr="00F03B7B">
        <w:t>.  Structural Engineering Documents 4</w:t>
      </w:r>
      <w:proofErr w:type="gramStart"/>
      <w:r w:rsidRPr="00F03B7B">
        <w:t xml:space="preserve">. </w:t>
      </w:r>
      <w:proofErr w:type="gramEnd"/>
      <w:r w:rsidRPr="00F03B7B">
        <w:t>International Association for Bridge and Structural Engineering</w:t>
      </w:r>
      <w:proofErr w:type="gramStart"/>
      <w:r w:rsidRPr="00F03B7B">
        <w:t xml:space="preserve">. </w:t>
      </w:r>
      <w:proofErr w:type="gramEnd"/>
      <w:r w:rsidRPr="00F03B7B">
        <w:t>1993.</w:t>
      </w:r>
      <w:bookmarkEnd w:id="112"/>
    </w:p>
    <w:p w14:paraId="6C6D5CD4" w14:textId="2DFC5210" w:rsidR="003C3B7C" w:rsidRPr="00F03B7B" w:rsidRDefault="003C3B7C" w:rsidP="00F03B7B">
      <w:pPr>
        <w:pStyle w:val="References"/>
      </w:pPr>
      <w:r w:rsidRPr="00F03B7B">
        <w:t xml:space="preserve">MacDuff, T.: </w:t>
      </w:r>
      <w:r w:rsidR="00A1616B">
        <w:t>‘</w:t>
      </w:r>
      <w:r w:rsidRPr="00F03B7B">
        <w:t>The Probability of Vessel Collisions</w:t>
      </w:r>
      <w:r w:rsidR="00A1616B">
        <w:t>’</w:t>
      </w:r>
      <w:r w:rsidRPr="00F03B7B">
        <w:t>.  Ocean Industry, September 1974</w:t>
      </w:r>
      <w:proofErr w:type="gramStart"/>
      <w:r w:rsidRPr="00F03B7B">
        <w:t>. pp</w:t>
      </w:r>
      <w:proofErr w:type="gramEnd"/>
      <w:r w:rsidRPr="00F03B7B">
        <w:t>. 144-148.</w:t>
      </w:r>
    </w:p>
    <w:p w14:paraId="3A8F211C" w14:textId="232BF003" w:rsidR="003C3B7C" w:rsidRPr="00F03B7B" w:rsidRDefault="003C3B7C" w:rsidP="00F03B7B">
      <w:pPr>
        <w:pStyle w:val="References"/>
      </w:pPr>
      <w:r w:rsidRPr="00F03B7B">
        <w:t xml:space="preserve">Merrick, J.R.W. and Dorp, R. van: </w:t>
      </w:r>
      <w:r w:rsidR="00A1616B">
        <w:t>‘</w:t>
      </w:r>
      <w:r w:rsidRPr="00F03B7B">
        <w:t>Speaking the Truth in Maritime Risk Assessment</w:t>
      </w:r>
      <w:r w:rsidR="00A1616B">
        <w:t>’</w:t>
      </w:r>
      <w:proofErr w:type="gramStart"/>
      <w:r w:rsidRPr="00F03B7B">
        <w:t xml:space="preserve">. </w:t>
      </w:r>
      <w:proofErr w:type="gramEnd"/>
      <w:r w:rsidRPr="00F03B7B">
        <w:t>Risk Analysis, Vol.26, No.1, 2006</w:t>
      </w:r>
    </w:p>
    <w:p w14:paraId="1FF5FED3" w14:textId="1A0AAB92" w:rsidR="003C3B7C" w:rsidRPr="00F03B7B" w:rsidRDefault="003C3B7C" w:rsidP="00F03B7B">
      <w:pPr>
        <w:pStyle w:val="References"/>
      </w:pPr>
      <w:r w:rsidRPr="00F03B7B">
        <w:t xml:space="preserve">Olsen, D. Gotfredsen, H.H. and Fujii, Y.: </w:t>
      </w:r>
      <w:r w:rsidR="00A1616B">
        <w:t>‘</w:t>
      </w:r>
      <w:r w:rsidRPr="00F03B7B">
        <w:t>Risk Reducing Effects of the Great Belt VTS System</w:t>
      </w:r>
      <w:r w:rsidR="00A1616B">
        <w:t>’</w:t>
      </w:r>
      <w:r w:rsidRPr="00F03B7B">
        <w:t>.  7th International VTS Symposium, Vancouver, Canada, June 1992.</w:t>
      </w:r>
    </w:p>
    <w:p w14:paraId="3B3D9B5A" w14:textId="4EE292B6" w:rsidR="003C3B7C" w:rsidRPr="00F03B7B" w:rsidRDefault="003C3B7C" w:rsidP="00F03B7B">
      <w:pPr>
        <w:pStyle w:val="References"/>
      </w:pPr>
      <w:bookmarkStart w:id="113" w:name="_Ref336004673"/>
      <w:r w:rsidRPr="00F03B7B">
        <w:t>Otto, S.</w:t>
      </w:r>
      <w:proofErr w:type="gramStart"/>
      <w:r w:rsidRPr="00F03B7B">
        <w:t>,Nusser</w:t>
      </w:r>
      <w:proofErr w:type="gramEnd"/>
      <w:r w:rsidRPr="00F03B7B">
        <w:t xml:space="preserve">, S., Braasch, W.: </w:t>
      </w:r>
      <w:r w:rsidR="00A1616B">
        <w:t>‘</w:t>
      </w:r>
      <w:r w:rsidRPr="00F03B7B">
        <w:t>Collision Risk of Ships with Offshore Wind Farms and the Pollution of Coastal Regions</w:t>
      </w:r>
      <w:r w:rsidR="00A1616B">
        <w:t>’</w:t>
      </w:r>
      <w:r w:rsidRPr="00F03B7B">
        <w:t>. Germanischer Lloyd Offshore and Industrial Services GmbH, Report No</w:t>
      </w:r>
      <w:proofErr w:type="gramStart"/>
      <w:r w:rsidRPr="00F03B7B">
        <w:t xml:space="preserve">. </w:t>
      </w:r>
      <w:proofErr w:type="gramEnd"/>
      <w:r w:rsidRPr="00F03B7B">
        <w:t>GL-O 01-234, 2002 (in German).</w:t>
      </w:r>
      <w:bookmarkEnd w:id="113"/>
    </w:p>
    <w:p w14:paraId="457D9619" w14:textId="5647252E" w:rsidR="003C3B7C" w:rsidRPr="00F03B7B" w:rsidRDefault="003C3B7C" w:rsidP="00F03B7B">
      <w:pPr>
        <w:pStyle w:val="References"/>
      </w:pPr>
      <w:r w:rsidRPr="00F03B7B">
        <w:t xml:space="preserve">Pearl, J.: </w:t>
      </w:r>
      <w:r w:rsidR="00A1616B">
        <w:t>‘</w:t>
      </w:r>
      <w:r w:rsidRPr="00F03B7B">
        <w:t>Probabilistic Reasoning in Intelligent Systems: Networks of Plausible Inference</w:t>
      </w:r>
      <w:r w:rsidR="00A1616B">
        <w:t>’</w:t>
      </w:r>
      <w:proofErr w:type="gramStart"/>
      <w:r w:rsidRPr="00F03B7B">
        <w:t xml:space="preserve">. </w:t>
      </w:r>
      <w:proofErr w:type="gramEnd"/>
      <w:r w:rsidRPr="00F03B7B">
        <w:t>Morgan Kaufmann Publishers, Inc. 1988.</w:t>
      </w:r>
    </w:p>
    <w:p w14:paraId="7DF42514" w14:textId="6C35A395" w:rsidR="003C3B7C" w:rsidRPr="00F03B7B" w:rsidRDefault="003C3B7C" w:rsidP="00F03B7B">
      <w:pPr>
        <w:pStyle w:val="References"/>
      </w:pPr>
      <w:r w:rsidRPr="00F03B7B">
        <w:t xml:space="preserve">Pedersen, P. Terndrup, Hansen, P. Friis, and Nielsen, L.: </w:t>
      </w:r>
      <w:r w:rsidR="00A1616B">
        <w:t>‘</w:t>
      </w:r>
      <w:r w:rsidRPr="00F03B7B">
        <w:t>Probabilistic Analysis of Collision Damages With Application to Passenger Ro-Ro Vessels</w:t>
      </w:r>
      <w:r w:rsidR="00A1616B">
        <w:t>’</w:t>
      </w:r>
      <w:proofErr w:type="gramStart"/>
      <w:r w:rsidRPr="00F03B7B">
        <w:t xml:space="preserve">. </w:t>
      </w:r>
      <w:proofErr w:type="gramEnd"/>
      <w:r w:rsidRPr="00F03B7B">
        <w:t>Safety of Passenger Ro-Ro Vessels</w:t>
      </w:r>
      <w:proofErr w:type="gramStart"/>
      <w:r w:rsidRPr="00F03B7B">
        <w:t xml:space="preserve">. </w:t>
      </w:r>
      <w:proofErr w:type="gramEnd"/>
      <w:r w:rsidRPr="00F03B7B">
        <w:t>Dept. of Naval Architecture and Ocean Eng. Doc. pac-001</w:t>
      </w:r>
      <w:proofErr w:type="gramStart"/>
      <w:r w:rsidRPr="00F03B7B">
        <w:t xml:space="preserve">. </w:t>
      </w:r>
      <w:proofErr w:type="gramEnd"/>
      <w:r w:rsidRPr="00F03B7B">
        <w:t xml:space="preserve">1995. </w:t>
      </w:r>
    </w:p>
    <w:p w14:paraId="1A3F74F7" w14:textId="55B2E19D" w:rsidR="003C3B7C" w:rsidRPr="00F03B7B" w:rsidRDefault="003C3B7C" w:rsidP="00F03B7B">
      <w:pPr>
        <w:pStyle w:val="References"/>
      </w:pPr>
      <w:r w:rsidRPr="00F03B7B">
        <w:t xml:space="preserve">Pedersen, P. Terndrup: </w:t>
      </w:r>
      <w:r w:rsidR="00A1616B">
        <w:t>‘</w:t>
      </w:r>
      <w:r w:rsidRPr="00F03B7B">
        <w:t>Collision and Grounding Mechanics</w:t>
      </w:r>
      <w:r w:rsidR="00A1616B">
        <w:t>’</w:t>
      </w:r>
      <w:proofErr w:type="gramStart"/>
      <w:r w:rsidRPr="00F03B7B">
        <w:t xml:space="preserve">. </w:t>
      </w:r>
      <w:proofErr w:type="gramEnd"/>
      <w:r w:rsidRPr="00F03B7B">
        <w:t>Proc. WEMT 1995, Copenhagen, Volume 1, pp.125-157</w:t>
      </w:r>
      <w:proofErr w:type="gramStart"/>
      <w:r w:rsidRPr="00F03B7B">
        <w:t xml:space="preserve">. </w:t>
      </w:r>
      <w:proofErr w:type="gramEnd"/>
      <w:r w:rsidRPr="00F03B7B">
        <w:t>1995.</w:t>
      </w:r>
    </w:p>
    <w:p w14:paraId="0F76F596" w14:textId="1D024687" w:rsidR="003C3B7C" w:rsidRPr="00F03B7B" w:rsidRDefault="003C3B7C" w:rsidP="00F03B7B">
      <w:pPr>
        <w:pStyle w:val="References"/>
      </w:pPr>
      <w:r w:rsidRPr="00F03B7B">
        <w:t xml:space="preserve">Rasmussen, B. and Whetton, C.: </w:t>
      </w:r>
      <w:r w:rsidR="00A1616B">
        <w:t>‘</w:t>
      </w:r>
      <w:r w:rsidRPr="00F03B7B">
        <w:t>Hazard Identification Based on Plant Functional Modelling</w:t>
      </w:r>
      <w:r w:rsidR="00A1616B">
        <w:t>’</w:t>
      </w:r>
      <w:proofErr w:type="gramStart"/>
      <w:r w:rsidRPr="00F03B7B">
        <w:t xml:space="preserve">. </w:t>
      </w:r>
      <w:proofErr w:type="gramEnd"/>
      <w:r w:rsidRPr="00F03B7B">
        <w:t>Risø National Laboratory, Roskilde, Denmark</w:t>
      </w:r>
      <w:proofErr w:type="gramStart"/>
      <w:r w:rsidRPr="00F03B7B">
        <w:t xml:space="preserve">. </w:t>
      </w:r>
      <w:proofErr w:type="gramEnd"/>
      <w:r w:rsidRPr="00F03B7B">
        <w:t>October 1993.</w:t>
      </w:r>
    </w:p>
    <w:p w14:paraId="61B82467" w14:textId="3C2C5147" w:rsidR="003C3B7C" w:rsidRPr="00F03B7B" w:rsidRDefault="003C3B7C" w:rsidP="00F03B7B">
      <w:pPr>
        <w:pStyle w:val="References"/>
      </w:pPr>
      <w:r w:rsidRPr="00F03B7B">
        <w:t xml:space="preserve">Rothblum, A. M. and Carvalhais, A.B.: </w:t>
      </w:r>
      <w:r w:rsidR="00A1616B">
        <w:t>‘</w:t>
      </w:r>
      <w:r w:rsidRPr="00F03B7B">
        <w:t>Maritime Applications of Human Factors Test and Evaluation</w:t>
      </w:r>
      <w:r w:rsidR="00A1616B">
        <w:t>’</w:t>
      </w:r>
      <w:proofErr w:type="gramStart"/>
      <w:r w:rsidRPr="00F03B7B">
        <w:t xml:space="preserve">. </w:t>
      </w:r>
      <w:proofErr w:type="gramEnd"/>
      <w:r w:rsidRPr="00F03B7B">
        <w:t>Chapter 15 in the book, Handbook of Human Factors Testing and Evaluation, edited by T. G. O'Brien and S. G. Charlton, Mahwah, NJ: Lawrence Erlbaum Assoc., 1996.</w:t>
      </w:r>
    </w:p>
    <w:p w14:paraId="705963FF" w14:textId="123ABB75" w:rsidR="003C3B7C" w:rsidRPr="00F03B7B" w:rsidRDefault="003C3B7C" w:rsidP="00F03B7B">
      <w:pPr>
        <w:pStyle w:val="References"/>
      </w:pPr>
      <w:r w:rsidRPr="00F03B7B">
        <w:lastRenderedPageBreak/>
        <w:t xml:space="preserve">Schraagen, J.M.C, van Breda, L., and Rasker, P.C.: </w:t>
      </w:r>
      <w:r w:rsidR="00A1616B">
        <w:t>‘</w:t>
      </w:r>
      <w:r w:rsidRPr="00F03B7B">
        <w:t>Sole look-out during periods of darkness</w:t>
      </w:r>
      <w:r w:rsidR="00A1616B">
        <w:t>’</w:t>
      </w:r>
      <w:proofErr w:type="gramStart"/>
      <w:r w:rsidRPr="00F03B7B">
        <w:t xml:space="preserve">. </w:t>
      </w:r>
      <w:proofErr w:type="gramEnd"/>
      <w:r w:rsidRPr="00F03B7B">
        <w:t>TNO Human Factors Rresearch Institute</w:t>
      </w:r>
      <w:proofErr w:type="gramStart"/>
      <w:r w:rsidRPr="00F03B7B">
        <w:t xml:space="preserve">. </w:t>
      </w:r>
      <w:proofErr w:type="gramEnd"/>
      <w:r w:rsidRPr="00F03B7B">
        <w:t>August 22, 1997.</w:t>
      </w:r>
    </w:p>
    <w:p w14:paraId="305E3303" w14:textId="77777777" w:rsidR="003C3B7C" w:rsidRPr="00F03B7B" w:rsidRDefault="003C3B7C" w:rsidP="00F03B7B">
      <w:pPr>
        <w:pStyle w:val="References"/>
      </w:pPr>
      <w:r w:rsidRPr="00F03B7B">
        <w:t>SKEMA 2009, D2.3.2.1 Review of collision and grounding risk analysis VTT 03June09. </w:t>
      </w:r>
    </w:p>
    <w:p w14:paraId="28D7B9DB" w14:textId="079AE097" w:rsidR="003C3B7C" w:rsidRPr="00F03B7B" w:rsidRDefault="003C3B7C" w:rsidP="00F03B7B">
      <w:pPr>
        <w:pStyle w:val="References"/>
      </w:pPr>
      <w:bookmarkStart w:id="114" w:name="_Ref336003545"/>
      <w:r w:rsidRPr="00F03B7B">
        <w:t xml:space="preserve">Tak, C. van der: </w:t>
      </w:r>
      <w:r w:rsidR="00A1616B">
        <w:t>‘</w:t>
      </w:r>
      <w:r w:rsidRPr="00F03B7B">
        <w:t>Collision Risk Method</w:t>
      </w:r>
      <w:r w:rsidR="00A1616B">
        <w:t>’</w:t>
      </w:r>
      <w:r w:rsidRPr="00F03B7B">
        <w:t>, MARIN, Report no. 18056.620/1, 2003</w:t>
      </w:r>
      <w:bookmarkEnd w:id="114"/>
    </w:p>
    <w:p w14:paraId="7701D023" w14:textId="455AB633" w:rsidR="003C3B7C" w:rsidRPr="00F03B7B" w:rsidRDefault="003C3B7C" w:rsidP="00F03B7B">
      <w:pPr>
        <w:pStyle w:val="References"/>
      </w:pPr>
      <w:r w:rsidRPr="00F03B7B">
        <w:t xml:space="preserve">Tak, C van der, and Iperen, W.H. van: </w:t>
      </w:r>
      <w:r w:rsidR="00A1616B">
        <w:t>‘</w:t>
      </w:r>
      <w:r w:rsidRPr="00F03B7B">
        <w:t>Probability of Running Aground</w:t>
      </w:r>
      <w:r w:rsidR="00A1616B">
        <w:t>’</w:t>
      </w:r>
      <w:proofErr w:type="gramStart"/>
      <w:r w:rsidRPr="00F03B7B">
        <w:t xml:space="preserve">. </w:t>
      </w:r>
      <w:proofErr w:type="gramEnd"/>
      <w:r w:rsidRPr="00F03B7B">
        <w:t>MARIN, Report no.23407.620/4, 2010</w:t>
      </w:r>
    </w:p>
    <w:p w14:paraId="1B9AB6CB" w14:textId="0801B49C" w:rsidR="003C3B7C" w:rsidRPr="00F03B7B" w:rsidRDefault="003C3B7C" w:rsidP="00F03B7B">
      <w:pPr>
        <w:pStyle w:val="References"/>
      </w:pPr>
      <w:r w:rsidRPr="00F03B7B">
        <w:t xml:space="preserve">Urk, W. van, and Vries, W.A. de: </w:t>
      </w:r>
      <w:r w:rsidR="00A1616B">
        <w:t>‘</w:t>
      </w:r>
      <w:r w:rsidRPr="00F03B7B">
        <w:t>POLSSS: Policy Making for Sea Shipping Safety</w:t>
      </w:r>
      <w:r w:rsidR="00A1616B">
        <w:t>’</w:t>
      </w:r>
      <w:proofErr w:type="gramStart"/>
      <w:r w:rsidRPr="00F03B7B">
        <w:t xml:space="preserve">. </w:t>
      </w:r>
      <w:proofErr w:type="gramEnd"/>
      <w:r w:rsidRPr="00F03B7B">
        <w:t>Safety Science 35, 2000.</w:t>
      </w:r>
    </w:p>
    <w:p w14:paraId="196348C3" w14:textId="77777777" w:rsidR="003C3B7C" w:rsidRPr="00F03B7B" w:rsidRDefault="003C3B7C" w:rsidP="00F03B7B">
      <w:pPr>
        <w:pStyle w:val="References"/>
      </w:pPr>
      <w:r w:rsidRPr="00F03B7B">
        <w:t>Thau, J. Personal communication</w:t>
      </w:r>
      <w:proofErr w:type="gramStart"/>
      <w:r w:rsidRPr="00F03B7B">
        <w:t xml:space="preserve">. </w:t>
      </w:r>
      <w:proofErr w:type="gramEnd"/>
      <w:r w:rsidRPr="00F03B7B">
        <w:t>Danish Maritime Institute, Denmark</w:t>
      </w:r>
      <w:proofErr w:type="gramStart"/>
      <w:r w:rsidRPr="00F03B7B">
        <w:t xml:space="preserve">. </w:t>
      </w:r>
      <w:proofErr w:type="gramEnd"/>
      <w:r w:rsidRPr="00F03B7B">
        <w:t>1999.</w:t>
      </w:r>
    </w:p>
    <w:p w14:paraId="10EB3177" w14:textId="77777777" w:rsidR="003C3B7C" w:rsidRPr="00F03B7B" w:rsidRDefault="003C3B7C" w:rsidP="00F03B7B">
      <w:pPr>
        <w:pStyle w:val="References"/>
      </w:pPr>
      <w:r w:rsidRPr="00F03B7B">
        <w:t>U.S. Coast Guard: Homepage of Research and Development Center</w:t>
      </w:r>
      <w:proofErr w:type="gramStart"/>
      <w:r w:rsidRPr="00F03B7B">
        <w:t xml:space="preserve">. </w:t>
      </w:r>
      <w:proofErr w:type="gramEnd"/>
      <w:r w:rsidR="0045623B">
        <w:fldChar w:fldCharType="begin"/>
      </w:r>
      <w:r w:rsidR="0045623B">
        <w:instrText xml:space="preserve"> HYPERLINK "http://www.rdc.uscg.mil" </w:instrText>
      </w:r>
      <w:r w:rsidR="0045623B">
        <w:fldChar w:fldCharType="separate"/>
      </w:r>
      <w:r w:rsidRPr="00F03B7B">
        <w:rPr>
          <w:rStyle w:val="Hyperlink"/>
          <w:color w:val="auto"/>
          <w:u w:val="none"/>
        </w:rPr>
        <w:t>http://www.rdc.uscg.</w:t>
      </w:r>
      <w:bookmarkStart w:id="115" w:name="_Hlt449864400"/>
      <w:r w:rsidRPr="00F03B7B">
        <w:rPr>
          <w:rStyle w:val="Hyperlink"/>
          <w:color w:val="auto"/>
          <w:u w:val="none"/>
        </w:rPr>
        <w:t>m</w:t>
      </w:r>
      <w:bookmarkEnd w:id="115"/>
      <w:r w:rsidRPr="00F03B7B">
        <w:rPr>
          <w:rStyle w:val="Hyperlink"/>
          <w:color w:val="auto"/>
          <w:u w:val="none"/>
        </w:rPr>
        <w:t>il</w:t>
      </w:r>
      <w:r w:rsidR="0045623B">
        <w:rPr>
          <w:rStyle w:val="Hyperlink"/>
          <w:color w:val="auto"/>
          <w:u w:val="none"/>
        </w:rPr>
        <w:fldChar w:fldCharType="end"/>
      </w:r>
    </w:p>
    <w:p w14:paraId="29D566CB" w14:textId="5A6E86D0" w:rsidR="003C3B7C" w:rsidRPr="00F03B7B" w:rsidRDefault="003C3B7C" w:rsidP="00F03B7B">
      <w:pPr>
        <w:pStyle w:val="References"/>
      </w:pPr>
      <w:r w:rsidRPr="00F03B7B">
        <w:t xml:space="preserve">Zhang, S.: </w:t>
      </w:r>
      <w:r w:rsidR="00A1616B">
        <w:t>‘</w:t>
      </w:r>
      <w:r w:rsidRPr="00F03B7B">
        <w:t>The Mecanics of Ship Collisions</w:t>
      </w:r>
      <w:r w:rsidR="00A1616B">
        <w:t>’</w:t>
      </w:r>
      <w:proofErr w:type="gramStart"/>
      <w:r w:rsidRPr="00F03B7B">
        <w:t xml:space="preserve">. </w:t>
      </w:r>
      <w:proofErr w:type="gramEnd"/>
      <w:r w:rsidRPr="00F03B7B">
        <w:t>Doctoral Thesis T.U. of Denmark, Lyngby 1999.</w:t>
      </w:r>
    </w:p>
    <w:p w14:paraId="7AD534F0" w14:textId="77777777" w:rsidR="003C3B7C" w:rsidRPr="002C0E50" w:rsidRDefault="003C3B7C"/>
    <w:sectPr w:rsidR="003C3B7C" w:rsidRPr="002C0E50" w:rsidSect="00EE34DE">
      <w:headerReference w:type="default" r:id="rId22"/>
      <w:footerReference w:type="default" r:id="rId23"/>
      <w:pgSz w:w="11907" w:h="16839" w:code="9"/>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C466241" w14:textId="77777777" w:rsidR="00323C58" w:rsidRPr="00F17A82" w:rsidRDefault="00323C58">
      <w:pPr>
        <w:rPr>
          <w:sz w:val="23"/>
          <w:szCs w:val="23"/>
        </w:rPr>
      </w:pPr>
      <w:r w:rsidRPr="00F17A82">
        <w:rPr>
          <w:sz w:val="23"/>
          <w:szCs w:val="23"/>
        </w:rPr>
        <w:separator/>
      </w:r>
    </w:p>
  </w:endnote>
  <w:endnote w:type="continuationSeparator" w:id="0">
    <w:p w14:paraId="0F6EF976" w14:textId="77777777" w:rsidR="00323C58" w:rsidRPr="00F17A82" w:rsidRDefault="00323C58">
      <w:pPr>
        <w:rPr>
          <w:sz w:val="23"/>
          <w:szCs w:val="23"/>
        </w:rPr>
      </w:pPr>
      <w:r w:rsidRPr="00F17A82">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Batang">
    <w:altName w:val="바탕"/>
    <w:panose1 w:val="00000000000000000000"/>
    <w:charset w:val="81"/>
    <w:family w:val="auto"/>
    <w:notTrueType/>
    <w:pitch w:val="fixed"/>
    <w:sig w:usb0="00000001" w:usb1="09060000" w:usb2="00000010" w:usb3="00000000" w:csb0="0008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9A92BAE" w14:textId="77777777" w:rsidR="00323C58" w:rsidRPr="00F17A82" w:rsidRDefault="00323C58" w:rsidP="005A3E9A">
    <w:pPr>
      <w:pStyle w:val="Footer"/>
      <w:tabs>
        <w:tab w:val="right" w:pos="9072"/>
      </w:tabs>
      <w:rPr>
        <w:sz w:val="23"/>
        <w:szCs w:val="23"/>
      </w:rPr>
    </w:pPr>
    <w:r w:rsidRPr="00F17A82">
      <w:rPr>
        <w:sz w:val="23"/>
        <w:szCs w:val="23"/>
      </w:rPr>
      <w:tab/>
    </w:r>
    <w:r w:rsidRPr="00F17A82">
      <w:rPr>
        <w:sz w:val="23"/>
        <w:szCs w:val="23"/>
        <w:lang w:val="en-US"/>
      </w:rPr>
      <w:t xml:space="preserve">Page </w:t>
    </w:r>
    <w:r w:rsidRPr="00F17A82">
      <w:rPr>
        <w:sz w:val="23"/>
        <w:szCs w:val="23"/>
        <w:lang w:val="en-US"/>
      </w:rPr>
      <w:fldChar w:fldCharType="begin"/>
    </w:r>
    <w:r w:rsidRPr="00F17A82">
      <w:rPr>
        <w:sz w:val="23"/>
        <w:szCs w:val="23"/>
        <w:lang w:val="en-US"/>
      </w:rPr>
      <w:instrText xml:space="preserve"> PAGE </w:instrText>
    </w:r>
    <w:r w:rsidRPr="00F17A82">
      <w:rPr>
        <w:sz w:val="23"/>
        <w:szCs w:val="23"/>
        <w:lang w:val="en-US"/>
      </w:rPr>
      <w:fldChar w:fldCharType="separate"/>
    </w:r>
    <w:r w:rsidR="0045623B">
      <w:rPr>
        <w:noProof/>
        <w:sz w:val="23"/>
        <w:szCs w:val="23"/>
        <w:lang w:val="en-US"/>
      </w:rPr>
      <w:t>2</w:t>
    </w:r>
    <w:r w:rsidRPr="00F17A82">
      <w:rPr>
        <w:sz w:val="23"/>
        <w:szCs w:val="23"/>
        <w:lang w:val="en-US"/>
      </w:rPr>
      <w:fldChar w:fldCharType="end"/>
    </w:r>
    <w:r w:rsidRPr="00F17A82">
      <w:rPr>
        <w:sz w:val="23"/>
        <w:szCs w:val="23"/>
        <w:lang w:val="en-US"/>
      </w:rPr>
      <w:t xml:space="preserve"> of </w:t>
    </w:r>
    <w:r w:rsidRPr="00F17A82">
      <w:rPr>
        <w:sz w:val="23"/>
        <w:szCs w:val="23"/>
        <w:lang w:val="en-US"/>
      </w:rPr>
      <w:fldChar w:fldCharType="begin"/>
    </w:r>
    <w:r w:rsidRPr="00F17A82">
      <w:rPr>
        <w:sz w:val="23"/>
        <w:szCs w:val="23"/>
        <w:lang w:val="en-US"/>
      </w:rPr>
      <w:instrText xml:space="preserve"> NUMPAGES </w:instrText>
    </w:r>
    <w:r w:rsidRPr="00F17A82">
      <w:rPr>
        <w:sz w:val="23"/>
        <w:szCs w:val="23"/>
        <w:lang w:val="en-US"/>
      </w:rPr>
      <w:fldChar w:fldCharType="separate"/>
    </w:r>
    <w:r w:rsidR="0045623B">
      <w:rPr>
        <w:noProof/>
        <w:sz w:val="23"/>
        <w:szCs w:val="23"/>
        <w:lang w:val="en-US"/>
      </w:rPr>
      <w:t>42</w:t>
    </w:r>
    <w:r w:rsidRPr="00F17A82">
      <w:rPr>
        <w:sz w:val="23"/>
        <w:szCs w:val="23"/>
        <w:lang w:val="en-US"/>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5D20A63" w14:textId="77777777" w:rsidR="00323C58" w:rsidRPr="00F17A82" w:rsidRDefault="00323C58" w:rsidP="00133E30">
    <w:pPr>
      <w:pStyle w:val="Footer"/>
      <w:tabs>
        <w:tab w:val="clear" w:pos="4678"/>
        <w:tab w:val="clear" w:pos="9356"/>
        <w:tab w:val="center" w:pos="7230"/>
        <w:tab w:val="right" w:pos="14601"/>
      </w:tabs>
      <w:rPr>
        <w:sz w:val="23"/>
        <w:szCs w:val="23"/>
      </w:rPr>
    </w:pPr>
    <w:r w:rsidRPr="00F17A82">
      <w:rPr>
        <w:sz w:val="23"/>
        <w:szCs w:val="23"/>
      </w:rPr>
      <w:tab/>
    </w:r>
    <w:r w:rsidRPr="00F17A82">
      <w:rPr>
        <w:sz w:val="23"/>
        <w:szCs w:val="23"/>
        <w:lang w:val="en-US"/>
      </w:rPr>
      <w:t xml:space="preserve">Page </w:t>
    </w:r>
    <w:r w:rsidRPr="00F17A82">
      <w:rPr>
        <w:sz w:val="23"/>
        <w:szCs w:val="23"/>
        <w:lang w:val="en-US"/>
      </w:rPr>
      <w:fldChar w:fldCharType="begin"/>
    </w:r>
    <w:r w:rsidRPr="00F17A82">
      <w:rPr>
        <w:sz w:val="23"/>
        <w:szCs w:val="23"/>
        <w:lang w:val="en-US"/>
      </w:rPr>
      <w:instrText xml:space="preserve"> PAGE </w:instrText>
    </w:r>
    <w:r w:rsidRPr="00F17A82">
      <w:rPr>
        <w:sz w:val="23"/>
        <w:szCs w:val="23"/>
        <w:lang w:val="en-US"/>
      </w:rPr>
      <w:fldChar w:fldCharType="separate"/>
    </w:r>
    <w:r w:rsidR="0045623B">
      <w:rPr>
        <w:noProof/>
        <w:sz w:val="23"/>
        <w:szCs w:val="23"/>
        <w:lang w:val="en-US"/>
      </w:rPr>
      <w:t>33</w:t>
    </w:r>
    <w:r w:rsidRPr="00F17A82">
      <w:rPr>
        <w:sz w:val="23"/>
        <w:szCs w:val="23"/>
        <w:lang w:val="en-US"/>
      </w:rPr>
      <w:fldChar w:fldCharType="end"/>
    </w:r>
    <w:r w:rsidRPr="00F17A82">
      <w:rPr>
        <w:sz w:val="23"/>
        <w:szCs w:val="23"/>
        <w:lang w:val="en-US"/>
      </w:rPr>
      <w:t xml:space="preserve"> of </w:t>
    </w:r>
    <w:r w:rsidRPr="00F17A82">
      <w:rPr>
        <w:sz w:val="23"/>
        <w:szCs w:val="23"/>
        <w:lang w:val="en-US"/>
      </w:rPr>
      <w:fldChar w:fldCharType="begin"/>
    </w:r>
    <w:r w:rsidRPr="00F17A82">
      <w:rPr>
        <w:sz w:val="23"/>
        <w:szCs w:val="23"/>
        <w:lang w:val="en-US"/>
      </w:rPr>
      <w:instrText xml:space="preserve"> NUMPAGES </w:instrText>
    </w:r>
    <w:r w:rsidRPr="00F17A82">
      <w:rPr>
        <w:sz w:val="23"/>
        <w:szCs w:val="23"/>
        <w:lang w:val="en-US"/>
      </w:rPr>
      <w:fldChar w:fldCharType="separate"/>
    </w:r>
    <w:r w:rsidR="0045623B">
      <w:rPr>
        <w:noProof/>
        <w:sz w:val="23"/>
        <w:szCs w:val="23"/>
        <w:lang w:val="en-US"/>
      </w:rPr>
      <w:t>33</w:t>
    </w:r>
    <w:r w:rsidRPr="00F17A82">
      <w:rPr>
        <w:sz w:val="23"/>
        <w:szCs w:val="23"/>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A5F418E" w14:textId="77777777" w:rsidR="00323C58" w:rsidRPr="00F17A82" w:rsidRDefault="00323C58">
    <w:pPr>
      <w:pStyle w:val="Footer"/>
      <w:rPr>
        <w:sz w:val="23"/>
        <w:szCs w:val="23"/>
      </w:rPr>
    </w:pPr>
    <w:r w:rsidRPr="00F17A82">
      <w:rPr>
        <w:sz w:val="23"/>
        <w:szCs w:val="23"/>
      </w:rPr>
      <w:tab/>
    </w:r>
    <w:r w:rsidRPr="00F17A82">
      <w:rPr>
        <w:sz w:val="23"/>
        <w:szCs w:val="23"/>
        <w:lang w:val="en-US"/>
      </w:rPr>
      <w:t xml:space="preserve">Page </w:t>
    </w:r>
    <w:r w:rsidRPr="00F17A82">
      <w:rPr>
        <w:sz w:val="23"/>
        <w:szCs w:val="23"/>
        <w:lang w:val="en-US"/>
      </w:rPr>
      <w:fldChar w:fldCharType="begin"/>
    </w:r>
    <w:r w:rsidRPr="00F17A82">
      <w:rPr>
        <w:sz w:val="23"/>
        <w:szCs w:val="23"/>
        <w:lang w:val="en-US"/>
      </w:rPr>
      <w:instrText xml:space="preserve"> PAGE </w:instrText>
    </w:r>
    <w:r w:rsidRPr="00F17A82">
      <w:rPr>
        <w:sz w:val="23"/>
        <w:szCs w:val="23"/>
        <w:lang w:val="en-US"/>
      </w:rPr>
      <w:fldChar w:fldCharType="separate"/>
    </w:r>
    <w:r w:rsidR="0045623B">
      <w:rPr>
        <w:noProof/>
        <w:sz w:val="23"/>
        <w:szCs w:val="23"/>
        <w:lang w:val="en-US"/>
      </w:rPr>
      <w:t>42</w:t>
    </w:r>
    <w:r w:rsidRPr="00F17A82">
      <w:rPr>
        <w:sz w:val="23"/>
        <w:szCs w:val="23"/>
        <w:lang w:val="en-US"/>
      </w:rPr>
      <w:fldChar w:fldCharType="end"/>
    </w:r>
    <w:r w:rsidRPr="00F17A82">
      <w:rPr>
        <w:sz w:val="23"/>
        <w:szCs w:val="23"/>
        <w:lang w:val="en-US"/>
      </w:rPr>
      <w:t xml:space="preserve"> of </w:t>
    </w:r>
    <w:r w:rsidRPr="00F17A82">
      <w:rPr>
        <w:sz w:val="23"/>
        <w:szCs w:val="23"/>
        <w:lang w:val="en-US"/>
      </w:rPr>
      <w:fldChar w:fldCharType="begin"/>
    </w:r>
    <w:r w:rsidRPr="00F17A82">
      <w:rPr>
        <w:sz w:val="23"/>
        <w:szCs w:val="23"/>
        <w:lang w:val="en-US"/>
      </w:rPr>
      <w:instrText xml:space="preserve"> NUMPAGES </w:instrText>
    </w:r>
    <w:r w:rsidRPr="00F17A82">
      <w:rPr>
        <w:sz w:val="23"/>
        <w:szCs w:val="23"/>
        <w:lang w:val="en-US"/>
      </w:rPr>
      <w:fldChar w:fldCharType="separate"/>
    </w:r>
    <w:r w:rsidR="0045623B">
      <w:rPr>
        <w:noProof/>
        <w:sz w:val="23"/>
        <w:szCs w:val="23"/>
        <w:lang w:val="en-US"/>
      </w:rPr>
      <w:t>42</w:t>
    </w:r>
    <w:r w:rsidRPr="00F17A82">
      <w:rPr>
        <w:sz w:val="23"/>
        <w:szCs w:val="23"/>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F2F888F" w14:textId="77777777" w:rsidR="00323C58" w:rsidRPr="00F17A82" w:rsidRDefault="00323C58">
      <w:pPr>
        <w:rPr>
          <w:sz w:val="23"/>
          <w:szCs w:val="23"/>
        </w:rPr>
      </w:pPr>
      <w:r w:rsidRPr="00F17A82">
        <w:rPr>
          <w:sz w:val="23"/>
          <w:szCs w:val="23"/>
        </w:rPr>
        <w:separator/>
      </w:r>
    </w:p>
  </w:footnote>
  <w:footnote w:type="continuationSeparator" w:id="0">
    <w:p w14:paraId="594FE524" w14:textId="77777777" w:rsidR="00323C58" w:rsidRPr="00F17A82" w:rsidRDefault="00323C58">
      <w:pPr>
        <w:rPr>
          <w:sz w:val="23"/>
          <w:szCs w:val="23"/>
        </w:rPr>
      </w:pPr>
      <w:r w:rsidRPr="00F17A82">
        <w:rPr>
          <w:sz w:val="23"/>
          <w:szCs w:val="23"/>
        </w:rPr>
        <w:continuationSeparator/>
      </w:r>
    </w:p>
  </w:footnote>
  <w:footnote w:id="1">
    <w:p w14:paraId="3F54CA1E" w14:textId="77777777" w:rsidR="00323C58" w:rsidRDefault="00323C58" w:rsidP="00837CFD">
      <w:pPr>
        <w:pStyle w:val="Footnote"/>
      </w:pPr>
      <w:r>
        <w:rPr>
          <w:rStyle w:val="FootnoteReference"/>
        </w:rPr>
        <w:footnoteRef/>
      </w:r>
      <w:r>
        <w:tab/>
      </w:r>
      <w:r w:rsidRPr="00F56473">
        <w:t>While, technically, risk is defined as probability x impact, the term risk is also commonly used to refer to the unwanted event itself, which is defined formally as a hazard.</w:t>
      </w:r>
      <w:r>
        <w:tab/>
      </w:r>
    </w:p>
  </w:footnote>
  <w:footnote w:id="2">
    <w:p w14:paraId="32DAB02C" w14:textId="77777777" w:rsidR="00323C58" w:rsidRDefault="00323C58">
      <w:pPr>
        <w:pStyle w:val="FootnoteText"/>
      </w:pPr>
      <w:r>
        <w:rPr>
          <w:rStyle w:val="FootnoteReference"/>
        </w:rPr>
        <w:footnoteRef/>
      </w:r>
      <w:r>
        <w:t xml:space="preserve"> </w:t>
      </w:r>
      <w:r>
        <w:rPr>
          <w:lang w:val="en-US"/>
        </w:rPr>
        <w:t xml:space="preserve">See: </w:t>
      </w:r>
      <w:r w:rsidRPr="000538A0">
        <w:rPr>
          <w:lang w:val="en-US"/>
        </w:rPr>
        <w:t>http://www.iacs.org.uk/document/public/Publications/Other_technical/PDF/FSA_Glossary_pdf437.pdf</w:t>
      </w:r>
    </w:p>
  </w:footnote>
  <w:footnote w:id="3">
    <w:p w14:paraId="0AA56892" w14:textId="77777777" w:rsidR="00323C58" w:rsidRDefault="00323C58" w:rsidP="00C04AFD">
      <w:pPr>
        <w:pStyle w:val="FootnoteText"/>
        <w:tabs>
          <w:tab w:val="left" w:pos="284"/>
        </w:tabs>
      </w:pPr>
      <w:r>
        <w:rPr>
          <w:rStyle w:val="FootnoteReference"/>
        </w:rPr>
        <w:footnoteRef/>
      </w:r>
      <w:r>
        <w:tab/>
      </w:r>
      <w:r w:rsidRPr="00F17A82">
        <w:rPr>
          <w:sz w:val="19"/>
          <w:szCs w:val="19"/>
          <w:lang w:val="en-US"/>
        </w:rPr>
        <w:t>All dollar values mentioned in this example refer to Canadian currency unless otherwise noted.</w:t>
      </w:r>
    </w:p>
  </w:footnote>
  <w:footnote w:id="4">
    <w:p w14:paraId="06A961B0" w14:textId="77777777" w:rsidR="00323C58" w:rsidRPr="00F17A82" w:rsidRDefault="00323C58" w:rsidP="006169BE">
      <w:pPr>
        <w:pStyle w:val="FootnoteText"/>
        <w:ind w:left="270" w:hanging="270"/>
        <w:rPr>
          <w:sz w:val="19"/>
          <w:szCs w:val="19"/>
          <w:lang w:val="en-US"/>
        </w:rPr>
      </w:pPr>
      <w:r w:rsidRPr="00F17A82">
        <w:rPr>
          <w:rStyle w:val="FootnoteReference"/>
          <w:sz w:val="19"/>
          <w:szCs w:val="19"/>
          <w:lang w:val="en-US"/>
        </w:rPr>
        <w:footnoteRef/>
      </w:r>
      <w:r w:rsidRPr="00F17A82">
        <w:rPr>
          <w:sz w:val="19"/>
          <w:szCs w:val="19"/>
          <w:lang w:val="en-US"/>
        </w:rPr>
        <w:tab/>
        <w:t xml:space="preserve">For an example application, see </w:t>
      </w:r>
      <w:r w:rsidRPr="00F17A82">
        <w:rPr>
          <w:i/>
          <w:sz w:val="19"/>
          <w:szCs w:val="19"/>
          <w:lang w:val="en-US"/>
        </w:rPr>
        <w:t>Confederation Bridge VTS Benefit-Cost Analysis</w:t>
      </w:r>
      <w:r w:rsidRPr="00F17A82">
        <w:rPr>
          <w:sz w:val="19"/>
          <w:szCs w:val="19"/>
          <w:lang w:val="en-US"/>
        </w:rPr>
        <w:t>, Prepared by Consulting &amp; Audit Canada for the Canadian Coast Guard, Project 570-1224, May, 1997.</w:t>
      </w:r>
    </w:p>
    <w:p w14:paraId="2B155CB4" w14:textId="77777777" w:rsidR="00323C58" w:rsidRDefault="00323C58" w:rsidP="006169BE">
      <w:pPr>
        <w:pStyle w:val="FootnoteText"/>
        <w:ind w:left="270" w:hanging="270"/>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ADF9A0E" w14:textId="77777777" w:rsidR="00323C58" w:rsidRDefault="00323C58" w:rsidP="002C03E8">
    <w:pPr>
      <w:pStyle w:val="Header"/>
      <w:jc w:val="center"/>
      <w:rPr>
        <w:sz w:val="19"/>
        <w:szCs w:val="19"/>
      </w:rPr>
    </w:pPr>
    <w:r>
      <w:rPr>
        <w:sz w:val="19"/>
        <w:szCs w:val="19"/>
      </w:rPr>
      <w:t>IALA Guideline 1018 - Risk management</w:t>
    </w:r>
  </w:p>
  <w:p w14:paraId="7F25DEC7" w14:textId="77777777" w:rsidR="00323C58" w:rsidRDefault="0045623B" w:rsidP="002C03E8">
    <w:pPr>
      <w:pStyle w:val="Header"/>
      <w:jc w:val="center"/>
      <w:rPr>
        <w:sz w:val="19"/>
        <w:szCs w:val="19"/>
      </w:rPr>
    </w:pPr>
    <w:r>
      <w:rPr>
        <w:noProof/>
        <w:lang w:val="en-US" w:eastAsia="en-US"/>
      </w:rPr>
      <w:pict w14:anchorId="3C063945">
        <v:shapetype id="_x0000_t32" coordsize="21600,21600" o:spt="32" o:oned="t" path="m0,0l21600,21600e" filled="f">
          <v:path arrowok="t" fillok="f" o:connecttype="none"/>
          <o:lock v:ext="edit" shapetype="t"/>
        </v:shapetype>
        <v:shape id="AutoShape 1" o:spid="_x0000_s4099" type="#_x0000_t32" style="position:absolute;left:0;text-align:left;margin-left:23.6pt;margin-top:13.25pt;width:428.55pt;height:0;flip:y;z-index:251660288;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"/>
      </w:pict>
    </w:r>
    <w:r w:rsidR="00323C58">
      <w:rPr>
        <w:sz w:val="19"/>
        <w:szCs w:val="19"/>
      </w:rPr>
      <w:t xml:space="preserve">December </w:t>
    </w:r>
    <w:proofErr w:type="gramStart"/>
    <w:r w:rsidR="00323C58">
      <w:rPr>
        <w:sz w:val="19"/>
        <w:szCs w:val="19"/>
      </w:rPr>
      <w:t xml:space="preserve">2000  </w:t>
    </w:r>
    <w:r w:rsidR="00323C58" w:rsidRPr="00397D5B">
      <w:rPr>
        <w:sz w:val="19"/>
        <w:szCs w:val="19"/>
        <w:highlight w:val="yellow"/>
      </w:rPr>
      <w:t>Revised</w:t>
    </w:r>
    <w:proofErr w:type="gramEnd"/>
    <w:r w:rsidR="00323C58" w:rsidRPr="00397D5B">
      <w:rPr>
        <w:sz w:val="19"/>
        <w:szCs w:val="19"/>
        <w:highlight w:val="yellow"/>
      </w:rPr>
      <w:t xml:space="preserve"> May 2013</w:t>
    </w:r>
  </w:p>
  <w:p w14:paraId="6AE0745F" w14:textId="77777777" w:rsidR="00323C58" w:rsidRPr="00DA55C0" w:rsidRDefault="00323C58" w:rsidP="00131255">
    <w:pPr>
      <w:pStyle w:val="Header"/>
      <w:rPr>
        <w:sz w:val="19"/>
        <w:szCs w:val="19"/>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B29EBFA" w14:textId="77777777" w:rsidR="00323C58" w:rsidRPr="009F3A41" w:rsidRDefault="00323C58" w:rsidP="0093105C">
    <w:pPr>
      <w:pStyle w:val="Header"/>
      <w:jc w:val="right"/>
    </w:pPr>
    <w:r>
      <w:t>ANM20/output/</w:t>
    </w:r>
    <w:r w:rsidRPr="00A14100">
      <w:t>4</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0CC8B85" w14:textId="77777777" w:rsidR="00323C58" w:rsidRDefault="00323C58" w:rsidP="002C03E8">
    <w:pPr>
      <w:pStyle w:val="Header"/>
      <w:jc w:val="center"/>
      <w:rPr>
        <w:sz w:val="19"/>
        <w:szCs w:val="19"/>
      </w:rPr>
    </w:pPr>
    <w:r>
      <w:rPr>
        <w:sz w:val="19"/>
        <w:szCs w:val="19"/>
      </w:rPr>
      <w:t>IALA Guideline 1018 - Risk management</w:t>
    </w:r>
  </w:p>
  <w:p w14:paraId="22115CF6" w14:textId="77777777" w:rsidR="00323C58" w:rsidRDefault="00323C58" w:rsidP="002C03E8">
    <w:pPr>
      <w:pStyle w:val="Header"/>
      <w:jc w:val="center"/>
      <w:rPr>
        <w:sz w:val="19"/>
        <w:szCs w:val="19"/>
      </w:rPr>
    </w:pPr>
    <w:r>
      <w:rPr>
        <w:sz w:val="19"/>
        <w:szCs w:val="19"/>
      </w:rPr>
      <w:t xml:space="preserve">December </w:t>
    </w:r>
    <w:proofErr w:type="gramStart"/>
    <w:r>
      <w:rPr>
        <w:sz w:val="19"/>
        <w:szCs w:val="19"/>
      </w:rPr>
      <w:t xml:space="preserve">2000  </w:t>
    </w:r>
    <w:r w:rsidRPr="00397D5B">
      <w:rPr>
        <w:sz w:val="19"/>
        <w:szCs w:val="19"/>
        <w:highlight w:val="yellow"/>
      </w:rPr>
      <w:t>Revised</w:t>
    </w:r>
    <w:proofErr w:type="gramEnd"/>
    <w:r w:rsidRPr="00397D5B">
      <w:rPr>
        <w:sz w:val="19"/>
        <w:szCs w:val="19"/>
        <w:highlight w:val="yellow"/>
      </w:rPr>
      <w:t xml:space="preserve"> May 2013</w:t>
    </w:r>
  </w:p>
  <w:p w14:paraId="0F281593" w14:textId="77777777" w:rsidR="00323C58" w:rsidRPr="00DA55C0" w:rsidRDefault="0045623B" w:rsidP="00131255">
    <w:pPr>
      <w:pStyle w:val="Header"/>
      <w:rPr>
        <w:sz w:val="19"/>
        <w:szCs w:val="19"/>
      </w:rPr>
    </w:pPr>
    <w:r>
      <w:rPr>
        <w:noProof/>
        <w:lang w:val="en-US" w:eastAsia="en-US"/>
      </w:rPr>
      <w:pict w14:anchorId="55CFD6C5">
        <v:shapetype id="_x0000_t34" coordsize="21600,21600" o:spt="34" o:oned="t" adj="10800" path="m0,0l@0,0@0,21600,21600,21600e" filled="f">
          <v:stroke joinstyle="miter"/>
          <v:formulas>
            <v:f eqn="val #0"/>
          </v:formulas>
          <v:path arrowok="t" fillok="f" o:connecttype="none"/>
          <v:handles>
            <v:h position="#0,center"/>
          </v:handles>
          <o:lock v:ext="edit" shapetype="t"/>
        </v:shapetype>
        <v:shape id="AutoShape 3" o:spid="_x0000_s4098" type="#_x0000_t34" style="position:absolute;margin-left:23.6pt;margin-top:2.3pt;width:708.45pt;height:.05pt;flip:y;z-index:251662336;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" adj="10799"/>
      </w:pic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90A42CF" w14:textId="77777777" w:rsidR="00323C58" w:rsidRDefault="00323C58" w:rsidP="00133E30">
    <w:pPr>
      <w:pStyle w:val="Header"/>
      <w:jc w:val="center"/>
      <w:rPr>
        <w:sz w:val="19"/>
        <w:szCs w:val="19"/>
      </w:rPr>
    </w:pPr>
    <w:r>
      <w:rPr>
        <w:sz w:val="19"/>
        <w:szCs w:val="19"/>
      </w:rPr>
      <w:t>IALA Guideline 1018 - Risk management</w:t>
    </w:r>
  </w:p>
  <w:p w14:paraId="49B1E819" w14:textId="77777777" w:rsidR="00323C58" w:rsidRDefault="0045623B" w:rsidP="00133E30">
    <w:pPr>
      <w:pStyle w:val="Header"/>
      <w:jc w:val="center"/>
      <w:rPr>
        <w:sz w:val="19"/>
        <w:szCs w:val="19"/>
      </w:rPr>
    </w:pPr>
    <w:r>
      <w:rPr>
        <w:noProof/>
        <w:lang w:val="en-US" w:eastAsia="en-US"/>
      </w:rPr>
      <w:pict w14:anchorId="216F2114">
        <v:shapetype id="_x0000_t32" coordsize="21600,21600" o:spt="32" o:oned="t" path="m0,0l21600,21600e" filled="f">
          <v:path arrowok="t" fillok="f" o:connecttype="none"/>
          <o:lock v:ext="edit" shapetype="t"/>
        </v:shapetype>
        <v:shape id="_x0000_s4097" type="#_x0000_t32" style="position:absolute;left:0;text-align:left;margin-left:23.6pt;margin-top:13.25pt;width:428.55pt;height:0;flip:y;z-index:251664384;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"/>
      </w:pict>
    </w:r>
    <w:r w:rsidR="00323C58">
      <w:rPr>
        <w:sz w:val="19"/>
        <w:szCs w:val="19"/>
      </w:rPr>
      <w:t xml:space="preserve">December </w:t>
    </w:r>
    <w:proofErr w:type="gramStart"/>
    <w:r w:rsidR="00323C58">
      <w:rPr>
        <w:sz w:val="19"/>
        <w:szCs w:val="19"/>
      </w:rPr>
      <w:t xml:space="preserve">2000  </w:t>
    </w:r>
    <w:r w:rsidR="00323C58" w:rsidRPr="00397D5B">
      <w:rPr>
        <w:sz w:val="19"/>
        <w:szCs w:val="19"/>
        <w:highlight w:val="yellow"/>
      </w:rPr>
      <w:t>Revised</w:t>
    </w:r>
    <w:proofErr w:type="gramEnd"/>
    <w:r w:rsidR="00323C58" w:rsidRPr="00397D5B">
      <w:rPr>
        <w:sz w:val="19"/>
        <w:szCs w:val="19"/>
        <w:highlight w:val="yellow"/>
      </w:rPr>
      <w:t xml:space="preserve"> May 2013</w:t>
    </w:r>
  </w:p>
  <w:p w14:paraId="4921EC4F" w14:textId="77777777" w:rsidR="00323C58" w:rsidRPr="00133E30" w:rsidRDefault="00323C58" w:rsidP="00133E3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cs="Times New Roman"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7BC66F4"/>
    <w:multiLevelType w:val="hybridMultilevel"/>
    <w:tmpl w:val="FD2AB8B2"/>
    <w:lvl w:ilvl="0" w:tplc="D8F85F6A">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DB21460"/>
    <w:multiLevelType w:val="hybridMultilevel"/>
    <w:tmpl w:val="D48EE0A6"/>
    <w:lvl w:ilvl="0" w:tplc="26FACF2A">
      <w:start w:val="2"/>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C37E91"/>
    <w:multiLevelType w:val="multilevel"/>
    <w:tmpl w:val="31F61FA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hybridMultilevel"/>
    <w:tmpl w:val="7A64AC4E"/>
    <w:lvl w:ilvl="0" w:tplc="C7ACC2BE">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8A26DDD"/>
    <w:multiLevelType w:val="multilevel"/>
    <w:tmpl w:val="B9F22D06"/>
    <w:lvl w:ilvl="0">
      <w:start w:val="1"/>
      <w:numFmt w:val="decimal"/>
      <w:pStyle w:val="AnnexHeading1"/>
      <w:lvlText w:val="%1"/>
      <w:lvlJc w:val="left"/>
      <w:pPr>
        <w:ind w:left="567" w:hanging="567"/>
      </w:pPr>
      <w:rPr>
        <w:rFonts w:ascii="Arial Bold" w:hAnsi="Arial Bold" w:hint="default"/>
        <w:b/>
        <w:bCs/>
        <w:i w:val="0"/>
        <w:iCs w:val="0"/>
        <w:sz w:val="24"/>
        <w:szCs w:val="24"/>
      </w:rPr>
    </w:lvl>
    <w:lvl w:ilvl="1">
      <w:start w:val="1"/>
      <w:numFmt w:val="decimal"/>
      <w:pStyle w:val="AnnexHeading2"/>
      <w:lvlText w:val="%1.%2"/>
      <w:lvlJc w:val="left"/>
      <w:pPr>
        <w:ind w:left="851" w:hanging="851"/>
      </w:pPr>
      <w:rPr>
        <w:rFonts w:ascii="Arial Bold" w:hAnsi="Arial Bold" w:hint="default"/>
        <w:b/>
        <w:bCs/>
        <w:i w:val="0"/>
        <w:iCs w:val="0"/>
        <w:sz w:val="22"/>
        <w:szCs w:val="22"/>
      </w:rPr>
    </w:lvl>
    <w:lvl w:ilvl="2">
      <w:start w:val="1"/>
      <w:numFmt w:val="decimal"/>
      <w:pStyle w:val="AnnexHeading3"/>
      <w:lvlText w:val="%1.%2.%3"/>
      <w:lvlJc w:val="left"/>
      <w:pPr>
        <w:ind w:left="1134" w:hanging="1134"/>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1">
    <w:nsid w:val="4BC63137"/>
    <w:multiLevelType w:val="hybridMultilevel"/>
    <w:tmpl w:val="D0282AAA"/>
    <w:lvl w:ilvl="0" w:tplc="268A06C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4">
    <w:nsid w:val="60585238"/>
    <w:multiLevelType w:val="multilevel"/>
    <w:tmpl w:val="C7BC2BFE"/>
    <w:lvl w:ilvl="0">
      <w:start w:val="1"/>
      <w:numFmt w:val="upperLetter"/>
      <w:pStyle w:val="Annex"/>
      <w:lvlText w:val="ANNEX %1"/>
      <w:lvlJc w:val="left"/>
      <w:pPr>
        <w:ind w:left="1418" w:hanging="1418"/>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nsid w:val="76D64DA6"/>
    <w:multiLevelType w:val="hybridMultilevel"/>
    <w:tmpl w:val="BACCD95E"/>
    <w:lvl w:ilvl="0" w:tplc="943C6D5A">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78BA4B1E"/>
    <w:multiLevelType w:val="multilevel"/>
    <w:tmpl w:val="13841D3A"/>
    <w:lvl w:ilvl="0">
      <w:start w:val="1"/>
      <w:numFmt w:val="decimal"/>
      <w:pStyle w:val="List1"/>
      <w:lvlText w:val="%1"/>
      <w:lvlJc w:val="left"/>
      <w:pPr>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0"/>
  </w:num>
  <w:num w:numId="2">
    <w:abstractNumId w:val="5"/>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14"/>
  </w:num>
  <w:num w:numId="36">
    <w:abstractNumId w:val="2"/>
  </w:num>
  <w:num w:numId="37">
    <w:abstractNumId w:val="8"/>
  </w:num>
  <w:num w:numId="38">
    <w:abstractNumId w:val="7"/>
  </w:num>
  <w:num w:numId="39">
    <w:abstractNumId w:val="11"/>
  </w:num>
  <w:num w:numId="40">
    <w:abstractNumId w:val="3"/>
  </w:num>
  <w:num w:numId="41">
    <w:abstractNumId w:val="16"/>
  </w:num>
  <w:num w:numId="42">
    <w:abstractNumId w:val="10"/>
  </w:num>
  <w:num w:numId="43">
    <w:abstractNumId w:val="15"/>
  </w:num>
  <w:num w:numId="44">
    <w:abstractNumId w:val="5"/>
  </w:num>
  <w:num w:numId="45">
    <w:abstractNumId w:val="13"/>
  </w:num>
  <w:num w:numId="46">
    <w:abstractNumId w:val="1"/>
  </w:num>
  <w:num w:numId="47">
    <w:abstractNumId w:val="6"/>
  </w:num>
  <w:num w:numId="48">
    <w:abstractNumId w:val="12"/>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grammar="clean"/>
  <w:defaultTabStop w:val="720"/>
  <w:hyphenationZone w:val="425"/>
  <w:drawingGridHorizontalSpacing w:val="110"/>
  <w:displayHorizontalDrawingGridEvery w:val="2"/>
  <w:characterSpacingControl w:val="doNotCompress"/>
  <w:hdrShapeDefaults>
    <o:shapedefaults v:ext="edit" spidmax="4102"/>
    <o:shapelayout v:ext="edit">
      <o:idmap v:ext="edit" data="4"/>
      <o:rules v:ext="edit">
        <o:r id="V:Rule4" type="connector" idref="#_x0000_s4097"/>
        <o:r id="V:Rule5" type="connector" idref="#AutoShape 3"/>
        <o:r id="V:Rule6" type="connector" idref="#AutoShape 1"/>
      </o:rules>
    </o:shapelayout>
  </w:hdrShapeDefaults>
  <w:footnotePr>
    <w:footnote w:id="-1"/>
    <w:footnote w:id="0"/>
  </w:footnotePr>
  <w:endnotePr>
    <w:endnote w:id="-1"/>
    <w:endnote w:id="0"/>
  </w:endnotePr>
  <w:compat>
    <w:compatSetting w:name="compatibilityMode" w:uri="http://schemas.microsoft.com/office/word" w:val="12"/>
  </w:compat>
  <w:docVars>
    <w:docVar w:name="DocumentSaved" w:val="True"/>
  </w:docVars>
  <w:rsids>
    <w:rsidRoot w:val="006169BE"/>
    <w:rsid w:val="00005487"/>
    <w:rsid w:val="00006774"/>
    <w:rsid w:val="00010365"/>
    <w:rsid w:val="000105BB"/>
    <w:rsid w:val="000157FC"/>
    <w:rsid w:val="00021301"/>
    <w:rsid w:val="000213CA"/>
    <w:rsid w:val="0002541E"/>
    <w:rsid w:val="0002606E"/>
    <w:rsid w:val="000357FA"/>
    <w:rsid w:val="00037D88"/>
    <w:rsid w:val="00037DF7"/>
    <w:rsid w:val="00044115"/>
    <w:rsid w:val="0004461F"/>
    <w:rsid w:val="0004583E"/>
    <w:rsid w:val="00045A65"/>
    <w:rsid w:val="00050347"/>
    <w:rsid w:val="00052419"/>
    <w:rsid w:val="000538A0"/>
    <w:rsid w:val="0005782A"/>
    <w:rsid w:val="00057DE2"/>
    <w:rsid w:val="00057F6D"/>
    <w:rsid w:val="000642C1"/>
    <w:rsid w:val="00070544"/>
    <w:rsid w:val="000707BC"/>
    <w:rsid w:val="0007532C"/>
    <w:rsid w:val="000757B0"/>
    <w:rsid w:val="00075A9F"/>
    <w:rsid w:val="00083FFC"/>
    <w:rsid w:val="00085435"/>
    <w:rsid w:val="00085E4D"/>
    <w:rsid w:val="000863B3"/>
    <w:rsid w:val="0009047F"/>
    <w:rsid w:val="00090D31"/>
    <w:rsid w:val="00092ED7"/>
    <w:rsid w:val="000940E5"/>
    <w:rsid w:val="00094690"/>
    <w:rsid w:val="000A0593"/>
    <w:rsid w:val="000A0D67"/>
    <w:rsid w:val="000A3835"/>
    <w:rsid w:val="000A5BE5"/>
    <w:rsid w:val="000A6EB5"/>
    <w:rsid w:val="000B6BFC"/>
    <w:rsid w:val="000C1723"/>
    <w:rsid w:val="000C1798"/>
    <w:rsid w:val="000C1A72"/>
    <w:rsid w:val="000C1CE8"/>
    <w:rsid w:val="000C243F"/>
    <w:rsid w:val="000C269B"/>
    <w:rsid w:val="000D2125"/>
    <w:rsid w:val="000D2A02"/>
    <w:rsid w:val="000D37B4"/>
    <w:rsid w:val="000D3854"/>
    <w:rsid w:val="000E45B0"/>
    <w:rsid w:val="000E6413"/>
    <w:rsid w:val="000F3637"/>
    <w:rsid w:val="000F48E0"/>
    <w:rsid w:val="000F50C4"/>
    <w:rsid w:val="000F5224"/>
    <w:rsid w:val="000F6AD1"/>
    <w:rsid w:val="001009E5"/>
    <w:rsid w:val="00101B05"/>
    <w:rsid w:val="0010230F"/>
    <w:rsid w:val="00104168"/>
    <w:rsid w:val="001041A3"/>
    <w:rsid w:val="00104485"/>
    <w:rsid w:val="0011195C"/>
    <w:rsid w:val="00112E33"/>
    <w:rsid w:val="001160F4"/>
    <w:rsid w:val="00123B0F"/>
    <w:rsid w:val="00123B2F"/>
    <w:rsid w:val="00126234"/>
    <w:rsid w:val="00131255"/>
    <w:rsid w:val="00131949"/>
    <w:rsid w:val="00133E30"/>
    <w:rsid w:val="00140C53"/>
    <w:rsid w:val="00142DCA"/>
    <w:rsid w:val="00146DC0"/>
    <w:rsid w:val="0015068C"/>
    <w:rsid w:val="001516CE"/>
    <w:rsid w:val="001545F0"/>
    <w:rsid w:val="0015537E"/>
    <w:rsid w:val="001623E2"/>
    <w:rsid w:val="00173FE3"/>
    <w:rsid w:val="001754E5"/>
    <w:rsid w:val="001756F7"/>
    <w:rsid w:val="0018150D"/>
    <w:rsid w:val="0018211B"/>
    <w:rsid w:val="00187463"/>
    <w:rsid w:val="00193750"/>
    <w:rsid w:val="00195899"/>
    <w:rsid w:val="001A0079"/>
    <w:rsid w:val="001A0ADB"/>
    <w:rsid w:val="001A0BEE"/>
    <w:rsid w:val="001A394A"/>
    <w:rsid w:val="001A47A6"/>
    <w:rsid w:val="001A7ABD"/>
    <w:rsid w:val="001B0BE9"/>
    <w:rsid w:val="001C0DA5"/>
    <w:rsid w:val="001C0DA6"/>
    <w:rsid w:val="001C2163"/>
    <w:rsid w:val="001C2760"/>
    <w:rsid w:val="001C55DA"/>
    <w:rsid w:val="001C617F"/>
    <w:rsid w:val="001C7DAA"/>
    <w:rsid w:val="001D515C"/>
    <w:rsid w:val="001E07D0"/>
    <w:rsid w:val="001E249E"/>
    <w:rsid w:val="001E4A1C"/>
    <w:rsid w:val="001E4AB8"/>
    <w:rsid w:val="001F1422"/>
    <w:rsid w:val="001F199B"/>
    <w:rsid w:val="001F222F"/>
    <w:rsid w:val="001F2C17"/>
    <w:rsid w:val="001F5363"/>
    <w:rsid w:val="001F5629"/>
    <w:rsid w:val="0020261A"/>
    <w:rsid w:val="00204F0F"/>
    <w:rsid w:val="00205946"/>
    <w:rsid w:val="00210B12"/>
    <w:rsid w:val="00216A30"/>
    <w:rsid w:val="002178F0"/>
    <w:rsid w:val="002209B9"/>
    <w:rsid w:val="00220C1C"/>
    <w:rsid w:val="00221835"/>
    <w:rsid w:val="00227A7D"/>
    <w:rsid w:val="00230047"/>
    <w:rsid w:val="00231C27"/>
    <w:rsid w:val="002354D3"/>
    <w:rsid w:val="0024089B"/>
    <w:rsid w:val="00245055"/>
    <w:rsid w:val="00245F77"/>
    <w:rsid w:val="00252A5B"/>
    <w:rsid w:val="002532CD"/>
    <w:rsid w:val="002536DB"/>
    <w:rsid w:val="002560F5"/>
    <w:rsid w:val="002640D9"/>
    <w:rsid w:val="0026582B"/>
    <w:rsid w:val="0026602E"/>
    <w:rsid w:val="0026657B"/>
    <w:rsid w:val="002665EE"/>
    <w:rsid w:val="0026771A"/>
    <w:rsid w:val="00290B9B"/>
    <w:rsid w:val="00292615"/>
    <w:rsid w:val="00295D5C"/>
    <w:rsid w:val="002963D9"/>
    <w:rsid w:val="0029658A"/>
    <w:rsid w:val="00296B91"/>
    <w:rsid w:val="002A1A71"/>
    <w:rsid w:val="002A1AB9"/>
    <w:rsid w:val="002A23C0"/>
    <w:rsid w:val="002A2F3F"/>
    <w:rsid w:val="002A52A7"/>
    <w:rsid w:val="002B3F95"/>
    <w:rsid w:val="002B42D5"/>
    <w:rsid w:val="002B5D79"/>
    <w:rsid w:val="002B6A7B"/>
    <w:rsid w:val="002C03E8"/>
    <w:rsid w:val="002C0E50"/>
    <w:rsid w:val="002C1F05"/>
    <w:rsid w:val="002C6310"/>
    <w:rsid w:val="002D2EE8"/>
    <w:rsid w:val="002D35CC"/>
    <w:rsid w:val="002D465E"/>
    <w:rsid w:val="002D60C2"/>
    <w:rsid w:val="002E3E1A"/>
    <w:rsid w:val="002E3F2F"/>
    <w:rsid w:val="002E5850"/>
    <w:rsid w:val="002F02C2"/>
    <w:rsid w:val="002F12AE"/>
    <w:rsid w:val="002F1318"/>
    <w:rsid w:val="002F4673"/>
    <w:rsid w:val="002F7A68"/>
    <w:rsid w:val="003022D3"/>
    <w:rsid w:val="003035C0"/>
    <w:rsid w:val="00304705"/>
    <w:rsid w:val="003107FF"/>
    <w:rsid w:val="00317E1D"/>
    <w:rsid w:val="003221AC"/>
    <w:rsid w:val="003233FD"/>
    <w:rsid w:val="003237A6"/>
    <w:rsid w:val="00323C58"/>
    <w:rsid w:val="003269B5"/>
    <w:rsid w:val="003271D3"/>
    <w:rsid w:val="00327578"/>
    <w:rsid w:val="003328F3"/>
    <w:rsid w:val="00335A4D"/>
    <w:rsid w:val="003402DF"/>
    <w:rsid w:val="00342B0E"/>
    <w:rsid w:val="00345080"/>
    <w:rsid w:val="00345634"/>
    <w:rsid w:val="00346D40"/>
    <w:rsid w:val="00346F3B"/>
    <w:rsid w:val="00347253"/>
    <w:rsid w:val="00347E75"/>
    <w:rsid w:val="003511CB"/>
    <w:rsid w:val="00352DA5"/>
    <w:rsid w:val="00353AD1"/>
    <w:rsid w:val="003546DE"/>
    <w:rsid w:val="00360C64"/>
    <w:rsid w:val="0036520F"/>
    <w:rsid w:val="00365362"/>
    <w:rsid w:val="00370E8C"/>
    <w:rsid w:val="00372C8F"/>
    <w:rsid w:val="00374377"/>
    <w:rsid w:val="00374863"/>
    <w:rsid w:val="0039464E"/>
    <w:rsid w:val="00395274"/>
    <w:rsid w:val="00397D5B"/>
    <w:rsid w:val="003A0064"/>
    <w:rsid w:val="003A00F6"/>
    <w:rsid w:val="003B256E"/>
    <w:rsid w:val="003B43C2"/>
    <w:rsid w:val="003B61A5"/>
    <w:rsid w:val="003C0DF5"/>
    <w:rsid w:val="003C10A1"/>
    <w:rsid w:val="003C3B7C"/>
    <w:rsid w:val="003C4769"/>
    <w:rsid w:val="003C56C5"/>
    <w:rsid w:val="003D010A"/>
    <w:rsid w:val="003D0844"/>
    <w:rsid w:val="003D241D"/>
    <w:rsid w:val="003D24F4"/>
    <w:rsid w:val="003D372A"/>
    <w:rsid w:val="003D4726"/>
    <w:rsid w:val="003D6D1E"/>
    <w:rsid w:val="003E2A7B"/>
    <w:rsid w:val="003E67B4"/>
    <w:rsid w:val="003F114E"/>
    <w:rsid w:val="003F3BFC"/>
    <w:rsid w:val="004048BB"/>
    <w:rsid w:val="00404A58"/>
    <w:rsid w:val="00405125"/>
    <w:rsid w:val="00407B16"/>
    <w:rsid w:val="00411E6E"/>
    <w:rsid w:val="0041484A"/>
    <w:rsid w:val="004162D4"/>
    <w:rsid w:val="004203CD"/>
    <w:rsid w:val="00420F30"/>
    <w:rsid w:val="004235FA"/>
    <w:rsid w:val="00437177"/>
    <w:rsid w:val="004410E6"/>
    <w:rsid w:val="00441EF8"/>
    <w:rsid w:val="00442E8C"/>
    <w:rsid w:val="00447A13"/>
    <w:rsid w:val="00452A5D"/>
    <w:rsid w:val="0045623B"/>
    <w:rsid w:val="00464264"/>
    <w:rsid w:val="00470998"/>
    <w:rsid w:val="00477CDA"/>
    <w:rsid w:val="004802D8"/>
    <w:rsid w:val="00483B17"/>
    <w:rsid w:val="0048452E"/>
    <w:rsid w:val="00486AE6"/>
    <w:rsid w:val="00490E9F"/>
    <w:rsid w:val="00495529"/>
    <w:rsid w:val="00496E20"/>
    <w:rsid w:val="0049776A"/>
    <w:rsid w:val="004A47FC"/>
    <w:rsid w:val="004B0874"/>
    <w:rsid w:val="004B236C"/>
    <w:rsid w:val="004B33CD"/>
    <w:rsid w:val="004B665E"/>
    <w:rsid w:val="004C0289"/>
    <w:rsid w:val="004C494E"/>
    <w:rsid w:val="004C6D20"/>
    <w:rsid w:val="004C6F31"/>
    <w:rsid w:val="004D3EEC"/>
    <w:rsid w:val="004D49CE"/>
    <w:rsid w:val="004D4B9F"/>
    <w:rsid w:val="004D66A8"/>
    <w:rsid w:val="004E0828"/>
    <w:rsid w:val="004E5F32"/>
    <w:rsid w:val="004E6429"/>
    <w:rsid w:val="004E66CF"/>
    <w:rsid w:val="00503348"/>
    <w:rsid w:val="005042F7"/>
    <w:rsid w:val="0050526A"/>
    <w:rsid w:val="00506704"/>
    <w:rsid w:val="00506BB5"/>
    <w:rsid w:val="00511708"/>
    <w:rsid w:val="0051441D"/>
    <w:rsid w:val="005200B6"/>
    <w:rsid w:val="0052053D"/>
    <w:rsid w:val="00520E4B"/>
    <w:rsid w:val="00522CCA"/>
    <w:rsid w:val="0052371C"/>
    <w:rsid w:val="00530AFF"/>
    <w:rsid w:val="005335CA"/>
    <w:rsid w:val="005339C0"/>
    <w:rsid w:val="00536C18"/>
    <w:rsid w:val="00537F63"/>
    <w:rsid w:val="00542F5B"/>
    <w:rsid w:val="00547B29"/>
    <w:rsid w:val="005544C7"/>
    <w:rsid w:val="00557765"/>
    <w:rsid w:val="005611B2"/>
    <w:rsid w:val="005637DF"/>
    <w:rsid w:val="00564916"/>
    <w:rsid w:val="00567299"/>
    <w:rsid w:val="0057789F"/>
    <w:rsid w:val="00584569"/>
    <w:rsid w:val="00584B61"/>
    <w:rsid w:val="005915A6"/>
    <w:rsid w:val="00593CCA"/>
    <w:rsid w:val="005946B1"/>
    <w:rsid w:val="005968E0"/>
    <w:rsid w:val="005A1C35"/>
    <w:rsid w:val="005A1FCC"/>
    <w:rsid w:val="005A3E9A"/>
    <w:rsid w:val="005B1070"/>
    <w:rsid w:val="005B21C2"/>
    <w:rsid w:val="005B58C6"/>
    <w:rsid w:val="005B62BC"/>
    <w:rsid w:val="005B6A19"/>
    <w:rsid w:val="005C1A8B"/>
    <w:rsid w:val="005C6D9E"/>
    <w:rsid w:val="005C6DD2"/>
    <w:rsid w:val="005E6102"/>
    <w:rsid w:val="005F505B"/>
    <w:rsid w:val="005F62A4"/>
    <w:rsid w:val="00603AED"/>
    <w:rsid w:val="00604C05"/>
    <w:rsid w:val="006074B9"/>
    <w:rsid w:val="00611640"/>
    <w:rsid w:val="006117C5"/>
    <w:rsid w:val="0061388C"/>
    <w:rsid w:val="0061431E"/>
    <w:rsid w:val="006169BE"/>
    <w:rsid w:val="0061711C"/>
    <w:rsid w:val="006220CF"/>
    <w:rsid w:val="006351EF"/>
    <w:rsid w:val="00635A91"/>
    <w:rsid w:val="0064174E"/>
    <w:rsid w:val="006418CC"/>
    <w:rsid w:val="00645167"/>
    <w:rsid w:val="00647510"/>
    <w:rsid w:val="006514AC"/>
    <w:rsid w:val="00652DBF"/>
    <w:rsid w:val="0065574F"/>
    <w:rsid w:val="00655C9B"/>
    <w:rsid w:val="006619B3"/>
    <w:rsid w:val="006637BF"/>
    <w:rsid w:val="00663876"/>
    <w:rsid w:val="00664926"/>
    <w:rsid w:val="00670B5B"/>
    <w:rsid w:val="006724FD"/>
    <w:rsid w:val="00672835"/>
    <w:rsid w:val="0067483B"/>
    <w:rsid w:val="0068048C"/>
    <w:rsid w:val="00682C70"/>
    <w:rsid w:val="00685480"/>
    <w:rsid w:val="00686051"/>
    <w:rsid w:val="00687D85"/>
    <w:rsid w:val="00691A6F"/>
    <w:rsid w:val="006929C7"/>
    <w:rsid w:val="006935EE"/>
    <w:rsid w:val="00694720"/>
    <w:rsid w:val="00696C93"/>
    <w:rsid w:val="006A1BCF"/>
    <w:rsid w:val="006A58C9"/>
    <w:rsid w:val="006A5B22"/>
    <w:rsid w:val="006B7E32"/>
    <w:rsid w:val="006C1348"/>
    <w:rsid w:val="006C2511"/>
    <w:rsid w:val="006C276C"/>
    <w:rsid w:val="006C2E2E"/>
    <w:rsid w:val="006C566D"/>
    <w:rsid w:val="006C6D11"/>
    <w:rsid w:val="006D0BE5"/>
    <w:rsid w:val="006D1123"/>
    <w:rsid w:val="006D2B88"/>
    <w:rsid w:val="006D5B46"/>
    <w:rsid w:val="006D6897"/>
    <w:rsid w:val="006D774D"/>
    <w:rsid w:val="006E06D7"/>
    <w:rsid w:val="006E1931"/>
    <w:rsid w:val="006E3B46"/>
    <w:rsid w:val="006E4251"/>
    <w:rsid w:val="006E4950"/>
    <w:rsid w:val="006E65DD"/>
    <w:rsid w:val="006F2593"/>
    <w:rsid w:val="006F33A0"/>
    <w:rsid w:val="006F36B9"/>
    <w:rsid w:val="006F684B"/>
    <w:rsid w:val="006F6A5B"/>
    <w:rsid w:val="006F6ADE"/>
    <w:rsid w:val="007014B6"/>
    <w:rsid w:val="00702AC5"/>
    <w:rsid w:val="00707839"/>
    <w:rsid w:val="00707ED8"/>
    <w:rsid w:val="00710BDC"/>
    <w:rsid w:val="007153AE"/>
    <w:rsid w:val="00715DF3"/>
    <w:rsid w:val="007250CA"/>
    <w:rsid w:val="007325D9"/>
    <w:rsid w:val="00732CEB"/>
    <w:rsid w:val="0073362B"/>
    <w:rsid w:val="00734E8E"/>
    <w:rsid w:val="00737207"/>
    <w:rsid w:val="00737DF2"/>
    <w:rsid w:val="00741A69"/>
    <w:rsid w:val="00745745"/>
    <w:rsid w:val="007510F1"/>
    <w:rsid w:val="007553C3"/>
    <w:rsid w:val="00761091"/>
    <w:rsid w:val="00777EEE"/>
    <w:rsid w:val="00782B55"/>
    <w:rsid w:val="0078502B"/>
    <w:rsid w:val="00790AEF"/>
    <w:rsid w:val="00792E35"/>
    <w:rsid w:val="00796971"/>
    <w:rsid w:val="007A0E5F"/>
    <w:rsid w:val="007A0ECF"/>
    <w:rsid w:val="007A2BD0"/>
    <w:rsid w:val="007A3397"/>
    <w:rsid w:val="007B1D68"/>
    <w:rsid w:val="007B24B7"/>
    <w:rsid w:val="007B5132"/>
    <w:rsid w:val="007C3BE6"/>
    <w:rsid w:val="007C3EFC"/>
    <w:rsid w:val="007D1DC5"/>
    <w:rsid w:val="007D61C4"/>
    <w:rsid w:val="007D66FB"/>
    <w:rsid w:val="007D6D2A"/>
    <w:rsid w:val="007E1A78"/>
    <w:rsid w:val="007E1D90"/>
    <w:rsid w:val="007F1DFE"/>
    <w:rsid w:val="007F4371"/>
    <w:rsid w:val="007F5FCF"/>
    <w:rsid w:val="00801409"/>
    <w:rsid w:val="00805BAD"/>
    <w:rsid w:val="00807A48"/>
    <w:rsid w:val="008113C1"/>
    <w:rsid w:val="008209BF"/>
    <w:rsid w:val="00822752"/>
    <w:rsid w:val="00827D8F"/>
    <w:rsid w:val="0083012A"/>
    <w:rsid w:val="00837CFD"/>
    <w:rsid w:val="0084175C"/>
    <w:rsid w:val="0084221E"/>
    <w:rsid w:val="00860B7F"/>
    <w:rsid w:val="00861C72"/>
    <w:rsid w:val="00866429"/>
    <w:rsid w:val="0086779A"/>
    <w:rsid w:val="00871995"/>
    <w:rsid w:val="00873099"/>
    <w:rsid w:val="008751A2"/>
    <w:rsid w:val="00875633"/>
    <w:rsid w:val="0088106E"/>
    <w:rsid w:val="0088142F"/>
    <w:rsid w:val="00881BCD"/>
    <w:rsid w:val="00881C22"/>
    <w:rsid w:val="008869D3"/>
    <w:rsid w:val="00887AC2"/>
    <w:rsid w:val="00891FA1"/>
    <w:rsid w:val="00895F3D"/>
    <w:rsid w:val="008972F8"/>
    <w:rsid w:val="00897C0F"/>
    <w:rsid w:val="008A1DF2"/>
    <w:rsid w:val="008A1F77"/>
    <w:rsid w:val="008B0087"/>
    <w:rsid w:val="008B2BB7"/>
    <w:rsid w:val="008B39ED"/>
    <w:rsid w:val="008B3DE3"/>
    <w:rsid w:val="008B4AC2"/>
    <w:rsid w:val="008B5A1F"/>
    <w:rsid w:val="008C0176"/>
    <w:rsid w:val="008C0541"/>
    <w:rsid w:val="008C11D6"/>
    <w:rsid w:val="008C6D44"/>
    <w:rsid w:val="008C79A0"/>
    <w:rsid w:val="008E023A"/>
    <w:rsid w:val="008E07EA"/>
    <w:rsid w:val="008E1DAE"/>
    <w:rsid w:val="008E3967"/>
    <w:rsid w:val="008E4FC1"/>
    <w:rsid w:val="008E773D"/>
    <w:rsid w:val="008E79E1"/>
    <w:rsid w:val="008F016E"/>
    <w:rsid w:val="008F1866"/>
    <w:rsid w:val="008F3B41"/>
    <w:rsid w:val="008F3D6F"/>
    <w:rsid w:val="008F43F4"/>
    <w:rsid w:val="008F4522"/>
    <w:rsid w:val="008F4643"/>
    <w:rsid w:val="008F75BF"/>
    <w:rsid w:val="00906BF0"/>
    <w:rsid w:val="00906CA6"/>
    <w:rsid w:val="00906DAD"/>
    <w:rsid w:val="009102D1"/>
    <w:rsid w:val="009105BD"/>
    <w:rsid w:val="00914883"/>
    <w:rsid w:val="00917580"/>
    <w:rsid w:val="00917882"/>
    <w:rsid w:val="00922100"/>
    <w:rsid w:val="00923D0C"/>
    <w:rsid w:val="00926516"/>
    <w:rsid w:val="0093014E"/>
    <w:rsid w:val="0093105C"/>
    <w:rsid w:val="00932494"/>
    <w:rsid w:val="00932AAB"/>
    <w:rsid w:val="009364C8"/>
    <w:rsid w:val="0093678D"/>
    <w:rsid w:val="00936B30"/>
    <w:rsid w:val="00941BAD"/>
    <w:rsid w:val="0094228D"/>
    <w:rsid w:val="0094473B"/>
    <w:rsid w:val="009449AE"/>
    <w:rsid w:val="00944F15"/>
    <w:rsid w:val="00945590"/>
    <w:rsid w:val="009461D7"/>
    <w:rsid w:val="00947BA5"/>
    <w:rsid w:val="0095068D"/>
    <w:rsid w:val="00955EC8"/>
    <w:rsid w:val="00955FFB"/>
    <w:rsid w:val="00956B5F"/>
    <w:rsid w:val="0095736C"/>
    <w:rsid w:val="00963390"/>
    <w:rsid w:val="00963CF6"/>
    <w:rsid w:val="00965671"/>
    <w:rsid w:val="00970ECF"/>
    <w:rsid w:val="009732C2"/>
    <w:rsid w:val="009808C0"/>
    <w:rsid w:val="009822E0"/>
    <w:rsid w:val="00984AE1"/>
    <w:rsid w:val="0098510D"/>
    <w:rsid w:val="009928EE"/>
    <w:rsid w:val="00994C39"/>
    <w:rsid w:val="009A084A"/>
    <w:rsid w:val="009A24CB"/>
    <w:rsid w:val="009A2F72"/>
    <w:rsid w:val="009A42AB"/>
    <w:rsid w:val="009A531E"/>
    <w:rsid w:val="009A600F"/>
    <w:rsid w:val="009A68AC"/>
    <w:rsid w:val="009A7AA0"/>
    <w:rsid w:val="009B0091"/>
    <w:rsid w:val="009B1B20"/>
    <w:rsid w:val="009B45F1"/>
    <w:rsid w:val="009B50BA"/>
    <w:rsid w:val="009B5766"/>
    <w:rsid w:val="009B601C"/>
    <w:rsid w:val="009B7631"/>
    <w:rsid w:val="009C3AFA"/>
    <w:rsid w:val="009D1137"/>
    <w:rsid w:val="009D5839"/>
    <w:rsid w:val="009D6F07"/>
    <w:rsid w:val="009D7134"/>
    <w:rsid w:val="009E4923"/>
    <w:rsid w:val="009E5D25"/>
    <w:rsid w:val="009F10B9"/>
    <w:rsid w:val="009F1986"/>
    <w:rsid w:val="009F1A58"/>
    <w:rsid w:val="009F2555"/>
    <w:rsid w:val="009F26F8"/>
    <w:rsid w:val="009F3A41"/>
    <w:rsid w:val="009F4EFB"/>
    <w:rsid w:val="009F5FEF"/>
    <w:rsid w:val="00A007DE"/>
    <w:rsid w:val="00A01CB3"/>
    <w:rsid w:val="00A03BF9"/>
    <w:rsid w:val="00A05660"/>
    <w:rsid w:val="00A11138"/>
    <w:rsid w:val="00A134BC"/>
    <w:rsid w:val="00A13A77"/>
    <w:rsid w:val="00A14100"/>
    <w:rsid w:val="00A1616B"/>
    <w:rsid w:val="00A20FB0"/>
    <w:rsid w:val="00A22EBF"/>
    <w:rsid w:val="00A2349D"/>
    <w:rsid w:val="00A24F7B"/>
    <w:rsid w:val="00A26188"/>
    <w:rsid w:val="00A3313B"/>
    <w:rsid w:val="00A33526"/>
    <w:rsid w:val="00A359EA"/>
    <w:rsid w:val="00A37035"/>
    <w:rsid w:val="00A37268"/>
    <w:rsid w:val="00A40CA3"/>
    <w:rsid w:val="00A41082"/>
    <w:rsid w:val="00A43AB8"/>
    <w:rsid w:val="00A5242B"/>
    <w:rsid w:val="00A5497D"/>
    <w:rsid w:val="00A57B80"/>
    <w:rsid w:val="00A610E3"/>
    <w:rsid w:val="00A6117C"/>
    <w:rsid w:val="00A6504D"/>
    <w:rsid w:val="00A66F75"/>
    <w:rsid w:val="00A767CD"/>
    <w:rsid w:val="00A855E8"/>
    <w:rsid w:val="00A858C0"/>
    <w:rsid w:val="00A902D2"/>
    <w:rsid w:val="00A91284"/>
    <w:rsid w:val="00A930B3"/>
    <w:rsid w:val="00A943B8"/>
    <w:rsid w:val="00A96A8A"/>
    <w:rsid w:val="00AA32BA"/>
    <w:rsid w:val="00AA5F49"/>
    <w:rsid w:val="00AB2933"/>
    <w:rsid w:val="00AB2F4C"/>
    <w:rsid w:val="00AB3BE4"/>
    <w:rsid w:val="00AB4385"/>
    <w:rsid w:val="00AB48F9"/>
    <w:rsid w:val="00AB7C6A"/>
    <w:rsid w:val="00AC4B54"/>
    <w:rsid w:val="00AD296C"/>
    <w:rsid w:val="00AD48DE"/>
    <w:rsid w:val="00AD558A"/>
    <w:rsid w:val="00AD64DB"/>
    <w:rsid w:val="00AD74D3"/>
    <w:rsid w:val="00AE1B69"/>
    <w:rsid w:val="00AE1DBA"/>
    <w:rsid w:val="00AE1DE8"/>
    <w:rsid w:val="00AE1E4C"/>
    <w:rsid w:val="00AE3D8D"/>
    <w:rsid w:val="00AE715C"/>
    <w:rsid w:val="00AF1756"/>
    <w:rsid w:val="00AF1931"/>
    <w:rsid w:val="00AF6DBC"/>
    <w:rsid w:val="00B00A6C"/>
    <w:rsid w:val="00B00E7B"/>
    <w:rsid w:val="00B03260"/>
    <w:rsid w:val="00B037FE"/>
    <w:rsid w:val="00B04DE6"/>
    <w:rsid w:val="00B04FE3"/>
    <w:rsid w:val="00B0625E"/>
    <w:rsid w:val="00B06A8C"/>
    <w:rsid w:val="00B1184C"/>
    <w:rsid w:val="00B13655"/>
    <w:rsid w:val="00B14806"/>
    <w:rsid w:val="00B1498D"/>
    <w:rsid w:val="00B154B8"/>
    <w:rsid w:val="00B169C2"/>
    <w:rsid w:val="00B23270"/>
    <w:rsid w:val="00B2370D"/>
    <w:rsid w:val="00B24706"/>
    <w:rsid w:val="00B2622F"/>
    <w:rsid w:val="00B27A75"/>
    <w:rsid w:val="00B27E11"/>
    <w:rsid w:val="00B3088D"/>
    <w:rsid w:val="00B32663"/>
    <w:rsid w:val="00B37CA8"/>
    <w:rsid w:val="00B37EDB"/>
    <w:rsid w:val="00B40CDE"/>
    <w:rsid w:val="00B502CA"/>
    <w:rsid w:val="00B54010"/>
    <w:rsid w:val="00B5547E"/>
    <w:rsid w:val="00B56900"/>
    <w:rsid w:val="00B62F8C"/>
    <w:rsid w:val="00B66190"/>
    <w:rsid w:val="00B66985"/>
    <w:rsid w:val="00B6726D"/>
    <w:rsid w:val="00B7159A"/>
    <w:rsid w:val="00B72771"/>
    <w:rsid w:val="00B73CD5"/>
    <w:rsid w:val="00B75B44"/>
    <w:rsid w:val="00B77068"/>
    <w:rsid w:val="00B83352"/>
    <w:rsid w:val="00B87C5E"/>
    <w:rsid w:val="00B911D8"/>
    <w:rsid w:val="00B944E0"/>
    <w:rsid w:val="00B97CBF"/>
    <w:rsid w:val="00B97FDB"/>
    <w:rsid w:val="00BA4F7B"/>
    <w:rsid w:val="00BA6796"/>
    <w:rsid w:val="00BB0FDD"/>
    <w:rsid w:val="00BB458F"/>
    <w:rsid w:val="00BB652D"/>
    <w:rsid w:val="00BC0DA7"/>
    <w:rsid w:val="00BC4000"/>
    <w:rsid w:val="00BC528B"/>
    <w:rsid w:val="00BC67AE"/>
    <w:rsid w:val="00BD0204"/>
    <w:rsid w:val="00BD2C2F"/>
    <w:rsid w:val="00BD3B78"/>
    <w:rsid w:val="00BD44FF"/>
    <w:rsid w:val="00BD7E7E"/>
    <w:rsid w:val="00BE1E8D"/>
    <w:rsid w:val="00BE20EA"/>
    <w:rsid w:val="00BE31F5"/>
    <w:rsid w:val="00BE39C6"/>
    <w:rsid w:val="00BE3DB6"/>
    <w:rsid w:val="00BE4FDE"/>
    <w:rsid w:val="00BE5D71"/>
    <w:rsid w:val="00BF1000"/>
    <w:rsid w:val="00BF1228"/>
    <w:rsid w:val="00BF2879"/>
    <w:rsid w:val="00C01FBC"/>
    <w:rsid w:val="00C03B9F"/>
    <w:rsid w:val="00C04AFD"/>
    <w:rsid w:val="00C04BCA"/>
    <w:rsid w:val="00C0594E"/>
    <w:rsid w:val="00C11E90"/>
    <w:rsid w:val="00C137BE"/>
    <w:rsid w:val="00C13BDE"/>
    <w:rsid w:val="00C15227"/>
    <w:rsid w:val="00C160B6"/>
    <w:rsid w:val="00C16EA5"/>
    <w:rsid w:val="00C1744E"/>
    <w:rsid w:val="00C20E2C"/>
    <w:rsid w:val="00C22543"/>
    <w:rsid w:val="00C232BF"/>
    <w:rsid w:val="00C245E0"/>
    <w:rsid w:val="00C25B84"/>
    <w:rsid w:val="00C34C92"/>
    <w:rsid w:val="00C35713"/>
    <w:rsid w:val="00C3748B"/>
    <w:rsid w:val="00C37945"/>
    <w:rsid w:val="00C46AC5"/>
    <w:rsid w:val="00C46C4D"/>
    <w:rsid w:val="00C51E10"/>
    <w:rsid w:val="00C54232"/>
    <w:rsid w:val="00C54790"/>
    <w:rsid w:val="00C55F44"/>
    <w:rsid w:val="00C56B29"/>
    <w:rsid w:val="00C603DC"/>
    <w:rsid w:val="00C64DC4"/>
    <w:rsid w:val="00C6553C"/>
    <w:rsid w:val="00C6710B"/>
    <w:rsid w:val="00C777E6"/>
    <w:rsid w:val="00C83081"/>
    <w:rsid w:val="00C874D7"/>
    <w:rsid w:val="00C87E23"/>
    <w:rsid w:val="00C90FE7"/>
    <w:rsid w:val="00C94BE7"/>
    <w:rsid w:val="00C9726A"/>
    <w:rsid w:val="00CA114C"/>
    <w:rsid w:val="00CB0DE2"/>
    <w:rsid w:val="00CB4BF2"/>
    <w:rsid w:val="00CC0946"/>
    <w:rsid w:val="00CC1823"/>
    <w:rsid w:val="00CC4748"/>
    <w:rsid w:val="00CC5A11"/>
    <w:rsid w:val="00CC7A31"/>
    <w:rsid w:val="00CD049E"/>
    <w:rsid w:val="00CD124B"/>
    <w:rsid w:val="00CD4E7B"/>
    <w:rsid w:val="00CD51E1"/>
    <w:rsid w:val="00CE0110"/>
    <w:rsid w:val="00CE16FD"/>
    <w:rsid w:val="00CE56A8"/>
    <w:rsid w:val="00CE56B6"/>
    <w:rsid w:val="00CE7729"/>
    <w:rsid w:val="00CE7752"/>
    <w:rsid w:val="00CF0E71"/>
    <w:rsid w:val="00CF2EF6"/>
    <w:rsid w:val="00CF57B4"/>
    <w:rsid w:val="00D0122E"/>
    <w:rsid w:val="00D01A9D"/>
    <w:rsid w:val="00D023D4"/>
    <w:rsid w:val="00D039C2"/>
    <w:rsid w:val="00D125D6"/>
    <w:rsid w:val="00D1333D"/>
    <w:rsid w:val="00D15ACF"/>
    <w:rsid w:val="00D16300"/>
    <w:rsid w:val="00D17875"/>
    <w:rsid w:val="00D20A52"/>
    <w:rsid w:val="00D21392"/>
    <w:rsid w:val="00D22270"/>
    <w:rsid w:val="00D234FC"/>
    <w:rsid w:val="00D23A51"/>
    <w:rsid w:val="00D2482F"/>
    <w:rsid w:val="00D24FCF"/>
    <w:rsid w:val="00D27237"/>
    <w:rsid w:val="00D309AE"/>
    <w:rsid w:val="00D35057"/>
    <w:rsid w:val="00D43018"/>
    <w:rsid w:val="00D4608D"/>
    <w:rsid w:val="00D469F4"/>
    <w:rsid w:val="00D47576"/>
    <w:rsid w:val="00D54CEC"/>
    <w:rsid w:val="00D611D9"/>
    <w:rsid w:val="00D61D36"/>
    <w:rsid w:val="00D6209D"/>
    <w:rsid w:val="00D631A2"/>
    <w:rsid w:val="00D636E1"/>
    <w:rsid w:val="00D636E2"/>
    <w:rsid w:val="00D65F53"/>
    <w:rsid w:val="00D71FCB"/>
    <w:rsid w:val="00D72B92"/>
    <w:rsid w:val="00D730B7"/>
    <w:rsid w:val="00D74FC1"/>
    <w:rsid w:val="00D84DBC"/>
    <w:rsid w:val="00D87157"/>
    <w:rsid w:val="00DA348D"/>
    <w:rsid w:val="00DA3F7A"/>
    <w:rsid w:val="00DA55C0"/>
    <w:rsid w:val="00DA5ED6"/>
    <w:rsid w:val="00DA72F5"/>
    <w:rsid w:val="00DB2513"/>
    <w:rsid w:val="00DB2E8B"/>
    <w:rsid w:val="00DB35CE"/>
    <w:rsid w:val="00DB5A7C"/>
    <w:rsid w:val="00DB69CE"/>
    <w:rsid w:val="00DB7CD0"/>
    <w:rsid w:val="00DC09C6"/>
    <w:rsid w:val="00DC1116"/>
    <w:rsid w:val="00DC2CFE"/>
    <w:rsid w:val="00DC3887"/>
    <w:rsid w:val="00DD23BA"/>
    <w:rsid w:val="00DD3B6C"/>
    <w:rsid w:val="00DD4BAB"/>
    <w:rsid w:val="00DD72D7"/>
    <w:rsid w:val="00DD7869"/>
    <w:rsid w:val="00DE25AF"/>
    <w:rsid w:val="00DE328D"/>
    <w:rsid w:val="00DF37B5"/>
    <w:rsid w:val="00DF44A0"/>
    <w:rsid w:val="00DF715E"/>
    <w:rsid w:val="00E01484"/>
    <w:rsid w:val="00E01E46"/>
    <w:rsid w:val="00E032AF"/>
    <w:rsid w:val="00E0527F"/>
    <w:rsid w:val="00E05624"/>
    <w:rsid w:val="00E06CCE"/>
    <w:rsid w:val="00E14DCB"/>
    <w:rsid w:val="00E15B0E"/>
    <w:rsid w:val="00E16077"/>
    <w:rsid w:val="00E17074"/>
    <w:rsid w:val="00E20127"/>
    <w:rsid w:val="00E21FA2"/>
    <w:rsid w:val="00E240DC"/>
    <w:rsid w:val="00E249ED"/>
    <w:rsid w:val="00E24FA6"/>
    <w:rsid w:val="00E265DC"/>
    <w:rsid w:val="00E26D03"/>
    <w:rsid w:val="00E30D64"/>
    <w:rsid w:val="00E35622"/>
    <w:rsid w:val="00E35E84"/>
    <w:rsid w:val="00E46969"/>
    <w:rsid w:val="00E47229"/>
    <w:rsid w:val="00E5122C"/>
    <w:rsid w:val="00E52158"/>
    <w:rsid w:val="00E52A2D"/>
    <w:rsid w:val="00E57242"/>
    <w:rsid w:val="00E61773"/>
    <w:rsid w:val="00E63B7D"/>
    <w:rsid w:val="00E674D0"/>
    <w:rsid w:val="00E715D1"/>
    <w:rsid w:val="00E71ABE"/>
    <w:rsid w:val="00E75133"/>
    <w:rsid w:val="00E804AC"/>
    <w:rsid w:val="00E80E40"/>
    <w:rsid w:val="00E82EB5"/>
    <w:rsid w:val="00E92E30"/>
    <w:rsid w:val="00E970FD"/>
    <w:rsid w:val="00EA1A30"/>
    <w:rsid w:val="00EA2998"/>
    <w:rsid w:val="00EA6360"/>
    <w:rsid w:val="00EA73AB"/>
    <w:rsid w:val="00EB0CCB"/>
    <w:rsid w:val="00EB1D63"/>
    <w:rsid w:val="00EB49A2"/>
    <w:rsid w:val="00EB5CFF"/>
    <w:rsid w:val="00EB5F77"/>
    <w:rsid w:val="00EC01D0"/>
    <w:rsid w:val="00EC05CA"/>
    <w:rsid w:val="00EC5DE9"/>
    <w:rsid w:val="00EC7340"/>
    <w:rsid w:val="00ED2144"/>
    <w:rsid w:val="00EE0EF3"/>
    <w:rsid w:val="00EE219D"/>
    <w:rsid w:val="00EE23CF"/>
    <w:rsid w:val="00EE34DE"/>
    <w:rsid w:val="00EF060D"/>
    <w:rsid w:val="00EF085A"/>
    <w:rsid w:val="00F0030A"/>
    <w:rsid w:val="00F03B7B"/>
    <w:rsid w:val="00F054C2"/>
    <w:rsid w:val="00F0645E"/>
    <w:rsid w:val="00F07F2C"/>
    <w:rsid w:val="00F13558"/>
    <w:rsid w:val="00F13AA1"/>
    <w:rsid w:val="00F14686"/>
    <w:rsid w:val="00F14D41"/>
    <w:rsid w:val="00F15E90"/>
    <w:rsid w:val="00F16092"/>
    <w:rsid w:val="00F1654E"/>
    <w:rsid w:val="00F17541"/>
    <w:rsid w:val="00F17A82"/>
    <w:rsid w:val="00F2078D"/>
    <w:rsid w:val="00F21896"/>
    <w:rsid w:val="00F22723"/>
    <w:rsid w:val="00F27BF0"/>
    <w:rsid w:val="00F30586"/>
    <w:rsid w:val="00F33FFD"/>
    <w:rsid w:val="00F34AE0"/>
    <w:rsid w:val="00F41248"/>
    <w:rsid w:val="00F413F9"/>
    <w:rsid w:val="00F46587"/>
    <w:rsid w:val="00F46D10"/>
    <w:rsid w:val="00F46FD3"/>
    <w:rsid w:val="00F47F92"/>
    <w:rsid w:val="00F560B2"/>
    <w:rsid w:val="00F56473"/>
    <w:rsid w:val="00F62446"/>
    <w:rsid w:val="00F63C12"/>
    <w:rsid w:val="00F641F3"/>
    <w:rsid w:val="00F661B0"/>
    <w:rsid w:val="00F6715F"/>
    <w:rsid w:val="00F72C2F"/>
    <w:rsid w:val="00F748C6"/>
    <w:rsid w:val="00F80296"/>
    <w:rsid w:val="00F80529"/>
    <w:rsid w:val="00F80EA1"/>
    <w:rsid w:val="00F8334D"/>
    <w:rsid w:val="00F843B9"/>
    <w:rsid w:val="00F847D9"/>
    <w:rsid w:val="00F864DE"/>
    <w:rsid w:val="00F86AE0"/>
    <w:rsid w:val="00F9130A"/>
    <w:rsid w:val="00F913D8"/>
    <w:rsid w:val="00F92197"/>
    <w:rsid w:val="00F9574A"/>
    <w:rsid w:val="00F96C67"/>
    <w:rsid w:val="00FA0901"/>
    <w:rsid w:val="00FA0921"/>
    <w:rsid w:val="00FA32B5"/>
    <w:rsid w:val="00FA3317"/>
    <w:rsid w:val="00FA51E2"/>
    <w:rsid w:val="00FA5DB8"/>
    <w:rsid w:val="00FB6CEE"/>
    <w:rsid w:val="00FC1D24"/>
    <w:rsid w:val="00FC321C"/>
    <w:rsid w:val="00FC5BB3"/>
    <w:rsid w:val="00FC7609"/>
    <w:rsid w:val="00FD337F"/>
    <w:rsid w:val="00FD4F1C"/>
    <w:rsid w:val="00FD5679"/>
    <w:rsid w:val="00FD62A8"/>
    <w:rsid w:val="00FD78F0"/>
    <w:rsid w:val="00FD7B6D"/>
    <w:rsid w:val="00FE1BB4"/>
    <w:rsid w:val="00FE66EC"/>
    <w:rsid w:val="00FF3E12"/>
    <w:rsid w:val="00FF3E4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2"/>
    <o:shapelayout v:ext="edit">
      <o:idmap v:ext="edit" data="1"/>
    </o:shapelayout>
  </w:shapeDefaults>
  <w:decimalSymbol w:val="."/>
  <w:listSeparator w:val=","/>
  <w14:docId w14:val="3FE32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nl-NL" w:eastAsia="nl-NL"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qFormat="1"/>
    <w:lsdException w:name="Document Map" w:uiPriority="0"/>
    <w:lsdException w:name="Normal (Web)" w:uiPriority="0"/>
    <w:lsdException w:name="annotation subject" w:uiPriority="0"/>
    <w:lsdException w:name="Outline List 3" w:uiPriority="0"/>
    <w:lsdException w:name="Balloon Text" w:uiPriority="0"/>
    <w:lsdException w:name="Table Grid" w:semiHidden="0" w:uiPriority="0"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lsdException w:name="Quote" w:locked="0" w:semiHidden="0" w:uiPriority="0" w:unhideWhenUsed="0" w:qFormat="1"/>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al">
    <w:name w:val="Normal"/>
    <w:qFormat/>
    <w:rsid w:val="00CF57B4"/>
    <w:rPr>
      <w:rFonts w:ascii="Arial" w:hAnsi="Arial" w:cs="Arial"/>
      <w:lang w:val="en-GB" w:eastAsia="en-GB"/>
    </w:rPr>
  </w:style>
  <w:style w:type="paragraph" w:styleId="Heading1">
    <w:name w:val="heading 1"/>
    <w:basedOn w:val="Normal"/>
    <w:next w:val="BodyText"/>
    <w:link w:val="Heading1Char"/>
    <w:qFormat/>
    <w:rsid w:val="00CF57B4"/>
    <w:pPr>
      <w:keepNext/>
      <w:numPr>
        <w:numId w:val="44"/>
      </w:numPr>
      <w:spacing w:before="240" w:after="240"/>
      <w:outlineLvl w:val="0"/>
    </w:pPr>
    <w:rPr>
      <w:rFonts w:eastAsia="Calibri" w:cs="Calibri"/>
      <w:b/>
      <w:caps/>
      <w:kern w:val="28"/>
      <w:sz w:val="24"/>
      <w:lang w:eastAsia="de-DE"/>
    </w:rPr>
  </w:style>
  <w:style w:type="paragraph" w:styleId="Heading2">
    <w:name w:val="heading 2"/>
    <w:basedOn w:val="Normal"/>
    <w:next w:val="BodyText"/>
    <w:link w:val="Heading2Char"/>
    <w:qFormat/>
    <w:rsid w:val="00CF57B4"/>
    <w:pPr>
      <w:numPr>
        <w:ilvl w:val="1"/>
        <w:numId w:val="44"/>
      </w:numPr>
      <w:spacing w:before="120" w:after="120"/>
      <w:outlineLvl w:val="1"/>
    </w:pPr>
    <w:rPr>
      <w:b/>
    </w:rPr>
  </w:style>
  <w:style w:type="paragraph" w:styleId="Heading3">
    <w:name w:val="heading 3"/>
    <w:basedOn w:val="Normal"/>
    <w:next w:val="BodyTextFirstIndent2"/>
    <w:link w:val="Heading3Char"/>
    <w:qFormat/>
    <w:rsid w:val="00397D5B"/>
    <w:pPr>
      <w:keepNext/>
      <w:numPr>
        <w:ilvl w:val="2"/>
        <w:numId w:val="44"/>
      </w:numPr>
      <w:spacing w:before="120" w:after="120"/>
      <w:outlineLvl w:val="2"/>
    </w:pPr>
    <w:rPr>
      <w:szCs w:val="20"/>
      <w:lang w:eastAsia="de-DE"/>
    </w:rPr>
  </w:style>
  <w:style w:type="paragraph" w:styleId="Heading4">
    <w:name w:val="heading 4"/>
    <w:basedOn w:val="Normal"/>
    <w:next w:val="Normal"/>
    <w:link w:val="Heading4Char"/>
    <w:qFormat/>
    <w:rsid w:val="003271D3"/>
    <w:pPr>
      <w:keepNext/>
      <w:numPr>
        <w:ilvl w:val="3"/>
        <w:numId w:val="44"/>
      </w:numPr>
      <w:tabs>
        <w:tab w:val="clear" w:pos="1134"/>
      </w:tabs>
      <w:spacing w:before="120" w:after="120"/>
      <w:outlineLvl w:val="3"/>
    </w:pPr>
    <w:rPr>
      <w:szCs w:val="20"/>
      <w:lang w:eastAsia="de-DE"/>
    </w:rPr>
  </w:style>
  <w:style w:type="paragraph" w:styleId="Heading5">
    <w:name w:val="heading 5"/>
    <w:basedOn w:val="Normal"/>
    <w:next w:val="Normal"/>
    <w:link w:val="Heading5Char"/>
    <w:rsid w:val="00CF57B4"/>
    <w:pPr>
      <w:numPr>
        <w:ilvl w:val="4"/>
        <w:numId w:val="44"/>
      </w:numPr>
      <w:spacing w:before="240" w:after="60"/>
      <w:outlineLvl w:val="4"/>
    </w:pPr>
    <w:rPr>
      <w:szCs w:val="20"/>
      <w:lang w:val="de-DE" w:eastAsia="de-DE"/>
    </w:rPr>
  </w:style>
  <w:style w:type="paragraph" w:styleId="Heading6">
    <w:name w:val="heading 6"/>
    <w:basedOn w:val="Normal"/>
    <w:next w:val="Normal"/>
    <w:link w:val="Heading6Char"/>
    <w:rsid w:val="00CF57B4"/>
    <w:pPr>
      <w:numPr>
        <w:ilvl w:val="5"/>
        <w:numId w:val="44"/>
      </w:numPr>
      <w:spacing w:before="240" w:after="60"/>
      <w:outlineLvl w:val="5"/>
    </w:pPr>
    <w:rPr>
      <w:i/>
      <w:szCs w:val="20"/>
      <w:lang w:val="de-DE" w:eastAsia="de-DE"/>
    </w:rPr>
  </w:style>
  <w:style w:type="paragraph" w:styleId="Heading7">
    <w:name w:val="heading 7"/>
    <w:basedOn w:val="Normal"/>
    <w:next w:val="Normal"/>
    <w:link w:val="Heading7Char"/>
    <w:rsid w:val="00CF57B4"/>
    <w:pPr>
      <w:numPr>
        <w:ilvl w:val="6"/>
        <w:numId w:val="44"/>
      </w:numPr>
      <w:spacing w:before="240" w:after="60"/>
      <w:outlineLvl w:val="6"/>
    </w:pPr>
    <w:rPr>
      <w:szCs w:val="20"/>
      <w:lang w:val="de-DE" w:eastAsia="de-DE"/>
    </w:rPr>
  </w:style>
  <w:style w:type="paragraph" w:styleId="Heading8">
    <w:name w:val="heading 8"/>
    <w:basedOn w:val="Normal"/>
    <w:next w:val="Normal"/>
    <w:link w:val="Heading8Char"/>
    <w:rsid w:val="00CF57B4"/>
    <w:pPr>
      <w:numPr>
        <w:ilvl w:val="7"/>
        <w:numId w:val="44"/>
      </w:numPr>
      <w:spacing w:before="240" w:after="60"/>
      <w:outlineLvl w:val="7"/>
    </w:pPr>
    <w:rPr>
      <w:i/>
      <w:szCs w:val="20"/>
      <w:lang w:val="de-DE" w:eastAsia="de-DE"/>
    </w:rPr>
  </w:style>
  <w:style w:type="paragraph" w:styleId="Heading9">
    <w:name w:val="heading 9"/>
    <w:basedOn w:val="Normal"/>
    <w:next w:val="Normal"/>
    <w:link w:val="Heading9Char"/>
    <w:rsid w:val="00CF57B4"/>
    <w:pPr>
      <w:numPr>
        <w:ilvl w:val="8"/>
        <w:numId w:val="4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F57B4"/>
    <w:rPr>
      <w:rFonts w:ascii="Arial" w:eastAsia="Calibri" w:hAnsi="Arial" w:cs="Calibri"/>
      <w:b/>
      <w:caps/>
      <w:kern w:val="28"/>
      <w:sz w:val="24"/>
      <w:lang w:val="en-GB" w:eastAsia="de-DE"/>
    </w:rPr>
  </w:style>
  <w:style w:type="character" w:customStyle="1" w:styleId="Heading2Char">
    <w:name w:val="Heading 2 Char"/>
    <w:basedOn w:val="DefaultParagraphFont"/>
    <w:link w:val="Heading2"/>
    <w:locked/>
    <w:rsid w:val="007A0E5F"/>
    <w:rPr>
      <w:rFonts w:ascii="Arial" w:hAnsi="Arial" w:cs="Arial"/>
      <w:b/>
      <w:lang w:val="en-GB" w:eastAsia="en-GB"/>
    </w:rPr>
  </w:style>
  <w:style w:type="character" w:customStyle="1" w:styleId="Heading3Char">
    <w:name w:val="Heading 3 Char"/>
    <w:basedOn w:val="DefaultParagraphFont"/>
    <w:link w:val="Heading3"/>
    <w:locked/>
    <w:rsid w:val="00397D5B"/>
    <w:rPr>
      <w:rFonts w:ascii="Arial" w:hAnsi="Arial" w:cs="Arial"/>
      <w:szCs w:val="20"/>
      <w:lang w:val="en-GB" w:eastAsia="de-DE"/>
    </w:rPr>
  </w:style>
  <w:style w:type="character" w:customStyle="1" w:styleId="Heading4Char">
    <w:name w:val="Heading 4 Char"/>
    <w:basedOn w:val="DefaultParagraphFont"/>
    <w:link w:val="Heading4"/>
    <w:locked/>
    <w:rsid w:val="003271D3"/>
    <w:rPr>
      <w:rFonts w:ascii="Arial" w:hAnsi="Arial" w:cs="Arial"/>
      <w:szCs w:val="20"/>
      <w:lang w:val="en-GB" w:eastAsia="de-DE"/>
    </w:rPr>
  </w:style>
  <w:style w:type="character" w:customStyle="1" w:styleId="Heading5Char">
    <w:name w:val="Heading 5 Char"/>
    <w:basedOn w:val="DefaultParagraphFont"/>
    <w:link w:val="Heading5"/>
    <w:locked/>
    <w:rsid w:val="007A0E5F"/>
    <w:rPr>
      <w:rFonts w:ascii="Arial" w:hAnsi="Arial" w:cs="Arial"/>
      <w:szCs w:val="20"/>
      <w:lang w:val="de-DE" w:eastAsia="de-DE"/>
    </w:rPr>
  </w:style>
  <w:style w:type="character" w:customStyle="1" w:styleId="Heading6Char">
    <w:name w:val="Heading 6 Char"/>
    <w:basedOn w:val="DefaultParagraphFont"/>
    <w:link w:val="Heading6"/>
    <w:locked/>
    <w:rsid w:val="007A0E5F"/>
    <w:rPr>
      <w:rFonts w:ascii="Arial" w:hAnsi="Arial" w:cs="Arial"/>
      <w:i/>
      <w:szCs w:val="20"/>
      <w:lang w:val="de-DE" w:eastAsia="de-DE"/>
    </w:rPr>
  </w:style>
  <w:style w:type="character" w:customStyle="1" w:styleId="Heading7Char">
    <w:name w:val="Heading 7 Char"/>
    <w:basedOn w:val="DefaultParagraphFont"/>
    <w:link w:val="Heading7"/>
    <w:locked/>
    <w:rsid w:val="007A0E5F"/>
    <w:rPr>
      <w:rFonts w:ascii="Arial" w:hAnsi="Arial" w:cs="Arial"/>
      <w:szCs w:val="20"/>
      <w:lang w:val="de-DE" w:eastAsia="de-DE"/>
    </w:rPr>
  </w:style>
  <w:style w:type="character" w:customStyle="1" w:styleId="Heading8Char">
    <w:name w:val="Heading 8 Char"/>
    <w:basedOn w:val="DefaultParagraphFont"/>
    <w:link w:val="Heading8"/>
    <w:locked/>
    <w:rsid w:val="007A0E5F"/>
    <w:rPr>
      <w:rFonts w:ascii="Arial" w:hAnsi="Arial" w:cs="Arial"/>
      <w:i/>
      <w:szCs w:val="20"/>
      <w:lang w:val="de-DE" w:eastAsia="de-DE"/>
    </w:rPr>
  </w:style>
  <w:style w:type="character" w:customStyle="1" w:styleId="Heading9Char">
    <w:name w:val="Heading 9 Char"/>
    <w:basedOn w:val="DefaultParagraphFont"/>
    <w:link w:val="Heading9"/>
    <w:locked/>
    <w:rsid w:val="007A0E5F"/>
    <w:rPr>
      <w:rFonts w:ascii="Arial" w:hAnsi="Arial" w:cs="Arial"/>
      <w:b/>
      <w:i/>
      <w:sz w:val="18"/>
      <w:szCs w:val="20"/>
      <w:lang w:val="de-DE" w:eastAsia="de-DE"/>
    </w:rPr>
  </w:style>
  <w:style w:type="paragraph" w:styleId="BodyText">
    <w:name w:val="Body Text"/>
    <w:basedOn w:val="Normal"/>
    <w:link w:val="BodyTextChar"/>
    <w:qFormat/>
    <w:rsid w:val="00397D5B"/>
    <w:pPr>
      <w:spacing w:after="120"/>
      <w:jc w:val="both"/>
    </w:pPr>
  </w:style>
  <w:style w:type="character" w:customStyle="1" w:styleId="BodyTextChar">
    <w:name w:val="Body Text Char"/>
    <w:link w:val="BodyText"/>
    <w:locked/>
    <w:rsid w:val="00397D5B"/>
    <w:rPr>
      <w:rFonts w:ascii="Arial" w:hAnsi="Arial" w:cs="Arial"/>
      <w:lang w:val="en-GB" w:eastAsia="en-GB"/>
    </w:rPr>
  </w:style>
  <w:style w:type="paragraph" w:styleId="FootnoteText">
    <w:name w:val="footnote text"/>
    <w:basedOn w:val="Normal"/>
    <w:link w:val="FootnoteTextChar"/>
    <w:rsid w:val="00CF57B4"/>
    <w:rPr>
      <w:sz w:val="20"/>
      <w:szCs w:val="20"/>
    </w:rPr>
  </w:style>
  <w:style w:type="character" w:customStyle="1" w:styleId="FootnoteTextChar">
    <w:name w:val="Footnote Text Char"/>
    <w:link w:val="FootnoteText"/>
    <w:locked/>
    <w:rsid w:val="00CF57B4"/>
    <w:rPr>
      <w:rFonts w:ascii="Arial" w:hAnsi="Arial" w:cs="Arial"/>
      <w:sz w:val="20"/>
      <w:szCs w:val="20"/>
      <w:lang w:val="en-GB" w:eastAsia="en-GB"/>
    </w:rPr>
  </w:style>
  <w:style w:type="character" w:styleId="FootnoteReference">
    <w:name w:val="footnote reference"/>
    <w:rsid w:val="00CF57B4"/>
    <w:rPr>
      <w:vertAlign w:val="superscript"/>
    </w:rPr>
  </w:style>
  <w:style w:type="paragraph" w:styleId="Header">
    <w:name w:val="header"/>
    <w:basedOn w:val="Normal"/>
    <w:link w:val="HeaderChar"/>
    <w:rsid w:val="00CF57B4"/>
    <w:pPr>
      <w:tabs>
        <w:tab w:val="center" w:pos="4678"/>
        <w:tab w:val="right" w:pos="9356"/>
      </w:tabs>
    </w:pPr>
  </w:style>
  <w:style w:type="character" w:customStyle="1" w:styleId="HeaderChar">
    <w:name w:val="Header Char"/>
    <w:link w:val="Header"/>
    <w:locked/>
    <w:rsid w:val="00CF57B4"/>
    <w:rPr>
      <w:rFonts w:ascii="Arial" w:hAnsi="Arial" w:cs="Arial"/>
      <w:lang w:val="en-GB" w:eastAsia="en-GB"/>
    </w:rPr>
  </w:style>
  <w:style w:type="paragraph" w:styleId="Quote">
    <w:name w:val="Quote"/>
    <w:basedOn w:val="Normal"/>
    <w:link w:val="QuoteChar"/>
    <w:rsid w:val="00CF57B4"/>
    <w:pPr>
      <w:spacing w:before="60" w:after="60"/>
      <w:ind w:left="567" w:right="935"/>
      <w:jc w:val="both"/>
    </w:pPr>
    <w:rPr>
      <w:i/>
    </w:rPr>
  </w:style>
  <w:style w:type="character" w:customStyle="1" w:styleId="QuoteChar">
    <w:name w:val="Quote Char"/>
    <w:link w:val="Quote"/>
    <w:locked/>
    <w:rsid w:val="00CF57B4"/>
    <w:rPr>
      <w:rFonts w:ascii="Arial" w:hAnsi="Arial" w:cs="Arial"/>
      <w:i/>
      <w:lang w:val="en-GB" w:eastAsia="en-GB"/>
    </w:rPr>
  </w:style>
  <w:style w:type="paragraph" w:styleId="ListBullet">
    <w:name w:val="List Bullet"/>
    <w:basedOn w:val="Normal"/>
    <w:autoRedefine/>
    <w:rsid w:val="00CF57B4"/>
    <w:pPr>
      <w:spacing w:before="60" w:after="80"/>
      <w:ind w:left="354"/>
    </w:pPr>
  </w:style>
  <w:style w:type="paragraph" w:styleId="Title">
    <w:name w:val="Title"/>
    <w:basedOn w:val="Normal"/>
    <w:link w:val="TitleChar"/>
    <w:qFormat/>
    <w:rsid w:val="00CF57B4"/>
    <w:pPr>
      <w:spacing w:before="180" w:after="60"/>
      <w:jc w:val="center"/>
      <w:outlineLvl w:val="0"/>
    </w:pPr>
    <w:rPr>
      <w:b/>
      <w:bCs/>
      <w:kern w:val="28"/>
      <w:sz w:val="32"/>
      <w:szCs w:val="32"/>
    </w:rPr>
  </w:style>
  <w:style w:type="character" w:customStyle="1" w:styleId="TitleChar">
    <w:name w:val="Title Char"/>
    <w:link w:val="Title"/>
    <w:locked/>
    <w:rsid w:val="00CF57B4"/>
    <w:rPr>
      <w:rFonts w:ascii="Arial" w:hAnsi="Arial" w:cs="Arial"/>
      <w:b/>
      <w:bCs/>
      <w:kern w:val="28"/>
      <w:sz w:val="32"/>
      <w:szCs w:val="32"/>
      <w:lang w:val="en-GB" w:eastAsia="en-GB"/>
    </w:rPr>
  </w:style>
  <w:style w:type="paragraph" w:styleId="Footer">
    <w:name w:val="footer"/>
    <w:basedOn w:val="Normal"/>
    <w:link w:val="FooterChar"/>
    <w:rsid w:val="00CF57B4"/>
    <w:pPr>
      <w:tabs>
        <w:tab w:val="center" w:pos="4678"/>
        <w:tab w:val="right" w:pos="9356"/>
      </w:tabs>
    </w:pPr>
  </w:style>
  <w:style w:type="character" w:customStyle="1" w:styleId="FooterChar">
    <w:name w:val="Footer Char"/>
    <w:link w:val="Footer"/>
    <w:locked/>
    <w:rsid w:val="00CF57B4"/>
    <w:rPr>
      <w:rFonts w:ascii="Arial" w:hAnsi="Arial" w:cs="Arial"/>
      <w:lang w:val="en-GB" w:eastAsia="en-GB"/>
    </w:rPr>
  </w:style>
  <w:style w:type="character" w:styleId="PageNumber">
    <w:name w:val="page number"/>
    <w:rsid w:val="00CF57B4"/>
    <w:rPr>
      <w:rFonts w:ascii="Arial" w:hAnsi="Arial"/>
      <w:sz w:val="20"/>
    </w:rPr>
  </w:style>
  <w:style w:type="paragraph" w:styleId="BodyText2">
    <w:name w:val="Body Text 2"/>
    <w:basedOn w:val="Normal"/>
    <w:link w:val="BodyText2Char"/>
    <w:rsid w:val="00CF57B4"/>
    <w:pPr>
      <w:spacing w:after="120" w:line="480" w:lineRule="auto"/>
    </w:pPr>
  </w:style>
  <w:style w:type="character" w:customStyle="1" w:styleId="BodyText2Char">
    <w:name w:val="Body Text 2 Char"/>
    <w:link w:val="BodyText2"/>
    <w:locked/>
    <w:rsid w:val="00CF57B4"/>
    <w:rPr>
      <w:rFonts w:ascii="Arial" w:hAnsi="Arial" w:cs="Arial"/>
      <w:lang w:val="en-GB" w:eastAsia="en-GB"/>
    </w:rPr>
  </w:style>
  <w:style w:type="paragraph" w:styleId="BodyText3">
    <w:name w:val="Body Text 3"/>
    <w:basedOn w:val="Normal"/>
    <w:link w:val="BodyText3Char"/>
    <w:uiPriority w:val="99"/>
    <w:rsid w:val="002D35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semiHidden/>
    <w:locked/>
    <w:rsid w:val="007A0E5F"/>
    <w:rPr>
      <w:rFonts w:ascii="Arial" w:hAnsi="Arial" w:cs="Times New Roman"/>
      <w:sz w:val="16"/>
      <w:szCs w:val="16"/>
      <w:lang w:val="en-GB" w:eastAsia="en-US"/>
    </w:rPr>
  </w:style>
  <w:style w:type="paragraph" w:styleId="Subtitle">
    <w:name w:val="Subtitle"/>
    <w:basedOn w:val="Normal"/>
    <w:link w:val="SubtitleChar"/>
    <w:rsid w:val="00CF57B4"/>
    <w:pPr>
      <w:spacing w:after="60"/>
      <w:jc w:val="center"/>
      <w:outlineLvl w:val="1"/>
    </w:pPr>
    <w:rPr>
      <w:b/>
      <w:sz w:val="28"/>
      <w:szCs w:val="28"/>
    </w:rPr>
  </w:style>
  <w:style w:type="character" w:customStyle="1" w:styleId="SubtitleChar">
    <w:name w:val="Subtitle Char"/>
    <w:link w:val="Subtitle"/>
    <w:locked/>
    <w:rsid w:val="00CF57B4"/>
    <w:rPr>
      <w:rFonts w:ascii="Arial" w:hAnsi="Arial" w:cs="Arial"/>
      <w:b/>
      <w:sz w:val="28"/>
      <w:szCs w:val="28"/>
      <w:lang w:val="en-GB" w:eastAsia="en-GB"/>
    </w:rPr>
  </w:style>
  <w:style w:type="paragraph" w:styleId="TOC1">
    <w:name w:val="toc 1"/>
    <w:basedOn w:val="Normal"/>
    <w:next w:val="Normal"/>
    <w:autoRedefine/>
    <w:uiPriority w:val="39"/>
    <w:rsid w:val="001F2C17"/>
    <w:pPr>
      <w:tabs>
        <w:tab w:val="right" w:pos="9639"/>
      </w:tabs>
      <w:spacing w:before="120"/>
      <w:ind w:left="567" w:right="284" w:hanging="567"/>
      <w:jc w:val="both"/>
    </w:pPr>
  </w:style>
  <w:style w:type="paragraph" w:styleId="TOC2">
    <w:name w:val="toc 2"/>
    <w:basedOn w:val="Normal"/>
    <w:next w:val="Normal"/>
    <w:autoRedefine/>
    <w:uiPriority w:val="39"/>
    <w:rsid w:val="001F2C17"/>
    <w:pPr>
      <w:tabs>
        <w:tab w:val="right" w:pos="9639"/>
      </w:tabs>
      <w:spacing w:before="120" w:after="120"/>
      <w:ind w:left="851" w:hanging="851"/>
    </w:pPr>
    <w:rPr>
      <w:bCs/>
      <w:szCs w:val="20"/>
    </w:rPr>
  </w:style>
  <w:style w:type="paragraph" w:styleId="TOC3">
    <w:name w:val="toc 3"/>
    <w:basedOn w:val="Normal"/>
    <w:next w:val="Normal"/>
    <w:autoRedefine/>
    <w:uiPriority w:val="39"/>
    <w:rsid w:val="00A66F75"/>
    <w:pPr>
      <w:tabs>
        <w:tab w:val="right" w:pos="9639"/>
      </w:tabs>
      <w:spacing w:before="60" w:after="60"/>
      <w:ind w:left="1701" w:hanging="850"/>
    </w:pPr>
    <w:rPr>
      <w:sz w:val="20"/>
      <w:szCs w:val="20"/>
    </w:rPr>
  </w:style>
  <w:style w:type="paragraph" w:styleId="TOC4">
    <w:name w:val="toc 4"/>
    <w:basedOn w:val="Normal"/>
    <w:next w:val="Normal"/>
    <w:autoRedefine/>
    <w:uiPriority w:val="39"/>
    <w:rsid w:val="00AD64DB"/>
    <w:pPr>
      <w:tabs>
        <w:tab w:val="right" w:pos="9639"/>
      </w:tabs>
      <w:spacing w:before="120" w:after="120"/>
    </w:pPr>
    <w:rPr>
      <w:noProof/>
    </w:rPr>
  </w:style>
  <w:style w:type="paragraph" w:styleId="TOC5">
    <w:name w:val="toc 5"/>
    <w:basedOn w:val="Normal"/>
    <w:next w:val="Normal"/>
    <w:autoRedefine/>
    <w:uiPriority w:val="39"/>
    <w:rsid w:val="00A14100"/>
    <w:pPr>
      <w:tabs>
        <w:tab w:val="right" w:pos="9639"/>
      </w:tabs>
      <w:spacing w:before="120" w:after="120"/>
      <w:ind w:left="1418" w:hanging="1418"/>
    </w:pPr>
  </w:style>
  <w:style w:type="paragraph" w:styleId="TOC6">
    <w:name w:val="toc 6"/>
    <w:basedOn w:val="Normal"/>
    <w:next w:val="Normal"/>
    <w:autoRedefine/>
    <w:rsid w:val="00CF57B4"/>
    <w:pPr>
      <w:ind w:left="960"/>
    </w:pPr>
    <w:rPr>
      <w:sz w:val="20"/>
      <w:szCs w:val="20"/>
    </w:rPr>
  </w:style>
  <w:style w:type="paragraph" w:styleId="TOC7">
    <w:name w:val="toc 7"/>
    <w:basedOn w:val="Normal"/>
    <w:next w:val="Normal"/>
    <w:autoRedefine/>
    <w:rsid w:val="00CF57B4"/>
    <w:pPr>
      <w:ind w:left="1200"/>
    </w:pPr>
    <w:rPr>
      <w:sz w:val="20"/>
      <w:szCs w:val="20"/>
    </w:rPr>
  </w:style>
  <w:style w:type="paragraph" w:styleId="TOC8">
    <w:name w:val="toc 8"/>
    <w:basedOn w:val="Normal"/>
    <w:next w:val="Normal"/>
    <w:autoRedefine/>
    <w:rsid w:val="00CF57B4"/>
    <w:pPr>
      <w:ind w:left="1440"/>
    </w:pPr>
    <w:rPr>
      <w:sz w:val="20"/>
      <w:szCs w:val="20"/>
    </w:rPr>
  </w:style>
  <w:style w:type="paragraph" w:styleId="TOC9">
    <w:name w:val="toc 9"/>
    <w:basedOn w:val="Normal"/>
    <w:next w:val="Normal"/>
    <w:autoRedefine/>
    <w:rsid w:val="00CF57B4"/>
    <w:pPr>
      <w:ind w:left="1680"/>
    </w:pPr>
    <w:rPr>
      <w:sz w:val="20"/>
      <w:szCs w:val="20"/>
    </w:rPr>
  </w:style>
  <w:style w:type="character" w:styleId="Hyperlink">
    <w:name w:val="Hyperlink"/>
    <w:uiPriority w:val="99"/>
    <w:rsid w:val="00CF57B4"/>
    <w:rPr>
      <w:color w:val="0000FF"/>
      <w:u w:val="single"/>
    </w:rPr>
  </w:style>
  <w:style w:type="paragraph" w:customStyle="1" w:styleId="THECOUNCIL">
    <w:name w:val="THE COUNCIL"/>
    <w:basedOn w:val="BodyText"/>
    <w:uiPriority w:val="99"/>
    <w:rsid w:val="002D35CC"/>
    <w:rPr>
      <w:b/>
      <w:sz w:val="28"/>
    </w:rPr>
  </w:style>
  <w:style w:type="paragraph" w:customStyle="1" w:styleId="Recallings">
    <w:name w:val="Recallings"/>
    <w:basedOn w:val="BodyText"/>
    <w:uiPriority w:val="99"/>
    <w:rsid w:val="002D35CC"/>
    <w:pPr>
      <w:spacing w:before="240"/>
      <w:ind w:left="425"/>
    </w:pPr>
  </w:style>
  <w:style w:type="paragraph" w:customStyle="1" w:styleId="RecommendsNo">
    <w:name w:val="Recommends No"/>
    <w:basedOn w:val="Normal"/>
    <w:uiPriority w:val="99"/>
    <w:rsid w:val="002D35CC"/>
    <w:pPr>
      <w:ind w:left="1145" w:right="-45" w:hanging="720"/>
      <w:jc w:val="both"/>
    </w:pPr>
  </w:style>
  <w:style w:type="paragraph" w:styleId="ListNumber">
    <w:name w:val="List Number"/>
    <w:basedOn w:val="Normal"/>
    <w:rsid w:val="00CF57B4"/>
    <w:pPr>
      <w:numPr>
        <w:numId w:val="46"/>
      </w:numPr>
    </w:pPr>
  </w:style>
  <w:style w:type="paragraph" w:styleId="ListNumber2">
    <w:name w:val="List Number 2"/>
    <w:basedOn w:val="Normal"/>
    <w:uiPriority w:val="99"/>
    <w:rsid w:val="002D35CC"/>
    <w:pPr>
      <w:numPr>
        <w:numId w:val="1"/>
      </w:numPr>
    </w:pPr>
  </w:style>
  <w:style w:type="paragraph" w:styleId="BodyTextIndent">
    <w:name w:val="Body Text Indent"/>
    <w:basedOn w:val="Normal"/>
    <w:link w:val="BodyTextIndentChar"/>
    <w:rsid w:val="00CF57B4"/>
    <w:pPr>
      <w:spacing w:after="120"/>
      <w:ind w:left="993"/>
    </w:pPr>
  </w:style>
  <w:style w:type="character" w:customStyle="1" w:styleId="BodyTextIndentChar">
    <w:name w:val="Body Text Indent Char"/>
    <w:link w:val="BodyTextIndent"/>
    <w:locked/>
    <w:rsid w:val="00CF57B4"/>
    <w:rPr>
      <w:rFonts w:ascii="Arial" w:hAnsi="Arial" w:cs="Arial"/>
      <w:lang w:val="en-GB" w:eastAsia="en-GB"/>
    </w:rPr>
  </w:style>
  <w:style w:type="paragraph" w:styleId="BodyTextIndent2">
    <w:name w:val="Body Text Indent 2"/>
    <w:basedOn w:val="Normal"/>
    <w:link w:val="BodyTextIndent2Char"/>
    <w:rsid w:val="00CF57B4"/>
    <w:pPr>
      <w:spacing w:after="120"/>
      <w:ind w:left="1134"/>
      <w:jc w:val="both"/>
    </w:pPr>
    <w:rPr>
      <w:lang w:eastAsia="de-DE"/>
    </w:rPr>
  </w:style>
  <w:style w:type="character" w:customStyle="1" w:styleId="BodyTextIndent2Char">
    <w:name w:val="Body Text Indent 2 Char"/>
    <w:link w:val="BodyTextIndent2"/>
    <w:locked/>
    <w:rsid w:val="00CF57B4"/>
    <w:rPr>
      <w:rFonts w:ascii="Arial" w:hAnsi="Arial" w:cs="Arial"/>
      <w:lang w:val="en-GB" w:eastAsia="de-DE"/>
    </w:rPr>
  </w:style>
  <w:style w:type="paragraph" w:styleId="List2">
    <w:name w:val="List 2"/>
    <w:basedOn w:val="Normal"/>
    <w:rsid w:val="00CF57B4"/>
    <w:pPr>
      <w:ind w:left="566" w:hanging="283"/>
      <w:contextualSpacing/>
    </w:pPr>
  </w:style>
  <w:style w:type="paragraph" w:customStyle="1" w:styleId="DefaultText1">
    <w:name w:val="Default Text:1"/>
    <w:basedOn w:val="Normal"/>
    <w:uiPriority w:val="99"/>
    <w:rsid w:val="006169BE"/>
    <w:pPr>
      <w:widowControl w:val="0"/>
      <w:spacing w:after="240"/>
    </w:pPr>
    <w:rPr>
      <w:szCs w:val="20"/>
      <w:lang w:val="en-US"/>
    </w:rPr>
  </w:style>
  <w:style w:type="paragraph" w:customStyle="1" w:styleId="Footnote">
    <w:name w:val="Footnote"/>
    <w:basedOn w:val="Normal"/>
    <w:uiPriority w:val="99"/>
    <w:rsid w:val="00837CFD"/>
    <w:pPr>
      <w:widowControl w:val="0"/>
      <w:tabs>
        <w:tab w:val="left" w:pos="284"/>
      </w:tabs>
      <w:ind w:left="284" w:hanging="284"/>
    </w:pPr>
    <w:rPr>
      <w:szCs w:val="20"/>
      <w:vertAlign w:val="superscript"/>
      <w:lang w:val="en-US"/>
    </w:rPr>
  </w:style>
  <w:style w:type="paragraph" w:styleId="List">
    <w:name w:val="List"/>
    <w:basedOn w:val="Normal"/>
    <w:uiPriority w:val="99"/>
    <w:rsid w:val="006169BE"/>
    <w:pPr>
      <w:ind w:left="283" w:hanging="283"/>
    </w:pPr>
  </w:style>
  <w:style w:type="paragraph" w:styleId="BalloonText">
    <w:name w:val="Balloon Text"/>
    <w:basedOn w:val="Normal"/>
    <w:link w:val="BalloonTextChar"/>
    <w:rsid w:val="00CF57B4"/>
    <w:rPr>
      <w:rFonts w:ascii="Tahoma" w:hAnsi="Tahoma" w:cs="Tahoma"/>
      <w:sz w:val="16"/>
      <w:szCs w:val="16"/>
    </w:rPr>
  </w:style>
  <w:style w:type="character" w:customStyle="1" w:styleId="BalloonTextChar">
    <w:name w:val="Balloon Text Char"/>
    <w:link w:val="BalloonText"/>
    <w:locked/>
    <w:rsid w:val="00CF57B4"/>
    <w:rPr>
      <w:rFonts w:ascii="Tahoma" w:hAnsi="Tahoma" w:cs="Tahoma"/>
      <w:sz w:val="16"/>
      <w:szCs w:val="16"/>
      <w:lang w:val="en-GB" w:eastAsia="en-GB"/>
    </w:rPr>
  </w:style>
  <w:style w:type="table" w:styleId="TableGrid">
    <w:name w:val="Table Grid"/>
    <w:basedOn w:val="TableNormal"/>
    <w:rsid w:val="00CF57B4"/>
    <w:rPr>
      <w:rFonts w:ascii="Arial" w:hAnsi="Arial" w:cs="Arial"/>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rsid w:val="00CF57B4"/>
    <w:rPr>
      <w:sz w:val="16"/>
      <w:szCs w:val="16"/>
    </w:rPr>
  </w:style>
  <w:style w:type="paragraph" w:styleId="CommentText">
    <w:name w:val="annotation text"/>
    <w:basedOn w:val="Normal"/>
    <w:link w:val="CommentTextChar"/>
    <w:rsid w:val="00CF57B4"/>
    <w:rPr>
      <w:lang w:eastAsia="de-DE"/>
    </w:rPr>
  </w:style>
  <w:style w:type="character" w:customStyle="1" w:styleId="CommentTextChar">
    <w:name w:val="Comment Text Char"/>
    <w:link w:val="CommentText"/>
    <w:locked/>
    <w:rsid w:val="00CF57B4"/>
    <w:rPr>
      <w:rFonts w:ascii="Arial" w:hAnsi="Arial" w:cs="Arial"/>
      <w:lang w:val="en-GB" w:eastAsia="de-DE"/>
    </w:rPr>
  </w:style>
  <w:style w:type="paragraph" w:styleId="CommentSubject">
    <w:name w:val="annotation subject"/>
    <w:basedOn w:val="CommentText"/>
    <w:next w:val="CommentText"/>
    <w:link w:val="CommentSubjectChar"/>
    <w:rsid w:val="00CF57B4"/>
    <w:rPr>
      <w:b/>
      <w:bCs/>
      <w:sz w:val="20"/>
      <w:szCs w:val="20"/>
      <w:lang w:eastAsia="en-US"/>
    </w:rPr>
  </w:style>
  <w:style w:type="character" w:customStyle="1" w:styleId="CommentSubjectChar">
    <w:name w:val="Comment Subject Char"/>
    <w:link w:val="CommentSubject"/>
    <w:locked/>
    <w:rsid w:val="00CF57B4"/>
    <w:rPr>
      <w:rFonts w:ascii="Arial" w:hAnsi="Arial" w:cs="Arial"/>
      <w:b/>
      <w:bCs/>
      <w:sz w:val="20"/>
      <w:szCs w:val="20"/>
      <w:lang w:val="en-GB" w:eastAsia="en-US"/>
    </w:rPr>
  </w:style>
  <w:style w:type="paragraph" w:customStyle="1" w:styleId="Reference">
    <w:name w:val="Reference"/>
    <w:basedOn w:val="References"/>
    <w:autoRedefine/>
    <w:uiPriority w:val="99"/>
    <w:qFormat/>
    <w:rsid w:val="00F03B7B"/>
    <w:pPr>
      <w:ind w:hanging="720"/>
    </w:pPr>
  </w:style>
  <w:style w:type="character" w:styleId="FollowedHyperlink">
    <w:name w:val="FollowedHyperlink"/>
    <w:rsid w:val="00CF57B4"/>
    <w:rPr>
      <w:color w:val="800080"/>
      <w:u w:val="single"/>
    </w:rPr>
  </w:style>
  <w:style w:type="paragraph" w:customStyle="1" w:styleId="PARAGRAPH">
    <w:name w:val="PARAGRAPH"/>
    <w:uiPriority w:val="99"/>
    <w:rsid w:val="0048452E"/>
    <w:pPr>
      <w:snapToGrid w:val="0"/>
      <w:spacing w:before="60" w:after="120"/>
      <w:jc w:val="both"/>
    </w:pPr>
    <w:rPr>
      <w:spacing w:val="8"/>
      <w:sz w:val="24"/>
      <w:szCs w:val="24"/>
      <w:lang w:val="en-GB" w:eastAsia="zh-CN"/>
    </w:rPr>
  </w:style>
  <w:style w:type="paragraph" w:customStyle="1" w:styleId="TABLE-title">
    <w:name w:val="TABLE-title"/>
    <w:basedOn w:val="PARAGRAPH"/>
    <w:uiPriority w:val="99"/>
    <w:rsid w:val="0048452E"/>
    <w:pPr>
      <w:keepNext/>
      <w:jc w:val="center"/>
    </w:pPr>
    <w:rPr>
      <w:rFonts w:ascii="Arial" w:hAnsi="Arial" w:cs="Arial"/>
      <w:b/>
      <w:bCs/>
      <w:sz w:val="22"/>
      <w:szCs w:val="22"/>
    </w:rPr>
  </w:style>
  <w:style w:type="paragraph" w:customStyle="1" w:styleId="TABLE-col-heading">
    <w:name w:val="TABLE-col-heading"/>
    <w:basedOn w:val="PARAGRAPH"/>
    <w:uiPriority w:val="99"/>
    <w:rsid w:val="0048452E"/>
    <w:pPr>
      <w:spacing w:after="60"/>
      <w:jc w:val="center"/>
    </w:pPr>
    <w:rPr>
      <w:rFonts w:ascii="Arial" w:hAnsi="Arial" w:cs="Arial"/>
      <w:b/>
      <w:bCs/>
      <w:sz w:val="20"/>
      <w:szCs w:val="20"/>
    </w:rPr>
  </w:style>
  <w:style w:type="paragraph" w:customStyle="1" w:styleId="TABLE-cell">
    <w:name w:val="TABLE-cell"/>
    <w:basedOn w:val="TABLE-col-heading"/>
    <w:uiPriority w:val="99"/>
    <w:rsid w:val="0048452E"/>
    <w:pPr>
      <w:jc w:val="left"/>
    </w:pPr>
    <w:rPr>
      <w:b w:val="0"/>
      <w:bCs w:val="0"/>
      <w:sz w:val="18"/>
      <w:szCs w:val="18"/>
    </w:rPr>
  </w:style>
  <w:style w:type="paragraph" w:styleId="BodyTextFirstIndent">
    <w:name w:val="Body Text First Indent"/>
    <w:basedOn w:val="BodyText"/>
    <w:link w:val="BodyTextFirstIndentChar"/>
    <w:rsid w:val="00CF57B4"/>
    <w:pPr>
      <w:ind w:firstLine="210"/>
      <w:jc w:val="left"/>
    </w:pPr>
  </w:style>
  <w:style w:type="character" w:customStyle="1" w:styleId="BodyTextFirstIndentChar">
    <w:name w:val="Body Text First Indent Char"/>
    <w:link w:val="BodyTextFirstIndent"/>
    <w:locked/>
    <w:rsid w:val="00CF57B4"/>
    <w:rPr>
      <w:rFonts w:ascii="Arial" w:hAnsi="Arial" w:cs="Arial"/>
      <w:lang w:val="en-GB" w:eastAsia="en-GB"/>
    </w:rPr>
  </w:style>
  <w:style w:type="paragraph" w:styleId="BodyTextFirstIndent2">
    <w:name w:val="Body Text First Indent 2"/>
    <w:basedOn w:val="BodyTextIndent"/>
    <w:link w:val="BodyTextFirstIndent2Char"/>
    <w:rsid w:val="00CF57B4"/>
    <w:pPr>
      <w:ind w:left="283" w:firstLine="210"/>
    </w:pPr>
  </w:style>
  <w:style w:type="character" w:customStyle="1" w:styleId="BodyTextFirstIndent2Char">
    <w:name w:val="Body Text First Indent 2 Char"/>
    <w:link w:val="BodyTextFirstIndent2"/>
    <w:locked/>
    <w:rsid w:val="00CF57B4"/>
    <w:rPr>
      <w:rFonts w:ascii="Arial" w:hAnsi="Arial" w:cs="Arial"/>
      <w:lang w:val="en-GB" w:eastAsia="en-GB"/>
    </w:rPr>
  </w:style>
  <w:style w:type="character" w:styleId="IntenseEmphasis">
    <w:name w:val="Intense Emphasis"/>
    <w:basedOn w:val="DefaultParagraphFont"/>
    <w:uiPriority w:val="99"/>
    <w:rsid w:val="006724FD"/>
    <w:rPr>
      <w:rFonts w:cs="Times New Roman"/>
      <w:b/>
      <w:bCs/>
      <w:i/>
      <w:iCs/>
      <w:color w:val="4F81BD"/>
    </w:rPr>
  </w:style>
  <w:style w:type="character" w:customStyle="1" w:styleId="StyleFootnoteReference115ptBlack">
    <w:name w:val="Style Footnote Reference + 11.5 pt Black"/>
    <w:basedOn w:val="FootnoteReference"/>
    <w:uiPriority w:val="99"/>
    <w:rsid w:val="006724FD"/>
    <w:rPr>
      <w:rFonts w:ascii="Arial" w:hAnsi="Arial" w:cs="Times New Roman"/>
      <w:color w:val="000000"/>
      <w:sz w:val="23"/>
      <w:vertAlign w:val="superscript"/>
    </w:rPr>
  </w:style>
  <w:style w:type="paragraph" w:customStyle="1" w:styleId="Bullet1">
    <w:name w:val="Bullet 1"/>
    <w:basedOn w:val="Normal"/>
    <w:autoRedefine/>
    <w:qFormat/>
    <w:rsid w:val="00E5122C"/>
    <w:pPr>
      <w:numPr>
        <w:numId w:val="39"/>
      </w:numPr>
      <w:tabs>
        <w:tab w:val="clear" w:pos="720"/>
      </w:tabs>
      <w:spacing w:after="120"/>
      <w:ind w:left="1134" w:hanging="567"/>
      <w:jc w:val="both"/>
      <w:outlineLvl w:val="0"/>
    </w:pPr>
    <w:rPr>
      <w:rFonts w:eastAsia="Times"/>
      <w:szCs w:val="20"/>
    </w:rPr>
  </w:style>
  <w:style w:type="paragraph" w:customStyle="1" w:styleId="Bullet1text">
    <w:name w:val="Bullet 1 text"/>
    <w:basedOn w:val="Normal"/>
    <w:qFormat/>
    <w:rsid w:val="00CF57B4"/>
    <w:pPr>
      <w:suppressAutoHyphens/>
      <w:spacing w:after="120"/>
      <w:ind w:left="993"/>
      <w:jc w:val="both"/>
    </w:pPr>
    <w:rPr>
      <w:szCs w:val="20"/>
    </w:rPr>
  </w:style>
  <w:style w:type="paragraph" w:customStyle="1" w:styleId="Bullet2">
    <w:name w:val="Bullet 2"/>
    <w:basedOn w:val="Normal"/>
    <w:qFormat/>
    <w:rsid w:val="00CF57B4"/>
    <w:pPr>
      <w:numPr>
        <w:numId w:val="40"/>
      </w:numPr>
      <w:tabs>
        <w:tab w:val="left" w:pos="1418"/>
      </w:tabs>
      <w:spacing w:after="120"/>
    </w:pPr>
    <w:rPr>
      <w:sz w:val="20"/>
      <w:szCs w:val="20"/>
    </w:rPr>
  </w:style>
  <w:style w:type="paragraph" w:customStyle="1" w:styleId="Bullet2text">
    <w:name w:val="Bullet 2 text"/>
    <w:basedOn w:val="Normal"/>
    <w:rsid w:val="00CF57B4"/>
    <w:pPr>
      <w:suppressAutoHyphens/>
      <w:spacing w:after="120"/>
      <w:ind w:left="1418"/>
      <w:jc w:val="both"/>
    </w:pPr>
    <w:rPr>
      <w:sz w:val="20"/>
      <w:szCs w:val="20"/>
    </w:rPr>
  </w:style>
  <w:style w:type="paragraph" w:customStyle="1" w:styleId="Bullet3">
    <w:name w:val="Bullet 3"/>
    <w:basedOn w:val="Bullet2"/>
    <w:rsid w:val="00CF57B4"/>
    <w:pPr>
      <w:numPr>
        <w:numId w:val="41"/>
      </w:numPr>
      <w:tabs>
        <w:tab w:val="clear" w:pos="1418"/>
        <w:tab w:val="left" w:pos="1843"/>
      </w:tabs>
    </w:pPr>
  </w:style>
  <w:style w:type="paragraph" w:customStyle="1" w:styleId="Bullet3text">
    <w:name w:val="Bullet 3 text"/>
    <w:basedOn w:val="Normal"/>
    <w:autoRedefine/>
    <w:rsid w:val="00CF57B4"/>
    <w:pPr>
      <w:suppressAutoHyphens/>
      <w:spacing w:after="120"/>
      <w:ind w:left="1843"/>
      <w:jc w:val="both"/>
    </w:pPr>
    <w:rPr>
      <w:sz w:val="20"/>
      <w:szCs w:val="20"/>
    </w:rPr>
  </w:style>
  <w:style w:type="paragraph" w:customStyle="1" w:styleId="List1">
    <w:name w:val="List 1"/>
    <w:basedOn w:val="Normal"/>
    <w:autoRedefine/>
    <w:qFormat/>
    <w:rsid w:val="006619B3"/>
    <w:pPr>
      <w:numPr>
        <w:numId w:val="3"/>
      </w:numPr>
      <w:spacing w:after="120"/>
      <w:jc w:val="both"/>
    </w:pPr>
    <w:rPr>
      <w:szCs w:val="20"/>
    </w:rPr>
  </w:style>
  <w:style w:type="paragraph" w:customStyle="1" w:styleId="List1indent">
    <w:name w:val="List 1 indent"/>
    <w:basedOn w:val="Normal"/>
    <w:autoRedefine/>
    <w:qFormat/>
    <w:rsid w:val="00542F5B"/>
    <w:pPr>
      <w:numPr>
        <w:ilvl w:val="1"/>
        <w:numId w:val="17"/>
      </w:numPr>
      <w:tabs>
        <w:tab w:val="clear" w:pos="993"/>
      </w:tabs>
      <w:spacing w:after="120"/>
      <w:ind w:left="1134"/>
      <w:jc w:val="both"/>
    </w:pPr>
    <w:rPr>
      <w:szCs w:val="20"/>
    </w:rPr>
  </w:style>
  <w:style w:type="paragraph" w:customStyle="1" w:styleId="List1indent2">
    <w:name w:val="List 1 indent 2"/>
    <w:basedOn w:val="Normal"/>
    <w:qFormat/>
    <w:rsid w:val="00CF57B4"/>
    <w:pPr>
      <w:numPr>
        <w:ilvl w:val="2"/>
        <w:numId w:val="45"/>
      </w:numPr>
      <w:spacing w:after="120"/>
      <w:jc w:val="both"/>
    </w:pPr>
    <w:rPr>
      <w:sz w:val="20"/>
      <w:szCs w:val="20"/>
    </w:rPr>
  </w:style>
  <w:style w:type="paragraph" w:customStyle="1" w:styleId="List1indent2text">
    <w:name w:val="List 1 indent 2 text"/>
    <w:basedOn w:val="Normal"/>
    <w:rsid w:val="00CF57B4"/>
    <w:pPr>
      <w:spacing w:after="120"/>
      <w:ind w:left="1701"/>
      <w:jc w:val="both"/>
    </w:pPr>
    <w:rPr>
      <w:sz w:val="20"/>
      <w:szCs w:val="20"/>
    </w:rPr>
  </w:style>
  <w:style w:type="paragraph" w:customStyle="1" w:styleId="List1indenttext">
    <w:name w:val="List 1 indent text"/>
    <w:basedOn w:val="Normal"/>
    <w:rsid w:val="00CF57B4"/>
    <w:pPr>
      <w:spacing w:after="120"/>
      <w:ind w:left="1134"/>
      <w:jc w:val="both"/>
    </w:pPr>
    <w:rPr>
      <w:szCs w:val="20"/>
    </w:rPr>
  </w:style>
  <w:style w:type="paragraph" w:customStyle="1" w:styleId="List1text">
    <w:name w:val="List 1 text"/>
    <w:basedOn w:val="Normal"/>
    <w:rsid w:val="00CF57B4"/>
    <w:pPr>
      <w:spacing w:after="120"/>
      <w:ind w:left="567"/>
      <w:jc w:val="both"/>
    </w:pPr>
    <w:rPr>
      <w:szCs w:val="20"/>
    </w:rPr>
  </w:style>
  <w:style w:type="paragraph" w:customStyle="1" w:styleId="Figure">
    <w:name w:val="Figure_#"/>
    <w:basedOn w:val="Normal"/>
    <w:next w:val="BodyText"/>
    <w:qFormat/>
    <w:rsid w:val="00CF57B4"/>
    <w:pPr>
      <w:numPr>
        <w:numId w:val="43"/>
      </w:numPr>
      <w:spacing w:before="120" w:after="120"/>
      <w:jc w:val="center"/>
    </w:pPr>
    <w:rPr>
      <w:i/>
      <w:szCs w:val="20"/>
    </w:rPr>
  </w:style>
  <w:style w:type="paragraph" w:customStyle="1" w:styleId="Table">
    <w:name w:val="Table_#"/>
    <w:basedOn w:val="Normal"/>
    <w:next w:val="Normal"/>
    <w:qFormat/>
    <w:rsid w:val="00CF57B4"/>
    <w:pPr>
      <w:numPr>
        <w:numId w:val="48"/>
      </w:numPr>
      <w:spacing w:before="120" w:after="120"/>
      <w:jc w:val="center"/>
    </w:pPr>
    <w:rPr>
      <w:i/>
      <w:szCs w:val="20"/>
    </w:rPr>
  </w:style>
  <w:style w:type="paragraph" w:customStyle="1" w:styleId="Annex">
    <w:name w:val="Annex"/>
    <w:basedOn w:val="Heading1"/>
    <w:next w:val="Normal"/>
    <w:autoRedefine/>
    <w:qFormat/>
    <w:rsid w:val="00941BAD"/>
    <w:pPr>
      <w:numPr>
        <w:numId w:val="35"/>
      </w:numPr>
      <w:jc w:val="both"/>
    </w:pPr>
    <w:rPr>
      <w:bCs/>
      <w:snapToGrid w:val="0"/>
      <w:kern w:val="0"/>
      <w:szCs w:val="24"/>
      <w:lang w:eastAsia="en-GB"/>
    </w:rPr>
  </w:style>
  <w:style w:type="numbering" w:styleId="ArticleSection">
    <w:name w:val="Outline List 3"/>
    <w:basedOn w:val="NoList"/>
    <w:locked/>
    <w:rsid w:val="00CF57B4"/>
    <w:pPr>
      <w:numPr>
        <w:numId w:val="38"/>
      </w:numPr>
    </w:pPr>
  </w:style>
  <w:style w:type="paragraph" w:customStyle="1" w:styleId="AnnexHeading1">
    <w:name w:val="Annex Heading 1"/>
    <w:basedOn w:val="Normal"/>
    <w:next w:val="BodyText"/>
    <w:autoRedefine/>
    <w:qFormat/>
    <w:rsid w:val="008F4522"/>
    <w:pPr>
      <w:numPr>
        <w:numId w:val="53"/>
      </w:numPr>
      <w:spacing w:before="240" w:after="240"/>
    </w:pPr>
    <w:rPr>
      <w:b/>
      <w:caps/>
      <w:sz w:val="24"/>
    </w:rPr>
  </w:style>
  <w:style w:type="paragraph" w:customStyle="1" w:styleId="AnnexHeading2">
    <w:name w:val="Annex Heading 2"/>
    <w:basedOn w:val="Normal"/>
    <w:next w:val="BodyText"/>
    <w:autoRedefine/>
    <w:qFormat/>
    <w:rsid w:val="00CF57B4"/>
    <w:pPr>
      <w:numPr>
        <w:ilvl w:val="1"/>
        <w:numId w:val="54"/>
      </w:numPr>
      <w:spacing w:before="120" w:after="120"/>
    </w:pPr>
    <w:rPr>
      <w:b/>
    </w:rPr>
  </w:style>
  <w:style w:type="paragraph" w:customStyle="1" w:styleId="AnnexHeading3">
    <w:name w:val="Annex Heading 3"/>
    <w:basedOn w:val="Normal"/>
    <w:next w:val="Normal"/>
    <w:rsid w:val="00CF57B4"/>
    <w:pPr>
      <w:numPr>
        <w:ilvl w:val="2"/>
        <w:numId w:val="54"/>
      </w:numPr>
      <w:spacing w:before="120" w:after="120"/>
    </w:pPr>
  </w:style>
  <w:style w:type="paragraph" w:customStyle="1" w:styleId="AnnexHeading4">
    <w:name w:val="Annex Heading 4"/>
    <w:basedOn w:val="Normal"/>
    <w:next w:val="BodyText"/>
    <w:rsid w:val="00CF57B4"/>
    <w:pPr>
      <w:spacing w:before="120" w:after="120"/>
    </w:pPr>
  </w:style>
  <w:style w:type="paragraph" w:customStyle="1" w:styleId="Appendix">
    <w:name w:val="Appendix"/>
    <w:basedOn w:val="Normal"/>
    <w:next w:val="Heading1"/>
    <w:rsid w:val="00CF57B4"/>
    <w:pPr>
      <w:numPr>
        <w:numId w:val="36"/>
      </w:numPr>
      <w:tabs>
        <w:tab w:val="left" w:pos="1985"/>
      </w:tabs>
      <w:spacing w:after="240"/>
    </w:pPr>
    <w:rPr>
      <w:b/>
      <w:sz w:val="24"/>
      <w:szCs w:val="28"/>
    </w:rPr>
  </w:style>
  <w:style w:type="paragraph" w:customStyle="1" w:styleId="AppendixHeading1">
    <w:name w:val="Appendix Heading 1"/>
    <w:basedOn w:val="Normal"/>
    <w:next w:val="BodyText"/>
    <w:rsid w:val="00CF57B4"/>
    <w:pPr>
      <w:numPr>
        <w:numId w:val="37"/>
      </w:numPr>
      <w:spacing w:before="120" w:after="120"/>
    </w:pPr>
    <w:rPr>
      <w:rFonts w:eastAsia="Calibri"/>
      <w:b/>
      <w:caps/>
      <w:sz w:val="24"/>
    </w:rPr>
  </w:style>
  <w:style w:type="paragraph" w:customStyle="1" w:styleId="AppendixHeading2">
    <w:name w:val="Appendix Heading 2"/>
    <w:basedOn w:val="Normal"/>
    <w:next w:val="BodyText"/>
    <w:rsid w:val="00CF57B4"/>
    <w:pPr>
      <w:numPr>
        <w:ilvl w:val="1"/>
        <w:numId w:val="37"/>
      </w:numPr>
      <w:spacing w:before="120" w:after="120"/>
    </w:pPr>
    <w:rPr>
      <w:rFonts w:eastAsia="Calibri"/>
      <w:b/>
    </w:rPr>
  </w:style>
  <w:style w:type="paragraph" w:customStyle="1" w:styleId="AppendixHeading3">
    <w:name w:val="Appendix Heading 3"/>
    <w:basedOn w:val="Normal"/>
    <w:next w:val="Normal"/>
    <w:rsid w:val="00CF57B4"/>
    <w:pPr>
      <w:numPr>
        <w:ilvl w:val="2"/>
        <w:numId w:val="37"/>
      </w:numPr>
      <w:spacing w:before="120" w:after="120"/>
    </w:pPr>
    <w:rPr>
      <w:rFonts w:eastAsia="Calibri"/>
    </w:rPr>
  </w:style>
  <w:style w:type="paragraph" w:styleId="BlockText">
    <w:name w:val="Block Text"/>
    <w:basedOn w:val="Normal"/>
    <w:locked/>
    <w:rsid w:val="00CF57B4"/>
    <w:pPr>
      <w:spacing w:after="120"/>
      <w:ind w:left="1440" w:right="1440"/>
    </w:pPr>
  </w:style>
  <w:style w:type="paragraph" w:styleId="BodyTextIndent3">
    <w:name w:val="Body Text Indent 3"/>
    <w:basedOn w:val="Normal"/>
    <w:link w:val="BodyTextIndent3Char"/>
    <w:locked/>
    <w:rsid w:val="00CF57B4"/>
    <w:pPr>
      <w:spacing w:after="120"/>
      <w:ind w:left="1134"/>
    </w:pPr>
  </w:style>
  <w:style w:type="character" w:customStyle="1" w:styleId="BodyTextIndent3Char">
    <w:name w:val="Body Text Indent 3 Char"/>
    <w:link w:val="BodyTextIndent3"/>
    <w:rsid w:val="00CF57B4"/>
    <w:rPr>
      <w:rFonts w:ascii="Arial" w:hAnsi="Arial" w:cs="Arial"/>
      <w:lang w:val="en-GB" w:eastAsia="en-GB"/>
    </w:rPr>
  </w:style>
  <w:style w:type="paragraph" w:styleId="DocumentMap">
    <w:name w:val="Document Map"/>
    <w:basedOn w:val="Normal"/>
    <w:link w:val="DocumentMapChar"/>
    <w:locked/>
    <w:rsid w:val="00CF57B4"/>
    <w:pPr>
      <w:shd w:val="clear" w:color="auto" w:fill="000080"/>
    </w:pPr>
    <w:rPr>
      <w:rFonts w:ascii="Tahoma" w:hAnsi="Tahoma"/>
      <w:sz w:val="20"/>
      <w:lang w:val="de-DE" w:eastAsia="de-DE"/>
    </w:rPr>
  </w:style>
  <w:style w:type="character" w:customStyle="1" w:styleId="DocumentMapChar">
    <w:name w:val="Document Map Char"/>
    <w:link w:val="DocumentMap"/>
    <w:rsid w:val="00CF57B4"/>
    <w:rPr>
      <w:rFonts w:ascii="Tahoma" w:hAnsi="Tahoma" w:cs="Arial"/>
      <w:sz w:val="20"/>
      <w:shd w:val="clear" w:color="auto" w:fill="000080"/>
      <w:lang w:val="de-DE" w:eastAsia="de-DE"/>
    </w:rPr>
  </w:style>
  <w:style w:type="character" w:styleId="Emphasis">
    <w:name w:val="Emphasis"/>
    <w:locked/>
    <w:rsid w:val="00CF57B4"/>
    <w:rPr>
      <w:i/>
      <w:iCs/>
    </w:rPr>
  </w:style>
  <w:style w:type="paragraph" w:customStyle="1" w:styleId="equation">
    <w:name w:val="equation"/>
    <w:basedOn w:val="Normal"/>
    <w:next w:val="BodyText"/>
    <w:qFormat/>
    <w:rsid w:val="00CF57B4"/>
    <w:pPr>
      <w:keepNext/>
      <w:numPr>
        <w:numId w:val="42"/>
      </w:numPr>
      <w:tabs>
        <w:tab w:val="left" w:pos="142"/>
      </w:tabs>
      <w:spacing w:after="120"/>
      <w:jc w:val="right"/>
    </w:pPr>
  </w:style>
  <w:style w:type="paragraph" w:styleId="Index1">
    <w:name w:val="index 1"/>
    <w:basedOn w:val="Normal"/>
    <w:next w:val="Normal"/>
    <w:autoRedefine/>
    <w:locked/>
    <w:rsid w:val="00CF57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locked/>
    <w:rsid w:val="00CF57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locked/>
    <w:rsid w:val="00CF57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locked/>
    <w:rsid w:val="00CF57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locked/>
    <w:rsid w:val="00CF57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locked/>
    <w:rsid w:val="00CF57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locked/>
    <w:rsid w:val="00CF57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locked/>
    <w:rsid w:val="00CF57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locked/>
    <w:rsid w:val="00CF57B4"/>
  </w:style>
  <w:style w:type="paragraph" w:customStyle="1" w:styleId="References">
    <w:name w:val="References"/>
    <w:basedOn w:val="Normal"/>
    <w:autoRedefine/>
    <w:qFormat/>
    <w:rsid w:val="00F03B7B"/>
    <w:pPr>
      <w:numPr>
        <w:numId w:val="47"/>
      </w:numPr>
      <w:spacing w:after="120"/>
      <w:ind w:left="567" w:hanging="567"/>
    </w:pPr>
    <w:rPr>
      <w:szCs w:val="20"/>
    </w:rPr>
  </w:style>
  <w:style w:type="paragraph" w:styleId="TableofFigures">
    <w:name w:val="table of figures"/>
    <w:basedOn w:val="Normal"/>
    <w:next w:val="Normal"/>
    <w:autoRedefine/>
    <w:uiPriority w:val="99"/>
    <w:locked/>
    <w:rsid w:val="00BD0204"/>
    <w:pPr>
      <w:tabs>
        <w:tab w:val="right" w:pos="9639"/>
      </w:tabs>
      <w:spacing w:before="120" w:after="120"/>
      <w:ind w:left="1701" w:hanging="1701"/>
    </w:pPr>
  </w:style>
  <w:style w:type="paragraph" w:customStyle="1" w:styleId="Tabletext">
    <w:name w:val="Table_text"/>
    <w:basedOn w:val="Normal"/>
    <w:rsid w:val="00CF57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sz w:val="22"/>
        <w:szCs w:val="22"/>
        <w:lang w:val="nl-NL" w:eastAsia="nl-NL"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qFormat="1"/>
    <w:lsdException w:name="Document Map" w:uiPriority="0"/>
    <w:lsdException w:name="Normal (Web)" w:uiPriority="0"/>
    <w:lsdException w:name="annotation subject" w:uiPriority="0"/>
    <w:lsdException w:name="Outline List 3" w:uiPriority="0"/>
    <w:lsdException w:name="Balloon Text" w:uiPriority="0"/>
    <w:lsdException w:name="Table Grid" w:semiHidden="0" w:uiPriority="0"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lsdException w:name="Quote" w:locked="0" w:semiHidden="0" w:uiPriority="0" w:unhideWhenUsed="0" w:qFormat="1"/>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al">
    <w:name w:val="Normal"/>
    <w:qFormat/>
    <w:rsid w:val="00CF57B4"/>
    <w:rPr>
      <w:rFonts w:ascii="Arial" w:hAnsi="Arial" w:cs="Arial"/>
      <w:lang w:val="en-GB" w:eastAsia="en-GB"/>
    </w:rPr>
  </w:style>
  <w:style w:type="paragraph" w:styleId="Heading1">
    <w:name w:val="heading 1"/>
    <w:basedOn w:val="Normal"/>
    <w:next w:val="BodyText"/>
    <w:link w:val="Heading1Char"/>
    <w:qFormat/>
    <w:rsid w:val="00CF57B4"/>
    <w:pPr>
      <w:keepNext/>
      <w:numPr>
        <w:numId w:val="44"/>
      </w:numPr>
      <w:spacing w:before="240" w:after="240"/>
      <w:outlineLvl w:val="0"/>
    </w:pPr>
    <w:rPr>
      <w:rFonts w:eastAsia="Calibri" w:cs="Calibri"/>
      <w:b/>
      <w:caps/>
      <w:kern w:val="28"/>
      <w:sz w:val="24"/>
      <w:lang w:eastAsia="de-DE"/>
    </w:rPr>
  </w:style>
  <w:style w:type="paragraph" w:styleId="Heading2">
    <w:name w:val="heading 2"/>
    <w:basedOn w:val="Normal"/>
    <w:next w:val="BodyText"/>
    <w:link w:val="Heading2Char"/>
    <w:qFormat/>
    <w:rsid w:val="00CF57B4"/>
    <w:pPr>
      <w:numPr>
        <w:ilvl w:val="1"/>
        <w:numId w:val="44"/>
      </w:numPr>
      <w:spacing w:before="120" w:after="120"/>
      <w:outlineLvl w:val="1"/>
    </w:pPr>
    <w:rPr>
      <w:b/>
    </w:rPr>
  </w:style>
  <w:style w:type="paragraph" w:styleId="Heading3">
    <w:name w:val="heading 3"/>
    <w:basedOn w:val="Normal"/>
    <w:next w:val="BodyTextFirstIndent2"/>
    <w:link w:val="Heading3Char"/>
    <w:qFormat/>
    <w:rsid w:val="00397D5B"/>
    <w:pPr>
      <w:keepNext/>
      <w:numPr>
        <w:ilvl w:val="2"/>
        <w:numId w:val="44"/>
      </w:numPr>
      <w:spacing w:before="120" w:after="120"/>
      <w:outlineLvl w:val="2"/>
    </w:pPr>
    <w:rPr>
      <w:szCs w:val="20"/>
      <w:lang w:eastAsia="de-DE"/>
    </w:rPr>
  </w:style>
  <w:style w:type="paragraph" w:styleId="Heading4">
    <w:name w:val="heading 4"/>
    <w:basedOn w:val="Normal"/>
    <w:next w:val="Normal"/>
    <w:link w:val="Heading4Char"/>
    <w:qFormat/>
    <w:rsid w:val="003271D3"/>
    <w:pPr>
      <w:keepNext/>
      <w:numPr>
        <w:ilvl w:val="3"/>
        <w:numId w:val="44"/>
      </w:numPr>
      <w:tabs>
        <w:tab w:val="clear" w:pos="1134"/>
      </w:tabs>
      <w:spacing w:before="120" w:after="120"/>
      <w:outlineLvl w:val="3"/>
    </w:pPr>
    <w:rPr>
      <w:szCs w:val="20"/>
      <w:lang w:eastAsia="de-DE"/>
    </w:rPr>
  </w:style>
  <w:style w:type="paragraph" w:styleId="Heading5">
    <w:name w:val="heading 5"/>
    <w:basedOn w:val="Normal"/>
    <w:next w:val="Normal"/>
    <w:link w:val="Heading5Char"/>
    <w:rsid w:val="00CF57B4"/>
    <w:pPr>
      <w:numPr>
        <w:ilvl w:val="4"/>
        <w:numId w:val="44"/>
      </w:numPr>
      <w:spacing w:before="240" w:after="60"/>
      <w:outlineLvl w:val="4"/>
    </w:pPr>
    <w:rPr>
      <w:szCs w:val="20"/>
      <w:lang w:val="de-DE" w:eastAsia="de-DE"/>
    </w:rPr>
  </w:style>
  <w:style w:type="paragraph" w:styleId="Heading6">
    <w:name w:val="heading 6"/>
    <w:basedOn w:val="Normal"/>
    <w:next w:val="Normal"/>
    <w:link w:val="Heading6Char"/>
    <w:rsid w:val="00CF57B4"/>
    <w:pPr>
      <w:numPr>
        <w:ilvl w:val="5"/>
        <w:numId w:val="44"/>
      </w:numPr>
      <w:spacing w:before="240" w:after="60"/>
      <w:outlineLvl w:val="5"/>
    </w:pPr>
    <w:rPr>
      <w:i/>
      <w:szCs w:val="20"/>
      <w:lang w:val="de-DE" w:eastAsia="de-DE"/>
    </w:rPr>
  </w:style>
  <w:style w:type="paragraph" w:styleId="Heading7">
    <w:name w:val="heading 7"/>
    <w:basedOn w:val="Normal"/>
    <w:next w:val="Normal"/>
    <w:link w:val="Heading7Char"/>
    <w:rsid w:val="00CF57B4"/>
    <w:pPr>
      <w:numPr>
        <w:ilvl w:val="6"/>
        <w:numId w:val="44"/>
      </w:numPr>
      <w:spacing w:before="240" w:after="60"/>
      <w:outlineLvl w:val="6"/>
    </w:pPr>
    <w:rPr>
      <w:szCs w:val="20"/>
      <w:lang w:val="de-DE" w:eastAsia="de-DE"/>
    </w:rPr>
  </w:style>
  <w:style w:type="paragraph" w:styleId="Heading8">
    <w:name w:val="heading 8"/>
    <w:basedOn w:val="Normal"/>
    <w:next w:val="Normal"/>
    <w:link w:val="Heading8Char"/>
    <w:rsid w:val="00CF57B4"/>
    <w:pPr>
      <w:numPr>
        <w:ilvl w:val="7"/>
        <w:numId w:val="44"/>
      </w:numPr>
      <w:spacing w:before="240" w:after="60"/>
      <w:outlineLvl w:val="7"/>
    </w:pPr>
    <w:rPr>
      <w:i/>
      <w:szCs w:val="20"/>
      <w:lang w:val="de-DE" w:eastAsia="de-DE"/>
    </w:rPr>
  </w:style>
  <w:style w:type="paragraph" w:styleId="Heading9">
    <w:name w:val="heading 9"/>
    <w:basedOn w:val="Normal"/>
    <w:next w:val="Normal"/>
    <w:link w:val="Heading9Char"/>
    <w:rsid w:val="00CF57B4"/>
    <w:pPr>
      <w:numPr>
        <w:ilvl w:val="8"/>
        <w:numId w:val="4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F57B4"/>
    <w:rPr>
      <w:rFonts w:ascii="Arial" w:eastAsia="Calibri" w:hAnsi="Arial" w:cs="Calibri"/>
      <w:b/>
      <w:caps/>
      <w:kern w:val="28"/>
      <w:sz w:val="24"/>
      <w:lang w:val="en-GB" w:eastAsia="de-DE"/>
    </w:rPr>
  </w:style>
  <w:style w:type="character" w:customStyle="1" w:styleId="Heading2Char">
    <w:name w:val="Heading 2 Char"/>
    <w:basedOn w:val="DefaultParagraphFont"/>
    <w:link w:val="Heading2"/>
    <w:locked/>
    <w:rsid w:val="007A0E5F"/>
    <w:rPr>
      <w:rFonts w:ascii="Arial" w:hAnsi="Arial" w:cs="Arial"/>
      <w:b/>
      <w:lang w:val="en-GB" w:eastAsia="en-GB"/>
    </w:rPr>
  </w:style>
  <w:style w:type="character" w:customStyle="1" w:styleId="Heading3Char">
    <w:name w:val="Heading 3 Char"/>
    <w:basedOn w:val="DefaultParagraphFont"/>
    <w:link w:val="Heading3"/>
    <w:locked/>
    <w:rsid w:val="00397D5B"/>
    <w:rPr>
      <w:rFonts w:ascii="Arial" w:hAnsi="Arial" w:cs="Arial"/>
      <w:szCs w:val="20"/>
      <w:lang w:val="en-GB" w:eastAsia="de-DE"/>
    </w:rPr>
  </w:style>
  <w:style w:type="character" w:customStyle="1" w:styleId="Heading4Char">
    <w:name w:val="Heading 4 Char"/>
    <w:basedOn w:val="DefaultParagraphFont"/>
    <w:link w:val="Heading4"/>
    <w:locked/>
    <w:rsid w:val="003271D3"/>
    <w:rPr>
      <w:rFonts w:ascii="Arial" w:hAnsi="Arial" w:cs="Arial"/>
      <w:szCs w:val="20"/>
      <w:lang w:val="en-GB" w:eastAsia="de-DE"/>
    </w:rPr>
  </w:style>
  <w:style w:type="character" w:customStyle="1" w:styleId="Heading5Char">
    <w:name w:val="Heading 5 Char"/>
    <w:basedOn w:val="DefaultParagraphFont"/>
    <w:link w:val="Heading5"/>
    <w:locked/>
    <w:rsid w:val="007A0E5F"/>
    <w:rPr>
      <w:rFonts w:ascii="Arial" w:hAnsi="Arial" w:cs="Arial"/>
      <w:szCs w:val="20"/>
      <w:lang w:val="de-DE" w:eastAsia="de-DE"/>
    </w:rPr>
  </w:style>
  <w:style w:type="character" w:customStyle="1" w:styleId="Heading6Char">
    <w:name w:val="Heading 6 Char"/>
    <w:basedOn w:val="DefaultParagraphFont"/>
    <w:link w:val="Heading6"/>
    <w:locked/>
    <w:rsid w:val="007A0E5F"/>
    <w:rPr>
      <w:rFonts w:ascii="Arial" w:hAnsi="Arial" w:cs="Arial"/>
      <w:i/>
      <w:szCs w:val="20"/>
      <w:lang w:val="de-DE" w:eastAsia="de-DE"/>
    </w:rPr>
  </w:style>
  <w:style w:type="character" w:customStyle="1" w:styleId="Heading7Char">
    <w:name w:val="Heading 7 Char"/>
    <w:basedOn w:val="DefaultParagraphFont"/>
    <w:link w:val="Heading7"/>
    <w:locked/>
    <w:rsid w:val="007A0E5F"/>
    <w:rPr>
      <w:rFonts w:ascii="Arial" w:hAnsi="Arial" w:cs="Arial"/>
      <w:szCs w:val="20"/>
      <w:lang w:val="de-DE" w:eastAsia="de-DE"/>
    </w:rPr>
  </w:style>
  <w:style w:type="character" w:customStyle="1" w:styleId="Heading8Char">
    <w:name w:val="Heading 8 Char"/>
    <w:basedOn w:val="DefaultParagraphFont"/>
    <w:link w:val="Heading8"/>
    <w:locked/>
    <w:rsid w:val="007A0E5F"/>
    <w:rPr>
      <w:rFonts w:ascii="Arial" w:hAnsi="Arial" w:cs="Arial"/>
      <w:i/>
      <w:szCs w:val="20"/>
      <w:lang w:val="de-DE" w:eastAsia="de-DE"/>
    </w:rPr>
  </w:style>
  <w:style w:type="character" w:customStyle="1" w:styleId="Heading9Char">
    <w:name w:val="Heading 9 Char"/>
    <w:basedOn w:val="DefaultParagraphFont"/>
    <w:link w:val="Heading9"/>
    <w:locked/>
    <w:rsid w:val="007A0E5F"/>
    <w:rPr>
      <w:rFonts w:ascii="Arial" w:hAnsi="Arial" w:cs="Arial"/>
      <w:b/>
      <w:i/>
      <w:sz w:val="18"/>
      <w:szCs w:val="20"/>
      <w:lang w:val="de-DE" w:eastAsia="de-DE"/>
    </w:rPr>
  </w:style>
  <w:style w:type="paragraph" w:styleId="BodyText">
    <w:name w:val="Body Text"/>
    <w:basedOn w:val="Normal"/>
    <w:link w:val="BodyTextChar"/>
    <w:qFormat/>
    <w:rsid w:val="00397D5B"/>
    <w:pPr>
      <w:spacing w:after="120"/>
      <w:jc w:val="both"/>
    </w:pPr>
  </w:style>
  <w:style w:type="character" w:customStyle="1" w:styleId="BodyTextChar">
    <w:name w:val="Body Text Char"/>
    <w:link w:val="BodyText"/>
    <w:locked/>
    <w:rsid w:val="00397D5B"/>
    <w:rPr>
      <w:rFonts w:ascii="Arial" w:hAnsi="Arial" w:cs="Arial"/>
      <w:lang w:val="en-GB" w:eastAsia="en-GB"/>
    </w:rPr>
  </w:style>
  <w:style w:type="paragraph" w:styleId="FootnoteText">
    <w:name w:val="footnote text"/>
    <w:basedOn w:val="Normal"/>
    <w:link w:val="FootnoteTextChar"/>
    <w:rsid w:val="00CF57B4"/>
    <w:rPr>
      <w:sz w:val="20"/>
      <w:szCs w:val="20"/>
    </w:rPr>
  </w:style>
  <w:style w:type="character" w:customStyle="1" w:styleId="FootnoteTextChar">
    <w:name w:val="Footnote Text Char"/>
    <w:link w:val="FootnoteText"/>
    <w:locked/>
    <w:rsid w:val="00CF57B4"/>
    <w:rPr>
      <w:rFonts w:ascii="Arial" w:hAnsi="Arial" w:cs="Arial"/>
      <w:sz w:val="20"/>
      <w:szCs w:val="20"/>
      <w:lang w:val="en-GB" w:eastAsia="en-GB"/>
    </w:rPr>
  </w:style>
  <w:style w:type="character" w:styleId="FootnoteReference">
    <w:name w:val="footnote reference"/>
    <w:rsid w:val="00CF57B4"/>
    <w:rPr>
      <w:vertAlign w:val="superscript"/>
    </w:rPr>
  </w:style>
  <w:style w:type="paragraph" w:styleId="Header">
    <w:name w:val="header"/>
    <w:basedOn w:val="Normal"/>
    <w:link w:val="HeaderChar"/>
    <w:rsid w:val="00CF57B4"/>
    <w:pPr>
      <w:tabs>
        <w:tab w:val="center" w:pos="4678"/>
        <w:tab w:val="right" w:pos="9356"/>
      </w:tabs>
    </w:pPr>
  </w:style>
  <w:style w:type="character" w:customStyle="1" w:styleId="HeaderChar">
    <w:name w:val="Header Char"/>
    <w:link w:val="Header"/>
    <w:locked/>
    <w:rsid w:val="00CF57B4"/>
    <w:rPr>
      <w:rFonts w:ascii="Arial" w:hAnsi="Arial" w:cs="Arial"/>
      <w:lang w:val="en-GB" w:eastAsia="en-GB"/>
    </w:rPr>
  </w:style>
  <w:style w:type="paragraph" w:styleId="Quote">
    <w:name w:val="Quote"/>
    <w:basedOn w:val="Normal"/>
    <w:link w:val="QuoteChar"/>
    <w:rsid w:val="00CF57B4"/>
    <w:pPr>
      <w:spacing w:before="60" w:after="60"/>
      <w:ind w:left="567" w:right="935"/>
      <w:jc w:val="both"/>
    </w:pPr>
    <w:rPr>
      <w:i/>
    </w:rPr>
  </w:style>
  <w:style w:type="character" w:customStyle="1" w:styleId="QuoteChar">
    <w:name w:val="Quote Char"/>
    <w:link w:val="Quote"/>
    <w:locked/>
    <w:rsid w:val="00CF57B4"/>
    <w:rPr>
      <w:rFonts w:ascii="Arial" w:hAnsi="Arial" w:cs="Arial"/>
      <w:i/>
      <w:lang w:val="en-GB" w:eastAsia="en-GB"/>
    </w:rPr>
  </w:style>
  <w:style w:type="paragraph" w:styleId="ListBullet">
    <w:name w:val="List Bullet"/>
    <w:basedOn w:val="Normal"/>
    <w:autoRedefine/>
    <w:rsid w:val="00CF57B4"/>
    <w:pPr>
      <w:spacing w:before="60" w:after="80"/>
      <w:ind w:left="354"/>
    </w:pPr>
  </w:style>
  <w:style w:type="paragraph" w:styleId="Title">
    <w:name w:val="Title"/>
    <w:basedOn w:val="Normal"/>
    <w:link w:val="TitleChar"/>
    <w:qFormat/>
    <w:rsid w:val="00CF57B4"/>
    <w:pPr>
      <w:spacing w:before="180" w:after="60"/>
      <w:jc w:val="center"/>
      <w:outlineLvl w:val="0"/>
    </w:pPr>
    <w:rPr>
      <w:b/>
      <w:bCs/>
      <w:kern w:val="28"/>
      <w:sz w:val="32"/>
      <w:szCs w:val="32"/>
    </w:rPr>
  </w:style>
  <w:style w:type="character" w:customStyle="1" w:styleId="TitleChar">
    <w:name w:val="Title Char"/>
    <w:link w:val="Title"/>
    <w:locked/>
    <w:rsid w:val="00CF57B4"/>
    <w:rPr>
      <w:rFonts w:ascii="Arial" w:hAnsi="Arial" w:cs="Arial"/>
      <w:b/>
      <w:bCs/>
      <w:kern w:val="28"/>
      <w:sz w:val="32"/>
      <w:szCs w:val="32"/>
      <w:lang w:val="en-GB" w:eastAsia="en-GB"/>
    </w:rPr>
  </w:style>
  <w:style w:type="paragraph" w:styleId="Footer">
    <w:name w:val="footer"/>
    <w:basedOn w:val="Normal"/>
    <w:link w:val="FooterChar"/>
    <w:rsid w:val="00CF57B4"/>
    <w:pPr>
      <w:tabs>
        <w:tab w:val="center" w:pos="4678"/>
        <w:tab w:val="right" w:pos="9356"/>
      </w:tabs>
    </w:pPr>
  </w:style>
  <w:style w:type="character" w:customStyle="1" w:styleId="FooterChar">
    <w:name w:val="Footer Char"/>
    <w:link w:val="Footer"/>
    <w:locked/>
    <w:rsid w:val="00CF57B4"/>
    <w:rPr>
      <w:rFonts w:ascii="Arial" w:hAnsi="Arial" w:cs="Arial"/>
      <w:lang w:val="en-GB" w:eastAsia="en-GB"/>
    </w:rPr>
  </w:style>
  <w:style w:type="character" w:styleId="PageNumber">
    <w:name w:val="page number"/>
    <w:rsid w:val="00CF57B4"/>
    <w:rPr>
      <w:rFonts w:ascii="Arial" w:hAnsi="Arial"/>
      <w:sz w:val="20"/>
    </w:rPr>
  </w:style>
  <w:style w:type="paragraph" w:styleId="BodyText2">
    <w:name w:val="Body Text 2"/>
    <w:basedOn w:val="Normal"/>
    <w:link w:val="BodyText2Char"/>
    <w:rsid w:val="00CF57B4"/>
    <w:pPr>
      <w:spacing w:after="120" w:line="480" w:lineRule="auto"/>
    </w:pPr>
  </w:style>
  <w:style w:type="character" w:customStyle="1" w:styleId="BodyText2Char">
    <w:name w:val="Body Text 2 Char"/>
    <w:link w:val="BodyText2"/>
    <w:locked/>
    <w:rsid w:val="00CF57B4"/>
    <w:rPr>
      <w:rFonts w:ascii="Arial" w:hAnsi="Arial" w:cs="Arial"/>
      <w:lang w:val="en-GB" w:eastAsia="en-GB"/>
    </w:rPr>
  </w:style>
  <w:style w:type="paragraph" w:styleId="BodyText3">
    <w:name w:val="Body Text 3"/>
    <w:basedOn w:val="Normal"/>
    <w:link w:val="BodyText3Char"/>
    <w:uiPriority w:val="99"/>
    <w:rsid w:val="002D35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semiHidden/>
    <w:locked/>
    <w:rsid w:val="007A0E5F"/>
    <w:rPr>
      <w:rFonts w:ascii="Arial" w:hAnsi="Arial" w:cs="Times New Roman"/>
      <w:sz w:val="16"/>
      <w:szCs w:val="16"/>
      <w:lang w:val="en-GB" w:eastAsia="en-US"/>
    </w:rPr>
  </w:style>
  <w:style w:type="paragraph" w:styleId="Subtitle">
    <w:name w:val="Subtitle"/>
    <w:basedOn w:val="Normal"/>
    <w:link w:val="SubtitleChar"/>
    <w:rsid w:val="00CF57B4"/>
    <w:pPr>
      <w:spacing w:after="60"/>
      <w:jc w:val="center"/>
      <w:outlineLvl w:val="1"/>
    </w:pPr>
    <w:rPr>
      <w:b/>
      <w:sz w:val="28"/>
      <w:szCs w:val="28"/>
    </w:rPr>
  </w:style>
  <w:style w:type="character" w:customStyle="1" w:styleId="SubtitleChar">
    <w:name w:val="Subtitle Char"/>
    <w:link w:val="Subtitle"/>
    <w:locked/>
    <w:rsid w:val="00CF57B4"/>
    <w:rPr>
      <w:rFonts w:ascii="Arial" w:hAnsi="Arial" w:cs="Arial"/>
      <w:b/>
      <w:sz w:val="28"/>
      <w:szCs w:val="28"/>
      <w:lang w:val="en-GB" w:eastAsia="en-GB"/>
    </w:rPr>
  </w:style>
  <w:style w:type="paragraph" w:styleId="TOC1">
    <w:name w:val="toc 1"/>
    <w:basedOn w:val="Normal"/>
    <w:next w:val="Normal"/>
    <w:autoRedefine/>
    <w:uiPriority w:val="39"/>
    <w:rsid w:val="001F2C17"/>
    <w:pPr>
      <w:tabs>
        <w:tab w:val="right" w:pos="9639"/>
      </w:tabs>
      <w:spacing w:before="120"/>
      <w:ind w:left="567" w:right="284" w:hanging="567"/>
      <w:jc w:val="both"/>
    </w:pPr>
  </w:style>
  <w:style w:type="paragraph" w:styleId="TOC2">
    <w:name w:val="toc 2"/>
    <w:basedOn w:val="Normal"/>
    <w:next w:val="Normal"/>
    <w:autoRedefine/>
    <w:uiPriority w:val="39"/>
    <w:rsid w:val="001F2C17"/>
    <w:pPr>
      <w:tabs>
        <w:tab w:val="right" w:pos="9639"/>
      </w:tabs>
      <w:spacing w:before="120" w:after="120"/>
      <w:ind w:left="851" w:hanging="851"/>
    </w:pPr>
    <w:rPr>
      <w:bCs/>
      <w:szCs w:val="20"/>
    </w:rPr>
  </w:style>
  <w:style w:type="paragraph" w:styleId="TOC3">
    <w:name w:val="toc 3"/>
    <w:basedOn w:val="Normal"/>
    <w:next w:val="Normal"/>
    <w:autoRedefine/>
    <w:uiPriority w:val="39"/>
    <w:rsid w:val="00A66F75"/>
    <w:pPr>
      <w:tabs>
        <w:tab w:val="right" w:pos="9639"/>
      </w:tabs>
      <w:spacing w:before="60" w:after="60"/>
      <w:ind w:left="1701" w:hanging="850"/>
    </w:pPr>
    <w:rPr>
      <w:sz w:val="20"/>
      <w:szCs w:val="20"/>
    </w:rPr>
  </w:style>
  <w:style w:type="paragraph" w:styleId="TOC4">
    <w:name w:val="toc 4"/>
    <w:basedOn w:val="Normal"/>
    <w:next w:val="Normal"/>
    <w:autoRedefine/>
    <w:uiPriority w:val="39"/>
    <w:rsid w:val="001F2C17"/>
    <w:pPr>
      <w:tabs>
        <w:tab w:val="left" w:pos="1701"/>
        <w:tab w:val="right" w:pos="9639"/>
      </w:tabs>
      <w:spacing w:before="120" w:after="120"/>
      <w:ind w:left="1701" w:hanging="1701"/>
    </w:pPr>
    <w:rPr>
      <w:noProof/>
    </w:rPr>
  </w:style>
  <w:style w:type="paragraph" w:styleId="TOC5">
    <w:name w:val="toc 5"/>
    <w:basedOn w:val="Normal"/>
    <w:next w:val="Normal"/>
    <w:autoRedefine/>
    <w:uiPriority w:val="39"/>
    <w:rsid w:val="00A66F75"/>
    <w:pPr>
      <w:tabs>
        <w:tab w:val="right" w:pos="9639"/>
      </w:tabs>
      <w:spacing w:before="120" w:after="120"/>
      <w:ind w:left="1418" w:hanging="1418"/>
    </w:pPr>
  </w:style>
  <w:style w:type="paragraph" w:styleId="TOC6">
    <w:name w:val="toc 6"/>
    <w:basedOn w:val="Normal"/>
    <w:next w:val="Normal"/>
    <w:autoRedefine/>
    <w:rsid w:val="00CF57B4"/>
    <w:pPr>
      <w:ind w:left="960"/>
    </w:pPr>
    <w:rPr>
      <w:sz w:val="20"/>
      <w:szCs w:val="20"/>
    </w:rPr>
  </w:style>
  <w:style w:type="paragraph" w:styleId="TOC7">
    <w:name w:val="toc 7"/>
    <w:basedOn w:val="Normal"/>
    <w:next w:val="Normal"/>
    <w:autoRedefine/>
    <w:rsid w:val="00CF57B4"/>
    <w:pPr>
      <w:ind w:left="1200"/>
    </w:pPr>
    <w:rPr>
      <w:sz w:val="20"/>
      <w:szCs w:val="20"/>
    </w:rPr>
  </w:style>
  <w:style w:type="paragraph" w:styleId="TOC8">
    <w:name w:val="toc 8"/>
    <w:basedOn w:val="Normal"/>
    <w:next w:val="Normal"/>
    <w:autoRedefine/>
    <w:rsid w:val="00CF57B4"/>
    <w:pPr>
      <w:ind w:left="1440"/>
    </w:pPr>
    <w:rPr>
      <w:sz w:val="20"/>
      <w:szCs w:val="20"/>
    </w:rPr>
  </w:style>
  <w:style w:type="paragraph" w:styleId="TOC9">
    <w:name w:val="toc 9"/>
    <w:basedOn w:val="Normal"/>
    <w:next w:val="Normal"/>
    <w:autoRedefine/>
    <w:rsid w:val="00CF57B4"/>
    <w:pPr>
      <w:ind w:left="1680"/>
    </w:pPr>
    <w:rPr>
      <w:sz w:val="20"/>
      <w:szCs w:val="20"/>
    </w:rPr>
  </w:style>
  <w:style w:type="character" w:styleId="Hyperlink">
    <w:name w:val="Hyperlink"/>
    <w:uiPriority w:val="99"/>
    <w:rsid w:val="00CF57B4"/>
    <w:rPr>
      <w:color w:val="0000FF"/>
      <w:u w:val="single"/>
    </w:rPr>
  </w:style>
  <w:style w:type="paragraph" w:customStyle="1" w:styleId="THECOUNCIL">
    <w:name w:val="THE COUNCIL"/>
    <w:basedOn w:val="BodyText"/>
    <w:uiPriority w:val="99"/>
    <w:rsid w:val="002D35CC"/>
    <w:rPr>
      <w:b/>
      <w:sz w:val="28"/>
    </w:rPr>
  </w:style>
  <w:style w:type="paragraph" w:customStyle="1" w:styleId="Recallings">
    <w:name w:val="Recallings"/>
    <w:basedOn w:val="BodyText"/>
    <w:uiPriority w:val="99"/>
    <w:rsid w:val="002D35CC"/>
    <w:pPr>
      <w:spacing w:before="240"/>
      <w:ind w:left="425"/>
    </w:pPr>
  </w:style>
  <w:style w:type="paragraph" w:customStyle="1" w:styleId="RecommendsNo">
    <w:name w:val="Recommends No"/>
    <w:basedOn w:val="Normal"/>
    <w:uiPriority w:val="99"/>
    <w:rsid w:val="002D35CC"/>
    <w:pPr>
      <w:ind w:left="1145" w:right="-45" w:hanging="720"/>
      <w:jc w:val="both"/>
    </w:pPr>
  </w:style>
  <w:style w:type="paragraph" w:styleId="ListNumber">
    <w:name w:val="List Number"/>
    <w:basedOn w:val="Normal"/>
    <w:rsid w:val="00CF57B4"/>
    <w:pPr>
      <w:numPr>
        <w:numId w:val="46"/>
      </w:numPr>
    </w:pPr>
  </w:style>
  <w:style w:type="paragraph" w:styleId="ListNumber2">
    <w:name w:val="List Number 2"/>
    <w:basedOn w:val="Normal"/>
    <w:uiPriority w:val="99"/>
    <w:rsid w:val="002D35CC"/>
    <w:pPr>
      <w:numPr>
        <w:numId w:val="1"/>
      </w:numPr>
    </w:pPr>
  </w:style>
  <w:style w:type="paragraph" w:styleId="BodyTextIndent">
    <w:name w:val="Body Text Indent"/>
    <w:basedOn w:val="Normal"/>
    <w:link w:val="BodyTextIndentChar"/>
    <w:rsid w:val="00CF57B4"/>
    <w:pPr>
      <w:spacing w:after="120"/>
      <w:ind w:left="993"/>
    </w:pPr>
  </w:style>
  <w:style w:type="character" w:customStyle="1" w:styleId="BodyTextIndentChar">
    <w:name w:val="Body Text Indent Char"/>
    <w:link w:val="BodyTextIndent"/>
    <w:locked/>
    <w:rsid w:val="00CF57B4"/>
    <w:rPr>
      <w:rFonts w:ascii="Arial" w:hAnsi="Arial" w:cs="Arial"/>
      <w:lang w:val="en-GB" w:eastAsia="en-GB"/>
    </w:rPr>
  </w:style>
  <w:style w:type="paragraph" w:styleId="BodyTextIndent2">
    <w:name w:val="Body Text Indent 2"/>
    <w:basedOn w:val="Normal"/>
    <w:link w:val="BodyTextIndent2Char"/>
    <w:rsid w:val="00CF57B4"/>
    <w:pPr>
      <w:spacing w:after="120"/>
      <w:ind w:left="1134"/>
      <w:jc w:val="both"/>
    </w:pPr>
    <w:rPr>
      <w:lang w:eastAsia="de-DE"/>
    </w:rPr>
  </w:style>
  <w:style w:type="character" w:customStyle="1" w:styleId="BodyTextIndent2Char">
    <w:name w:val="Body Text Indent 2 Char"/>
    <w:link w:val="BodyTextIndent2"/>
    <w:locked/>
    <w:rsid w:val="00CF57B4"/>
    <w:rPr>
      <w:rFonts w:ascii="Arial" w:hAnsi="Arial" w:cs="Arial"/>
      <w:lang w:val="en-GB" w:eastAsia="de-DE"/>
    </w:rPr>
  </w:style>
  <w:style w:type="paragraph" w:styleId="List2">
    <w:name w:val="List 2"/>
    <w:basedOn w:val="Normal"/>
    <w:rsid w:val="00CF57B4"/>
    <w:pPr>
      <w:ind w:left="566" w:hanging="283"/>
      <w:contextualSpacing/>
    </w:pPr>
  </w:style>
  <w:style w:type="paragraph" w:customStyle="1" w:styleId="DefaultText1">
    <w:name w:val="Default Text:1"/>
    <w:basedOn w:val="Normal"/>
    <w:uiPriority w:val="99"/>
    <w:rsid w:val="006169BE"/>
    <w:pPr>
      <w:widowControl w:val="0"/>
      <w:spacing w:after="240"/>
    </w:pPr>
    <w:rPr>
      <w:szCs w:val="20"/>
      <w:lang w:val="en-US"/>
    </w:rPr>
  </w:style>
  <w:style w:type="paragraph" w:customStyle="1" w:styleId="Footnote">
    <w:name w:val="Footnote"/>
    <w:basedOn w:val="Normal"/>
    <w:uiPriority w:val="99"/>
    <w:rsid w:val="00837CFD"/>
    <w:pPr>
      <w:widowControl w:val="0"/>
      <w:tabs>
        <w:tab w:val="left" w:pos="284"/>
      </w:tabs>
      <w:ind w:left="284" w:hanging="284"/>
    </w:pPr>
    <w:rPr>
      <w:szCs w:val="20"/>
      <w:vertAlign w:val="superscript"/>
      <w:lang w:val="en-US"/>
    </w:rPr>
  </w:style>
  <w:style w:type="paragraph" w:styleId="List">
    <w:name w:val="List"/>
    <w:basedOn w:val="Normal"/>
    <w:uiPriority w:val="99"/>
    <w:rsid w:val="006169BE"/>
    <w:pPr>
      <w:ind w:left="283" w:hanging="283"/>
    </w:pPr>
  </w:style>
  <w:style w:type="paragraph" w:styleId="BalloonText">
    <w:name w:val="Balloon Text"/>
    <w:basedOn w:val="Normal"/>
    <w:link w:val="BalloonTextChar"/>
    <w:rsid w:val="00CF57B4"/>
    <w:rPr>
      <w:rFonts w:ascii="Tahoma" w:hAnsi="Tahoma" w:cs="Tahoma"/>
      <w:sz w:val="16"/>
      <w:szCs w:val="16"/>
    </w:rPr>
  </w:style>
  <w:style w:type="character" w:customStyle="1" w:styleId="BalloonTextChar">
    <w:name w:val="Balloon Text Char"/>
    <w:link w:val="BalloonText"/>
    <w:locked/>
    <w:rsid w:val="00CF57B4"/>
    <w:rPr>
      <w:rFonts w:ascii="Tahoma" w:hAnsi="Tahoma" w:cs="Tahoma"/>
      <w:sz w:val="16"/>
      <w:szCs w:val="16"/>
      <w:lang w:val="en-GB" w:eastAsia="en-GB"/>
    </w:rPr>
  </w:style>
  <w:style w:type="table" w:styleId="TableGrid">
    <w:name w:val="Table Grid"/>
    <w:basedOn w:val="TableNormal"/>
    <w:rsid w:val="00CF57B4"/>
    <w:rPr>
      <w:rFonts w:ascii="Arial" w:hAnsi="Arial" w:cs="Arial"/>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rsid w:val="00CF57B4"/>
    <w:rPr>
      <w:sz w:val="16"/>
      <w:szCs w:val="16"/>
    </w:rPr>
  </w:style>
  <w:style w:type="paragraph" w:styleId="CommentText">
    <w:name w:val="annotation text"/>
    <w:basedOn w:val="Normal"/>
    <w:link w:val="CommentTextChar"/>
    <w:rsid w:val="00CF57B4"/>
    <w:rPr>
      <w:lang w:eastAsia="de-DE"/>
    </w:rPr>
  </w:style>
  <w:style w:type="character" w:customStyle="1" w:styleId="CommentTextChar">
    <w:name w:val="Comment Text Char"/>
    <w:link w:val="CommentText"/>
    <w:locked/>
    <w:rsid w:val="00CF57B4"/>
    <w:rPr>
      <w:rFonts w:ascii="Arial" w:hAnsi="Arial" w:cs="Arial"/>
      <w:lang w:val="en-GB" w:eastAsia="de-DE"/>
    </w:rPr>
  </w:style>
  <w:style w:type="paragraph" w:styleId="CommentSubject">
    <w:name w:val="annotation subject"/>
    <w:basedOn w:val="CommentText"/>
    <w:next w:val="CommentText"/>
    <w:link w:val="CommentSubjectChar"/>
    <w:rsid w:val="00CF57B4"/>
    <w:rPr>
      <w:b/>
      <w:bCs/>
      <w:sz w:val="20"/>
      <w:szCs w:val="20"/>
      <w:lang w:eastAsia="en-US"/>
    </w:rPr>
  </w:style>
  <w:style w:type="character" w:customStyle="1" w:styleId="CommentSubjectChar">
    <w:name w:val="Comment Subject Char"/>
    <w:link w:val="CommentSubject"/>
    <w:locked/>
    <w:rsid w:val="00CF57B4"/>
    <w:rPr>
      <w:rFonts w:ascii="Arial" w:hAnsi="Arial" w:cs="Arial"/>
      <w:b/>
      <w:bCs/>
      <w:sz w:val="20"/>
      <w:szCs w:val="20"/>
      <w:lang w:val="en-GB" w:eastAsia="en-US"/>
    </w:rPr>
  </w:style>
  <w:style w:type="paragraph" w:customStyle="1" w:styleId="Reference">
    <w:name w:val="Reference"/>
    <w:basedOn w:val="References"/>
    <w:autoRedefine/>
    <w:uiPriority w:val="99"/>
    <w:qFormat/>
    <w:rsid w:val="00F03B7B"/>
    <w:pPr>
      <w:ind w:hanging="720"/>
    </w:pPr>
  </w:style>
  <w:style w:type="character" w:styleId="FollowedHyperlink">
    <w:name w:val="FollowedHyperlink"/>
    <w:rsid w:val="00CF57B4"/>
    <w:rPr>
      <w:color w:val="800080"/>
      <w:u w:val="single"/>
    </w:rPr>
  </w:style>
  <w:style w:type="paragraph" w:customStyle="1" w:styleId="PARAGRAPH">
    <w:name w:val="PARAGRAPH"/>
    <w:uiPriority w:val="99"/>
    <w:rsid w:val="0048452E"/>
    <w:pPr>
      <w:snapToGrid w:val="0"/>
      <w:spacing w:before="60" w:after="120"/>
      <w:jc w:val="both"/>
    </w:pPr>
    <w:rPr>
      <w:spacing w:val="8"/>
      <w:sz w:val="24"/>
      <w:szCs w:val="24"/>
      <w:lang w:val="en-GB" w:eastAsia="zh-CN"/>
    </w:rPr>
  </w:style>
  <w:style w:type="paragraph" w:customStyle="1" w:styleId="TABLE-title">
    <w:name w:val="TABLE-title"/>
    <w:basedOn w:val="PARAGRAPH"/>
    <w:uiPriority w:val="99"/>
    <w:rsid w:val="0048452E"/>
    <w:pPr>
      <w:keepNext/>
      <w:jc w:val="center"/>
    </w:pPr>
    <w:rPr>
      <w:rFonts w:ascii="Arial" w:hAnsi="Arial" w:cs="Arial"/>
      <w:b/>
      <w:bCs/>
      <w:sz w:val="22"/>
      <w:szCs w:val="22"/>
    </w:rPr>
  </w:style>
  <w:style w:type="paragraph" w:customStyle="1" w:styleId="TABLE-col-heading">
    <w:name w:val="TABLE-col-heading"/>
    <w:basedOn w:val="PARAGRAPH"/>
    <w:uiPriority w:val="99"/>
    <w:rsid w:val="0048452E"/>
    <w:pPr>
      <w:spacing w:after="60"/>
      <w:jc w:val="center"/>
    </w:pPr>
    <w:rPr>
      <w:rFonts w:ascii="Arial" w:hAnsi="Arial" w:cs="Arial"/>
      <w:b/>
      <w:bCs/>
      <w:sz w:val="20"/>
      <w:szCs w:val="20"/>
    </w:rPr>
  </w:style>
  <w:style w:type="paragraph" w:customStyle="1" w:styleId="TABLE-cell">
    <w:name w:val="TABLE-cell"/>
    <w:basedOn w:val="TABLE-col-heading"/>
    <w:uiPriority w:val="99"/>
    <w:rsid w:val="0048452E"/>
    <w:pPr>
      <w:jc w:val="left"/>
    </w:pPr>
    <w:rPr>
      <w:b w:val="0"/>
      <w:bCs w:val="0"/>
      <w:sz w:val="18"/>
      <w:szCs w:val="18"/>
    </w:rPr>
  </w:style>
  <w:style w:type="paragraph" w:styleId="BodyTextFirstIndent">
    <w:name w:val="Body Text First Indent"/>
    <w:basedOn w:val="BodyText"/>
    <w:link w:val="BodyTextFirstIndentChar"/>
    <w:rsid w:val="00CF57B4"/>
    <w:pPr>
      <w:ind w:firstLine="210"/>
      <w:jc w:val="left"/>
    </w:pPr>
  </w:style>
  <w:style w:type="character" w:customStyle="1" w:styleId="BodyTextFirstIndentChar">
    <w:name w:val="Body Text First Indent Char"/>
    <w:link w:val="BodyTextFirstIndent"/>
    <w:locked/>
    <w:rsid w:val="00CF57B4"/>
    <w:rPr>
      <w:rFonts w:ascii="Arial" w:hAnsi="Arial" w:cs="Arial"/>
      <w:lang w:val="en-GB" w:eastAsia="en-GB"/>
    </w:rPr>
  </w:style>
  <w:style w:type="paragraph" w:styleId="BodyTextFirstIndent2">
    <w:name w:val="Body Text First Indent 2"/>
    <w:basedOn w:val="BodyTextIndent"/>
    <w:link w:val="BodyTextFirstIndent2Char"/>
    <w:rsid w:val="00CF57B4"/>
    <w:pPr>
      <w:ind w:left="283" w:firstLine="210"/>
    </w:pPr>
  </w:style>
  <w:style w:type="character" w:customStyle="1" w:styleId="BodyTextFirstIndent2Char">
    <w:name w:val="Body Text First Indent 2 Char"/>
    <w:link w:val="BodyTextFirstIndent2"/>
    <w:locked/>
    <w:rsid w:val="00CF57B4"/>
    <w:rPr>
      <w:rFonts w:ascii="Arial" w:hAnsi="Arial" w:cs="Arial"/>
      <w:lang w:val="en-GB" w:eastAsia="en-GB"/>
    </w:rPr>
  </w:style>
  <w:style w:type="character" w:styleId="IntenseEmphasis">
    <w:name w:val="Intense Emphasis"/>
    <w:basedOn w:val="DefaultParagraphFont"/>
    <w:uiPriority w:val="99"/>
    <w:rsid w:val="006724FD"/>
    <w:rPr>
      <w:rFonts w:cs="Times New Roman"/>
      <w:b/>
      <w:bCs/>
      <w:i/>
      <w:iCs/>
      <w:color w:val="4F81BD"/>
    </w:rPr>
  </w:style>
  <w:style w:type="character" w:customStyle="1" w:styleId="StyleFootnoteReference115ptBlack">
    <w:name w:val="Style Footnote Reference + 11.5 pt Black"/>
    <w:basedOn w:val="FootnoteReference"/>
    <w:uiPriority w:val="99"/>
    <w:rsid w:val="006724FD"/>
    <w:rPr>
      <w:rFonts w:ascii="Arial" w:hAnsi="Arial" w:cs="Times New Roman"/>
      <w:color w:val="000000"/>
      <w:sz w:val="23"/>
      <w:vertAlign w:val="superscript"/>
    </w:rPr>
  </w:style>
  <w:style w:type="paragraph" w:customStyle="1" w:styleId="Bullet1">
    <w:name w:val="Bullet 1"/>
    <w:basedOn w:val="Normal"/>
    <w:autoRedefine/>
    <w:qFormat/>
    <w:rsid w:val="00E5122C"/>
    <w:pPr>
      <w:numPr>
        <w:numId w:val="39"/>
      </w:numPr>
      <w:tabs>
        <w:tab w:val="clear" w:pos="720"/>
      </w:tabs>
      <w:spacing w:after="120"/>
      <w:ind w:left="1134" w:hanging="567"/>
      <w:jc w:val="both"/>
      <w:outlineLvl w:val="0"/>
    </w:pPr>
    <w:rPr>
      <w:rFonts w:eastAsia="Times"/>
      <w:szCs w:val="20"/>
    </w:rPr>
  </w:style>
  <w:style w:type="paragraph" w:customStyle="1" w:styleId="Bullet1text">
    <w:name w:val="Bullet 1 text"/>
    <w:basedOn w:val="Normal"/>
    <w:qFormat/>
    <w:rsid w:val="00CF57B4"/>
    <w:pPr>
      <w:suppressAutoHyphens/>
      <w:spacing w:after="120"/>
      <w:ind w:left="993"/>
      <w:jc w:val="both"/>
    </w:pPr>
    <w:rPr>
      <w:szCs w:val="20"/>
    </w:rPr>
  </w:style>
  <w:style w:type="paragraph" w:customStyle="1" w:styleId="Bullet2">
    <w:name w:val="Bullet 2"/>
    <w:basedOn w:val="Normal"/>
    <w:qFormat/>
    <w:rsid w:val="00CF57B4"/>
    <w:pPr>
      <w:numPr>
        <w:numId w:val="40"/>
      </w:numPr>
      <w:tabs>
        <w:tab w:val="left" w:pos="1418"/>
      </w:tabs>
      <w:spacing w:after="120"/>
    </w:pPr>
    <w:rPr>
      <w:sz w:val="20"/>
      <w:szCs w:val="20"/>
    </w:rPr>
  </w:style>
  <w:style w:type="paragraph" w:customStyle="1" w:styleId="Bullet2text">
    <w:name w:val="Bullet 2 text"/>
    <w:basedOn w:val="Normal"/>
    <w:rsid w:val="00CF57B4"/>
    <w:pPr>
      <w:suppressAutoHyphens/>
      <w:spacing w:after="120"/>
      <w:ind w:left="1418"/>
      <w:jc w:val="both"/>
    </w:pPr>
    <w:rPr>
      <w:sz w:val="20"/>
      <w:szCs w:val="20"/>
    </w:rPr>
  </w:style>
  <w:style w:type="paragraph" w:customStyle="1" w:styleId="Bullet3">
    <w:name w:val="Bullet 3"/>
    <w:basedOn w:val="Bullet2"/>
    <w:rsid w:val="00CF57B4"/>
    <w:pPr>
      <w:numPr>
        <w:numId w:val="41"/>
      </w:numPr>
      <w:tabs>
        <w:tab w:val="clear" w:pos="1418"/>
        <w:tab w:val="left" w:pos="1843"/>
      </w:tabs>
    </w:pPr>
  </w:style>
  <w:style w:type="paragraph" w:customStyle="1" w:styleId="Bullet3text">
    <w:name w:val="Bullet 3 text"/>
    <w:basedOn w:val="Normal"/>
    <w:autoRedefine/>
    <w:rsid w:val="00CF57B4"/>
    <w:pPr>
      <w:suppressAutoHyphens/>
      <w:spacing w:after="120"/>
      <w:ind w:left="1843"/>
      <w:jc w:val="both"/>
    </w:pPr>
    <w:rPr>
      <w:sz w:val="20"/>
      <w:szCs w:val="20"/>
    </w:rPr>
  </w:style>
  <w:style w:type="paragraph" w:customStyle="1" w:styleId="List1">
    <w:name w:val="List 1"/>
    <w:basedOn w:val="Normal"/>
    <w:autoRedefine/>
    <w:qFormat/>
    <w:rsid w:val="006619B3"/>
    <w:pPr>
      <w:numPr>
        <w:numId w:val="3"/>
      </w:numPr>
      <w:spacing w:after="120"/>
      <w:jc w:val="both"/>
    </w:pPr>
    <w:rPr>
      <w:szCs w:val="20"/>
    </w:rPr>
  </w:style>
  <w:style w:type="paragraph" w:customStyle="1" w:styleId="List1indent">
    <w:name w:val="List 1 indent"/>
    <w:basedOn w:val="Normal"/>
    <w:autoRedefine/>
    <w:qFormat/>
    <w:rsid w:val="00F03B7B"/>
    <w:pPr>
      <w:numPr>
        <w:ilvl w:val="1"/>
        <w:numId w:val="17"/>
      </w:numPr>
      <w:tabs>
        <w:tab w:val="clear" w:pos="993"/>
      </w:tabs>
      <w:spacing w:after="120"/>
      <w:ind w:left="1134"/>
      <w:jc w:val="both"/>
    </w:pPr>
    <w:rPr>
      <w:szCs w:val="20"/>
    </w:rPr>
  </w:style>
  <w:style w:type="paragraph" w:customStyle="1" w:styleId="List1indent2">
    <w:name w:val="List 1 indent 2"/>
    <w:basedOn w:val="Normal"/>
    <w:qFormat/>
    <w:rsid w:val="00CF57B4"/>
    <w:pPr>
      <w:numPr>
        <w:ilvl w:val="2"/>
        <w:numId w:val="45"/>
      </w:numPr>
      <w:spacing w:after="120"/>
      <w:jc w:val="both"/>
    </w:pPr>
    <w:rPr>
      <w:sz w:val="20"/>
      <w:szCs w:val="20"/>
    </w:rPr>
  </w:style>
  <w:style w:type="paragraph" w:customStyle="1" w:styleId="List1indent2text">
    <w:name w:val="List 1 indent 2 text"/>
    <w:basedOn w:val="Normal"/>
    <w:rsid w:val="00CF57B4"/>
    <w:pPr>
      <w:spacing w:after="120"/>
      <w:ind w:left="1701"/>
      <w:jc w:val="both"/>
    </w:pPr>
    <w:rPr>
      <w:sz w:val="20"/>
      <w:szCs w:val="20"/>
    </w:rPr>
  </w:style>
  <w:style w:type="paragraph" w:customStyle="1" w:styleId="List1indenttext">
    <w:name w:val="List 1 indent text"/>
    <w:basedOn w:val="Normal"/>
    <w:rsid w:val="00CF57B4"/>
    <w:pPr>
      <w:spacing w:after="120"/>
      <w:ind w:left="1134"/>
      <w:jc w:val="both"/>
    </w:pPr>
    <w:rPr>
      <w:szCs w:val="20"/>
    </w:rPr>
  </w:style>
  <w:style w:type="paragraph" w:customStyle="1" w:styleId="List1text">
    <w:name w:val="List 1 text"/>
    <w:basedOn w:val="Normal"/>
    <w:rsid w:val="00CF57B4"/>
    <w:pPr>
      <w:spacing w:after="120"/>
      <w:ind w:left="567"/>
      <w:jc w:val="both"/>
    </w:pPr>
    <w:rPr>
      <w:szCs w:val="20"/>
    </w:rPr>
  </w:style>
  <w:style w:type="paragraph" w:customStyle="1" w:styleId="Figure">
    <w:name w:val="Figure_#"/>
    <w:basedOn w:val="Normal"/>
    <w:next w:val="BodyText"/>
    <w:qFormat/>
    <w:rsid w:val="00CF57B4"/>
    <w:pPr>
      <w:numPr>
        <w:numId w:val="43"/>
      </w:numPr>
      <w:spacing w:before="120" w:after="120"/>
      <w:jc w:val="center"/>
    </w:pPr>
    <w:rPr>
      <w:i/>
      <w:szCs w:val="20"/>
    </w:rPr>
  </w:style>
  <w:style w:type="paragraph" w:customStyle="1" w:styleId="Table">
    <w:name w:val="Table_#"/>
    <w:basedOn w:val="Normal"/>
    <w:next w:val="Normal"/>
    <w:qFormat/>
    <w:rsid w:val="00CF57B4"/>
    <w:pPr>
      <w:numPr>
        <w:numId w:val="48"/>
      </w:numPr>
      <w:spacing w:before="120" w:after="120"/>
      <w:jc w:val="center"/>
    </w:pPr>
    <w:rPr>
      <w:i/>
      <w:szCs w:val="20"/>
    </w:rPr>
  </w:style>
  <w:style w:type="paragraph" w:customStyle="1" w:styleId="Annex">
    <w:name w:val="Annex"/>
    <w:basedOn w:val="Heading1"/>
    <w:next w:val="Normal"/>
    <w:autoRedefine/>
    <w:qFormat/>
    <w:rsid w:val="00941BAD"/>
    <w:pPr>
      <w:numPr>
        <w:numId w:val="35"/>
      </w:numPr>
      <w:jc w:val="both"/>
    </w:pPr>
    <w:rPr>
      <w:bCs/>
      <w:snapToGrid w:val="0"/>
      <w:kern w:val="0"/>
      <w:szCs w:val="24"/>
      <w:lang w:eastAsia="en-GB"/>
    </w:rPr>
  </w:style>
  <w:style w:type="numbering" w:styleId="ArticleSection">
    <w:name w:val="Outline List 3"/>
    <w:basedOn w:val="NoList"/>
    <w:locked/>
    <w:rsid w:val="00CF57B4"/>
    <w:pPr>
      <w:numPr>
        <w:numId w:val="38"/>
      </w:numPr>
    </w:pPr>
  </w:style>
  <w:style w:type="paragraph" w:customStyle="1" w:styleId="AnnexHeading1">
    <w:name w:val="Annex Heading 1"/>
    <w:basedOn w:val="Normal"/>
    <w:next w:val="BodyText"/>
    <w:autoRedefine/>
    <w:qFormat/>
    <w:rsid w:val="008F4522"/>
    <w:pPr>
      <w:numPr>
        <w:numId w:val="53"/>
      </w:numPr>
      <w:spacing w:before="240" w:after="240"/>
    </w:pPr>
    <w:rPr>
      <w:b/>
      <w:caps/>
      <w:sz w:val="24"/>
    </w:rPr>
  </w:style>
  <w:style w:type="paragraph" w:customStyle="1" w:styleId="AnnexHeading2">
    <w:name w:val="Annex Heading 2"/>
    <w:basedOn w:val="Normal"/>
    <w:next w:val="BodyText"/>
    <w:autoRedefine/>
    <w:qFormat/>
    <w:rsid w:val="00CF57B4"/>
    <w:pPr>
      <w:numPr>
        <w:ilvl w:val="1"/>
        <w:numId w:val="54"/>
      </w:numPr>
      <w:spacing w:before="120" w:after="120"/>
    </w:pPr>
    <w:rPr>
      <w:b/>
    </w:rPr>
  </w:style>
  <w:style w:type="paragraph" w:customStyle="1" w:styleId="AnnexHeading3">
    <w:name w:val="Annex Heading 3"/>
    <w:basedOn w:val="Normal"/>
    <w:next w:val="Normal"/>
    <w:rsid w:val="00CF57B4"/>
    <w:pPr>
      <w:numPr>
        <w:ilvl w:val="2"/>
        <w:numId w:val="54"/>
      </w:numPr>
      <w:spacing w:before="120" w:after="120"/>
    </w:pPr>
  </w:style>
  <w:style w:type="paragraph" w:customStyle="1" w:styleId="AnnexHeading4">
    <w:name w:val="Annex Heading 4"/>
    <w:basedOn w:val="Normal"/>
    <w:next w:val="BodyText"/>
    <w:rsid w:val="00CF57B4"/>
    <w:pPr>
      <w:spacing w:before="120" w:after="120"/>
    </w:pPr>
  </w:style>
  <w:style w:type="paragraph" w:customStyle="1" w:styleId="Appendix">
    <w:name w:val="Appendix"/>
    <w:basedOn w:val="Normal"/>
    <w:next w:val="Heading1"/>
    <w:rsid w:val="00CF57B4"/>
    <w:pPr>
      <w:numPr>
        <w:numId w:val="36"/>
      </w:numPr>
      <w:tabs>
        <w:tab w:val="left" w:pos="1985"/>
      </w:tabs>
      <w:spacing w:after="240"/>
    </w:pPr>
    <w:rPr>
      <w:b/>
      <w:sz w:val="24"/>
      <w:szCs w:val="28"/>
    </w:rPr>
  </w:style>
  <w:style w:type="paragraph" w:customStyle="1" w:styleId="AppendixHeading1">
    <w:name w:val="Appendix Heading 1"/>
    <w:basedOn w:val="Normal"/>
    <w:next w:val="BodyText"/>
    <w:rsid w:val="00CF57B4"/>
    <w:pPr>
      <w:numPr>
        <w:numId w:val="37"/>
      </w:numPr>
      <w:spacing w:before="120" w:after="120"/>
    </w:pPr>
    <w:rPr>
      <w:rFonts w:eastAsia="Calibri"/>
      <w:b/>
      <w:caps/>
      <w:sz w:val="24"/>
    </w:rPr>
  </w:style>
  <w:style w:type="paragraph" w:customStyle="1" w:styleId="AppendixHeading2">
    <w:name w:val="Appendix Heading 2"/>
    <w:basedOn w:val="Normal"/>
    <w:next w:val="BodyText"/>
    <w:rsid w:val="00CF57B4"/>
    <w:pPr>
      <w:numPr>
        <w:ilvl w:val="1"/>
        <w:numId w:val="37"/>
      </w:numPr>
      <w:spacing w:before="120" w:after="120"/>
    </w:pPr>
    <w:rPr>
      <w:rFonts w:eastAsia="Calibri"/>
      <w:b/>
    </w:rPr>
  </w:style>
  <w:style w:type="paragraph" w:customStyle="1" w:styleId="AppendixHeading3">
    <w:name w:val="Appendix Heading 3"/>
    <w:basedOn w:val="Normal"/>
    <w:next w:val="Normal"/>
    <w:rsid w:val="00CF57B4"/>
    <w:pPr>
      <w:numPr>
        <w:ilvl w:val="2"/>
        <w:numId w:val="37"/>
      </w:numPr>
      <w:spacing w:before="120" w:after="120"/>
    </w:pPr>
    <w:rPr>
      <w:rFonts w:eastAsia="Calibri"/>
    </w:rPr>
  </w:style>
  <w:style w:type="paragraph" w:styleId="BlockText">
    <w:name w:val="Block Text"/>
    <w:basedOn w:val="Normal"/>
    <w:locked/>
    <w:rsid w:val="00CF57B4"/>
    <w:pPr>
      <w:spacing w:after="120"/>
      <w:ind w:left="1440" w:right="1440"/>
    </w:pPr>
  </w:style>
  <w:style w:type="paragraph" w:styleId="BodyTextIndent3">
    <w:name w:val="Body Text Indent 3"/>
    <w:basedOn w:val="Normal"/>
    <w:link w:val="BodyTextIndent3Char"/>
    <w:locked/>
    <w:rsid w:val="00CF57B4"/>
    <w:pPr>
      <w:spacing w:after="120"/>
      <w:ind w:left="1134"/>
    </w:pPr>
  </w:style>
  <w:style w:type="character" w:customStyle="1" w:styleId="BodyTextIndent3Char">
    <w:name w:val="Body Text Indent 3 Char"/>
    <w:link w:val="BodyTextIndent3"/>
    <w:rsid w:val="00CF57B4"/>
    <w:rPr>
      <w:rFonts w:ascii="Arial" w:hAnsi="Arial" w:cs="Arial"/>
      <w:lang w:val="en-GB" w:eastAsia="en-GB"/>
    </w:rPr>
  </w:style>
  <w:style w:type="paragraph" w:styleId="DocumentMap">
    <w:name w:val="Document Map"/>
    <w:basedOn w:val="Normal"/>
    <w:link w:val="DocumentMapChar"/>
    <w:locked/>
    <w:rsid w:val="00CF57B4"/>
    <w:pPr>
      <w:shd w:val="clear" w:color="auto" w:fill="000080"/>
    </w:pPr>
    <w:rPr>
      <w:rFonts w:ascii="Tahoma" w:hAnsi="Tahoma"/>
      <w:sz w:val="20"/>
      <w:lang w:val="de-DE" w:eastAsia="de-DE"/>
    </w:rPr>
  </w:style>
  <w:style w:type="character" w:customStyle="1" w:styleId="DocumentMapChar">
    <w:name w:val="Document Map Char"/>
    <w:link w:val="DocumentMap"/>
    <w:rsid w:val="00CF57B4"/>
    <w:rPr>
      <w:rFonts w:ascii="Tahoma" w:hAnsi="Tahoma" w:cs="Arial"/>
      <w:sz w:val="20"/>
      <w:shd w:val="clear" w:color="auto" w:fill="000080"/>
      <w:lang w:val="de-DE" w:eastAsia="de-DE"/>
    </w:rPr>
  </w:style>
  <w:style w:type="character" w:styleId="Emphasis">
    <w:name w:val="Emphasis"/>
    <w:locked/>
    <w:rsid w:val="00CF57B4"/>
    <w:rPr>
      <w:i/>
      <w:iCs/>
    </w:rPr>
  </w:style>
  <w:style w:type="paragraph" w:customStyle="1" w:styleId="equation">
    <w:name w:val="equation"/>
    <w:basedOn w:val="Normal"/>
    <w:next w:val="BodyText"/>
    <w:qFormat/>
    <w:rsid w:val="00CF57B4"/>
    <w:pPr>
      <w:keepNext/>
      <w:numPr>
        <w:numId w:val="42"/>
      </w:numPr>
      <w:tabs>
        <w:tab w:val="left" w:pos="142"/>
      </w:tabs>
      <w:spacing w:after="120"/>
      <w:jc w:val="right"/>
    </w:pPr>
  </w:style>
  <w:style w:type="paragraph" w:styleId="Index1">
    <w:name w:val="index 1"/>
    <w:basedOn w:val="Normal"/>
    <w:next w:val="Normal"/>
    <w:autoRedefine/>
    <w:locked/>
    <w:rsid w:val="00CF57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locked/>
    <w:rsid w:val="00CF57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locked/>
    <w:rsid w:val="00CF57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locked/>
    <w:rsid w:val="00CF57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locked/>
    <w:rsid w:val="00CF57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locked/>
    <w:rsid w:val="00CF57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locked/>
    <w:rsid w:val="00CF57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locked/>
    <w:rsid w:val="00CF57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locked/>
    <w:rsid w:val="00CF57B4"/>
  </w:style>
  <w:style w:type="paragraph" w:customStyle="1" w:styleId="References">
    <w:name w:val="References"/>
    <w:basedOn w:val="Normal"/>
    <w:autoRedefine/>
    <w:qFormat/>
    <w:rsid w:val="00F03B7B"/>
    <w:pPr>
      <w:numPr>
        <w:numId w:val="47"/>
      </w:numPr>
      <w:spacing w:after="120"/>
      <w:ind w:left="567" w:hanging="567"/>
    </w:pPr>
    <w:rPr>
      <w:szCs w:val="20"/>
    </w:rPr>
  </w:style>
  <w:style w:type="paragraph" w:styleId="TableofFigures">
    <w:name w:val="table of figures"/>
    <w:basedOn w:val="Normal"/>
    <w:next w:val="Normal"/>
    <w:autoRedefine/>
    <w:uiPriority w:val="99"/>
    <w:locked/>
    <w:rsid w:val="00BD0204"/>
    <w:pPr>
      <w:tabs>
        <w:tab w:val="right" w:pos="9639"/>
      </w:tabs>
      <w:spacing w:before="120" w:after="120"/>
      <w:ind w:left="1701" w:hanging="1701"/>
    </w:pPr>
  </w:style>
  <w:style w:type="paragraph" w:customStyle="1" w:styleId="Tabletext">
    <w:name w:val="Table_text"/>
    <w:basedOn w:val="Normal"/>
    <w:rsid w:val="00CF57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numbering" w:customStyle="1" w:styleId="Artikelsektion">
    <w:name w:val="Artikelsektio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www.iala-aism.org/iala/publications/publications.php" TargetMode="External"/><Relationship Id="rId21" Type="http://schemas.openxmlformats.org/officeDocument/2006/relationships/hyperlink" Target="http://www.sofartsstyrelsen.dk/sw1161.asp" TargetMode="External"/><Relationship Id="rId22" Type="http://schemas.openxmlformats.org/officeDocument/2006/relationships/header" Target="header4.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2.wmf"/><Relationship Id="rId11" Type="http://schemas.openxmlformats.org/officeDocument/2006/relationships/image" Target="media/image3.png"/><Relationship Id="rId12" Type="http://schemas.openxmlformats.org/officeDocument/2006/relationships/image" Target="media/image4.wmf"/><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image" Target="media/image5.png"/><Relationship Id="rId17" Type="http://schemas.openxmlformats.org/officeDocument/2006/relationships/header" Target="header3.xml"/><Relationship Id="rId18" Type="http://schemas.openxmlformats.org/officeDocument/2006/relationships/footer" Target="footer2.xml"/><Relationship Id="rId19" Type="http://schemas.openxmlformats.org/officeDocument/2006/relationships/hyperlink" Target="http://www.iala-aism.org/iala/FAQS/FAQse-nav.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iala-aism@wanadoo.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42</Pages>
  <Words>15978</Words>
  <Characters>91075</Characters>
  <Application>Microsoft Macintosh Word</Application>
  <DocSecurity>0</DocSecurity>
  <Lines>758</Lines>
  <Paragraphs>213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Farvandsvæsenet</Company>
  <LinksUpToDate>false</LinksUpToDate>
  <CharactersWithSpaces>106840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Skov</dc:creator>
  <cp:lastModifiedBy/>
  <cp:revision>11</cp:revision>
  <cp:lastPrinted>2013-04-24T10:10:00Z</cp:lastPrinted>
  <dcterms:created xsi:type="dcterms:W3CDTF">2013-04-25T08:43:00Z</dcterms:created>
  <dcterms:modified xsi:type="dcterms:W3CDTF">2013-04-25T20:33:00Z</dcterms:modified>
</cp:coreProperties>
</file>